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79B7D" w14:textId="377A8B0B" w:rsidR="00F51592" w:rsidRDefault="004524BD" w:rsidP="00F144D5">
      <w:pPr>
        <w:spacing w:after="0" w:line="240" w:lineRule="auto"/>
        <w:rPr>
          <w:rFonts w:ascii="Times New Roman" w:hAnsi="Times New Roman" w:cs="Times New Roman"/>
          <w:b/>
          <w:sz w:val="28"/>
          <w:szCs w:val="28"/>
          <w:lang w:val="en-US"/>
        </w:rPr>
      </w:pPr>
      <w:r>
        <w:rPr>
          <w:rFonts w:ascii="Times New Roman" w:hAnsi="Times New Roman" w:cs="Times New Roman"/>
          <w:b/>
          <w:noProof/>
          <w:sz w:val="28"/>
          <w:szCs w:val="28"/>
          <w:lang w:val="en-US"/>
        </w:rPr>
        <mc:AlternateContent>
          <mc:Choice Requires="wps">
            <w:drawing>
              <wp:anchor distT="0" distB="0" distL="114300" distR="114300" simplePos="0" relativeHeight="251660288" behindDoc="0" locked="0" layoutInCell="1" allowOverlap="1" wp14:anchorId="67152F18" wp14:editId="13F7B008">
                <wp:simplePos x="0" y="0"/>
                <wp:positionH relativeFrom="column">
                  <wp:posOffset>1359535</wp:posOffset>
                </wp:positionH>
                <wp:positionV relativeFrom="paragraph">
                  <wp:posOffset>-89271</wp:posOffset>
                </wp:positionV>
                <wp:extent cx="1397479" cy="439947"/>
                <wp:effectExtent l="0" t="0" r="0" b="0"/>
                <wp:wrapNone/>
                <wp:docPr id="8" name="Rectangle 8"/>
                <wp:cNvGraphicFramePr/>
                <a:graphic xmlns:a="http://schemas.openxmlformats.org/drawingml/2006/main">
                  <a:graphicData uri="http://schemas.microsoft.com/office/word/2010/wordprocessingShape">
                    <wps:wsp>
                      <wps:cNvSpPr/>
                      <wps:spPr>
                        <a:xfrm>
                          <a:off x="0" y="0"/>
                          <a:ext cx="1397479" cy="43994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F55F1A" id="Rectangle 8" o:spid="_x0000_s1026" style="position:absolute;margin-left:107.05pt;margin-top:-7.05pt;width:110.05pt;height:34.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" fillcolor="white [3212]" stroked="f" strokeweight="1pt"/>
            </w:pict>
          </mc:Fallback>
        </mc:AlternateContent>
      </w:r>
    </w:p>
    <w:p w14:paraId="1F20BB7B" w14:textId="722B5BD3" w:rsidR="004524BD" w:rsidRDefault="004524BD" w:rsidP="00F144D5">
      <w:pPr>
        <w:spacing w:after="0" w:line="240" w:lineRule="auto"/>
        <w:rPr>
          <w:rFonts w:ascii="Times New Roman" w:hAnsi="Times New Roman" w:cs="Times New Roman"/>
          <w:b/>
          <w:sz w:val="28"/>
          <w:szCs w:val="28"/>
          <w:lang w:val="en-US"/>
        </w:rPr>
      </w:pPr>
    </w:p>
    <w:p w14:paraId="5C542D8E" w14:textId="77777777" w:rsidR="00FC7EFF" w:rsidRPr="00FC7EFF" w:rsidRDefault="00FC7EFF" w:rsidP="00FC7EFF">
      <w:pPr>
        <w:tabs>
          <w:tab w:val="left" w:pos="213"/>
        </w:tabs>
        <w:jc w:val="center"/>
        <w:rPr>
          <w:rFonts w:ascii="Times New Roman" w:hAnsi="Times New Roman" w:cs="Times New Roman"/>
          <w:b/>
          <w:sz w:val="28"/>
          <w:szCs w:val="28"/>
        </w:rPr>
      </w:pPr>
      <w:r w:rsidRPr="00FC7EFF">
        <w:rPr>
          <w:rFonts w:ascii="Times New Roman" w:hAnsi="Times New Roman" w:cs="Times New Roman"/>
          <w:b/>
          <w:sz w:val="28"/>
          <w:szCs w:val="28"/>
        </w:rPr>
        <w:t>МЕСТНА ИНИЦИАТИВНА ГРУПА СТАМБОЛОВО – КЪРДЖАЛИ 54</w:t>
      </w:r>
    </w:p>
    <w:p w14:paraId="24649793" w14:textId="77777777" w:rsidR="00FC7EFF" w:rsidRPr="00FC7EFF" w:rsidRDefault="00FC7EFF" w:rsidP="00FC7EFF">
      <w:pPr>
        <w:jc w:val="center"/>
        <w:rPr>
          <w:rFonts w:ascii="Times New Roman" w:hAnsi="Times New Roman" w:cs="Times New Roman"/>
          <w:caps/>
          <w:highlight w:val="yellow"/>
        </w:rPr>
      </w:pPr>
    </w:p>
    <w:p w14:paraId="4217A6F6" w14:textId="77777777" w:rsidR="00FC7EFF" w:rsidRPr="00FC7EFF" w:rsidRDefault="00FC7EFF" w:rsidP="00FC7EFF">
      <w:pPr>
        <w:jc w:val="center"/>
        <w:rPr>
          <w:rFonts w:ascii="Times New Roman" w:hAnsi="Times New Roman" w:cs="Times New Roman"/>
          <w:caps/>
          <w:highlight w:val="yellow"/>
        </w:rPr>
      </w:pPr>
    </w:p>
    <w:p w14:paraId="206D0CED" w14:textId="77777777" w:rsidR="00FC7EFF" w:rsidRPr="00FC7EFF" w:rsidRDefault="00FC7EFF" w:rsidP="00FC7EFF">
      <w:pPr>
        <w:jc w:val="center"/>
        <w:rPr>
          <w:rFonts w:ascii="Times New Roman" w:hAnsi="Times New Roman" w:cs="Times New Roman"/>
          <w:caps/>
          <w:highlight w:val="yellow"/>
        </w:rPr>
      </w:pPr>
    </w:p>
    <w:p w14:paraId="1295A69C" w14:textId="77777777" w:rsidR="00FC7EFF" w:rsidRPr="00FC7EFF" w:rsidRDefault="00FC7EFF" w:rsidP="00FC7EFF">
      <w:pPr>
        <w:jc w:val="center"/>
        <w:rPr>
          <w:rFonts w:ascii="Times New Roman" w:hAnsi="Times New Roman" w:cs="Times New Roman"/>
          <w:caps/>
          <w:highlight w:val="yellow"/>
        </w:rPr>
      </w:pPr>
    </w:p>
    <w:p w14:paraId="12255F3B" w14:textId="77777777" w:rsidR="00FC7EFF" w:rsidRPr="00FC7EFF" w:rsidRDefault="00FC7EFF" w:rsidP="00FC7EFF">
      <w:pPr>
        <w:jc w:val="center"/>
        <w:rPr>
          <w:rFonts w:ascii="Times New Roman" w:hAnsi="Times New Roman" w:cs="Times New Roman"/>
          <w:caps/>
          <w:highlight w:val="yellow"/>
        </w:rPr>
      </w:pPr>
    </w:p>
    <w:p w14:paraId="3EC30285" w14:textId="77777777" w:rsidR="00FC7EFF" w:rsidRPr="00FC7EFF" w:rsidRDefault="00FC7EFF" w:rsidP="00FC7EFF">
      <w:pPr>
        <w:spacing w:line="360" w:lineRule="auto"/>
        <w:jc w:val="center"/>
        <w:rPr>
          <w:rFonts w:ascii="Times New Roman" w:hAnsi="Times New Roman" w:cs="Times New Roman"/>
          <w:b/>
          <w:sz w:val="52"/>
          <w:szCs w:val="52"/>
        </w:rPr>
      </w:pPr>
      <w:r w:rsidRPr="00FC7EFF">
        <w:rPr>
          <w:rFonts w:ascii="Times New Roman" w:hAnsi="Times New Roman" w:cs="Times New Roman"/>
          <w:b/>
          <w:sz w:val="52"/>
          <w:szCs w:val="52"/>
        </w:rPr>
        <w:t xml:space="preserve">У С Л О В И Я </w:t>
      </w:r>
    </w:p>
    <w:p w14:paraId="5A4488F9" w14:textId="62FE1171" w:rsidR="00FC7EFF" w:rsidRPr="00FC7EFF" w:rsidRDefault="00FC7EFF" w:rsidP="00FC7EFF">
      <w:pPr>
        <w:spacing w:line="360" w:lineRule="auto"/>
        <w:jc w:val="center"/>
        <w:rPr>
          <w:rFonts w:ascii="Times New Roman" w:hAnsi="Times New Roman" w:cs="Times New Roman"/>
          <w:b/>
        </w:rPr>
      </w:pPr>
      <w:r w:rsidRPr="00FC7EFF">
        <w:rPr>
          <w:rFonts w:ascii="Times New Roman" w:hAnsi="Times New Roman" w:cs="Times New Roman"/>
          <w:b/>
        </w:rPr>
        <w:t xml:space="preserve">ЗА </w:t>
      </w:r>
      <w:r>
        <w:rPr>
          <w:rFonts w:ascii="Times New Roman" w:hAnsi="Times New Roman" w:cs="Times New Roman"/>
          <w:b/>
        </w:rPr>
        <w:t>ИЗПЪЛНЕНИЕ НА</w:t>
      </w:r>
      <w:r w:rsidRPr="00FC7EFF">
        <w:rPr>
          <w:rFonts w:ascii="Times New Roman" w:hAnsi="Times New Roman" w:cs="Times New Roman"/>
          <w:b/>
        </w:rPr>
        <w:t xml:space="preserve"> ПРОЕКТНИ ПРЕДЛОЖЕНИЯ </w:t>
      </w:r>
    </w:p>
    <w:p w14:paraId="12479E70" w14:textId="77777777" w:rsidR="00FC7EFF" w:rsidRPr="00FC7EFF" w:rsidRDefault="00FC7EFF" w:rsidP="00FC7EFF">
      <w:pPr>
        <w:spacing w:line="360" w:lineRule="auto"/>
        <w:jc w:val="center"/>
        <w:rPr>
          <w:rFonts w:ascii="Times New Roman" w:hAnsi="Times New Roman" w:cs="Times New Roman"/>
          <w:b/>
        </w:rPr>
      </w:pPr>
      <w:r w:rsidRPr="00FC7EFF">
        <w:rPr>
          <w:rFonts w:ascii="Times New Roman" w:hAnsi="Times New Roman" w:cs="Times New Roman"/>
          <w:b/>
        </w:rPr>
        <w:t xml:space="preserve">КЪМ СТРАТЕГИЯТА ЗА ВОДЕНО ОТ ОБЩНОСТИТЕ МЕСТНО РАЗВИТИЕ </w:t>
      </w:r>
    </w:p>
    <w:p w14:paraId="6095EA54" w14:textId="77777777" w:rsidR="00FC7EFF" w:rsidRPr="00FC7EFF" w:rsidRDefault="00FC7EFF" w:rsidP="00FC7EFF">
      <w:pPr>
        <w:jc w:val="center"/>
        <w:rPr>
          <w:rFonts w:ascii="Times New Roman" w:hAnsi="Times New Roman" w:cs="Times New Roman"/>
          <w:b/>
        </w:rPr>
      </w:pPr>
      <w:r w:rsidRPr="00FC7EFF">
        <w:rPr>
          <w:rFonts w:ascii="Times New Roman" w:hAnsi="Times New Roman" w:cs="Times New Roman"/>
          <w:b/>
        </w:rPr>
        <w:t>ЗА ТЕРИТОРИЯТА НА МЕСТНА ИНИЦИАТИВНА ГРУПА СТАМБОЛОВО – КЪРДЖАЛИ 54</w:t>
      </w:r>
    </w:p>
    <w:p w14:paraId="724B88D5" w14:textId="77777777" w:rsidR="00FC7EFF" w:rsidRPr="00FC7EFF" w:rsidRDefault="00FC7EFF" w:rsidP="00FC7EFF">
      <w:pPr>
        <w:spacing w:line="360" w:lineRule="auto"/>
        <w:jc w:val="center"/>
        <w:rPr>
          <w:rFonts w:ascii="Times New Roman" w:hAnsi="Times New Roman" w:cs="Times New Roman"/>
          <w:b/>
        </w:rPr>
      </w:pPr>
    </w:p>
    <w:p w14:paraId="56CD37EE" w14:textId="77777777" w:rsidR="00FC7EFF" w:rsidRPr="00FC7EFF" w:rsidRDefault="00FC7EFF" w:rsidP="00FC7EFF">
      <w:pPr>
        <w:pBdr>
          <w:top w:val="single" w:sz="4" w:space="1" w:color="auto"/>
          <w:left w:val="single" w:sz="4" w:space="4" w:color="auto"/>
          <w:bottom w:val="single" w:sz="4" w:space="1" w:color="auto"/>
          <w:right w:val="single" w:sz="4" w:space="4" w:color="auto"/>
        </w:pBdr>
        <w:shd w:val="clear" w:color="auto" w:fill="D6E3BC"/>
        <w:spacing w:line="360" w:lineRule="auto"/>
        <w:jc w:val="center"/>
        <w:rPr>
          <w:rFonts w:ascii="Times New Roman" w:hAnsi="Times New Roman" w:cs="Times New Roman"/>
          <w:b/>
        </w:rPr>
      </w:pPr>
      <w:r w:rsidRPr="00FC7EFF">
        <w:rPr>
          <w:rFonts w:ascii="Times New Roman" w:hAnsi="Times New Roman" w:cs="Times New Roman"/>
          <w:b/>
        </w:rPr>
        <w:t>Мярка „Подобряване на природозащитното състояние на видове от мрежата Натура 2000 чрез подхода ВОМР“</w:t>
      </w:r>
    </w:p>
    <w:p w14:paraId="19E79CAD" w14:textId="77777777" w:rsidR="00FC7EFF" w:rsidRPr="00FC7EFF" w:rsidRDefault="00FC7EFF" w:rsidP="00FC7EFF">
      <w:pPr>
        <w:spacing w:before="160" w:line="360" w:lineRule="auto"/>
        <w:jc w:val="center"/>
        <w:rPr>
          <w:rFonts w:ascii="Times New Roman" w:eastAsia="Calibri" w:hAnsi="Times New Roman" w:cs="Times New Roman"/>
          <w:b/>
        </w:rPr>
      </w:pPr>
    </w:p>
    <w:p w14:paraId="65724BF2" w14:textId="77777777" w:rsidR="00FC7EFF" w:rsidRPr="00FC7EFF" w:rsidRDefault="00FC7EFF" w:rsidP="00FC7EFF">
      <w:pPr>
        <w:spacing w:before="160" w:line="360" w:lineRule="auto"/>
        <w:jc w:val="center"/>
        <w:rPr>
          <w:rFonts w:ascii="Times New Roman" w:eastAsia="Lucida Sans Unicode" w:hAnsi="Times New Roman" w:cs="Times New Roman"/>
          <w:b/>
          <w:bCs/>
          <w:iCs/>
          <w:sz w:val="24"/>
          <w:szCs w:val="24"/>
          <w:lang w:val="x-none" w:eastAsia="ar-SA"/>
        </w:rPr>
      </w:pPr>
      <w:bookmarkStart w:id="0" w:name="_Toc517284562"/>
      <w:bookmarkStart w:id="1" w:name="_Toc518202784"/>
      <w:bookmarkStart w:id="2" w:name="_Toc525030766"/>
      <w:r w:rsidRPr="00FC7EFF">
        <w:rPr>
          <w:rFonts w:ascii="Times New Roman" w:eastAsia="Lucida Sans Unicode" w:hAnsi="Times New Roman" w:cs="Times New Roman"/>
          <w:b/>
          <w:bCs/>
          <w:iCs/>
          <w:sz w:val="24"/>
          <w:szCs w:val="24"/>
          <w:lang w:val="x-none" w:eastAsia="ar-SA"/>
        </w:rPr>
        <w:t>Процедура за подбор на проектни предложения</w:t>
      </w:r>
      <w:bookmarkEnd w:id="0"/>
      <w:r w:rsidRPr="00FC7EFF">
        <w:rPr>
          <w:rFonts w:ascii="Times New Roman" w:eastAsia="Lucida Sans Unicode" w:hAnsi="Times New Roman" w:cs="Times New Roman"/>
          <w:b/>
          <w:bCs/>
          <w:iCs/>
          <w:sz w:val="24"/>
          <w:szCs w:val="24"/>
          <w:lang w:val="x-none" w:eastAsia="ar-SA"/>
        </w:rPr>
        <w:t xml:space="preserve"> в ИСУН 2020</w:t>
      </w:r>
      <w:bookmarkEnd w:id="1"/>
      <w:bookmarkEnd w:id="2"/>
    </w:p>
    <w:p w14:paraId="6CD87E78" w14:textId="05F6E159" w:rsidR="00FC7EFF" w:rsidRPr="00FC7EFF" w:rsidRDefault="007E043C" w:rsidP="00FC7EFF">
      <w:pPr>
        <w:spacing w:before="160" w:line="360" w:lineRule="auto"/>
        <w:jc w:val="center"/>
        <w:rPr>
          <w:rFonts w:ascii="Times New Roman" w:hAnsi="Times New Roman" w:cs="Times New Roman"/>
          <w:highlight w:val="yellow"/>
        </w:rPr>
      </w:pPr>
      <w:r w:rsidRPr="007E043C">
        <w:rPr>
          <w:rFonts w:ascii="Times New Roman" w:hAnsi="Times New Roman" w:cs="Times New Roman"/>
          <w:b/>
        </w:rPr>
        <w:t xml:space="preserve"> </w:t>
      </w:r>
      <w:r w:rsidRPr="007E043C">
        <w:rPr>
          <w:rFonts w:ascii="Times New Roman" w:hAnsi="Times New Roman" w:cs="Times New Roman"/>
          <w:b/>
          <w:i/>
          <w:sz w:val="24"/>
          <w:szCs w:val="24"/>
        </w:rPr>
        <w:t>BG16М10Р002-3.012</w:t>
      </w:r>
      <w:r>
        <w:rPr>
          <w:sz w:val="24"/>
          <w:szCs w:val="24"/>
        </w:rPr>
        <w:t xml:space="preserve"> </w:t>
      </w:r>
      <w:r w:rsidR="00FC7EFF" w:rsidRPr="00FC7EFF">
        <w:rPr>
          <w:rFonts w:ascii="Times New Roman" w:hAnsi="Times New Roman" w:cs="Times New Roman"/>
          <w:b/>
        </w:rPr>
        <w:t xml:space="preserve"> МИГ Стамболово – Кърджали 54, Мярка „Подобряване на природозащитното състояние на видове от мрежата Натура 2000 чрез подхода ВОМР“</w:t>
      </w:r>
    </w:p>
    <w:p w14:paraId="4878AF97" w14:textId="77777777" w:rsidR="00FC7EFF" w:rsidRPr="00FC7EFF" w:rsidRDefault="00FC7EFF" w:rsidP="00FC7EFF">
      <w:pPr>
        <w:jc w:val="center"/>
        <w:rPr>
          <w:rFonts w:ascii="Times New Roman" w:hAnsi="Times New Roman" w:cs="Times New Roman"/>
          <w:b/>
          <w:color w:val="4F81BD"/>
          <w:highlight w:val="yellow"/>
        </w:rPr>
      </w:pPr>
    </w:p>
    <w:p w14:paraId="58F50035" w14:textId="77777777" w:rsidR="00FC7EFF" w:rsidRPr="00FC7EFF" w:rsidRDefault="00FC7EFF" w:rsidP="00FC7EFF">
      <w:pPr>
        <w:jc w:val="center"/>
        <w:rPr>
          <w:rFonts w:ascii="Times New Roman" w:hAnsi="Times New Roman" w:cs="Times New Roman"/>
          <w:b/>
        </w:rPr>
      </w:pPr>
    </w:p>
    <w:p w14:paraId="4A15CE9D" w14:textId="77777777" w:rsidR="00FC7EFF" w:rsidRPr="005344E5" w:rsidRDefault="00FC7EFF" w:rsidP="00FC7EFF">
      <w:pPr>
        <w:spacing w:after="0" w:line="240" w:lineRule="auto"/>
        <w:rPr>
          <w:rFonts w:ascii="Times New Roman" w:hAnsi="Times New Roman" w:cs="Times New Roman"/>
          <w:b/>
          <w:sz w:val="28"/>
          <w:szCs w:val="28"/>
          <w:lang w:val="ru-RU"/>
        </w:rPr>
      </w:pPr>
    </w:p>
    <w:p w14:paraId="41A44350" w14:textId="77777777" w:rsidR="00FC7EFF" w:rsidRPr="005344E5" w:rsidRDefault="00FC7EFF" w:rsidP="00FC7EFF">
      <w:pPr>
        <w:spacing w:after="0" w:line="240" w:lineRule="auto"/>
        <w:rPr>
          <w:rFonts w:ascii="Times New Roman" w:hAnsi="Times New Roman" w:cs="Times New Roman"/>
          <w:b/>
          <w:sz w:val="28"/>
          <w:szCs w:val="28"/>
          <w:lang w:val="ru-RU"/>
        </w:rPr>
      </w:pPr>
    </w:p>
    <w:p w14:paraId="45C51AAD" w14:textId="3F228A1A" w:rsidR="004524BD" w:rsidRPr="005344E5" w:rsidRDefault="004524BD" w:rsidP="00F144D5">
      <w:pPr>
        <w:spacing w:after="0" w:line="240" w:lineRule="auto"/>
        <w:rPr>
          <w:rFonts w:ascii="Times New Roman" w:hAnsi="Times New Roman" w:cs="Times New Roman"/>
          <w:b/>
          <w:sz w:val="28"/>
          <w:szCs w:val="28"/>
          <w:lang w:val="ru-RU"/>
        </w:rPr>
      </w:pPr>
    </w:p>
    <w:p w14:paraId="359D3325" w14:textId="77777777" w:rsidR="004524BD" w:rsidRPr="005344E5" w:rsidRDefault="004524BD" w:rsidP="00F144D5">
      <w:pPr>
        <w:spacing w:after="0" w:line="240" w:lineRule="auto"/>
        <w:rPr>
          <w:rFonts w:ascii="Times New Roman" w:hAnsi="Times New Roman" w:cs="Times New Roman"/>
          <w:b/>
          <w:sz w:val="28"/>
          <w:szCs w:val="28"/>
          <w:lang w:val="ru-RU"/>
        </w:rPr>
      </w:pPr>
    </w:p>
    <w:p w14:paraId="47F00506" w14:textId="77777777" w:rsidR="00FC7EFF" w:rsidRPr="005344E5" w:rsidRDefault="00FC7EFF" w:rsidP="00F144D5">
      <w:pPr>
        <w:spacing w:after="0" w:line="240" w:lineRule="auto"/>
        <w:rPr>
          <w:rFonts w:ascii="Times New Roman" w:hAnsi="Times New Roman" w:cs="Times New Roman"/>
          <w:b/>
          <w:sz w:val="28"/>
          <w:szCs w:val="28"/>
          <w:lang w:val="ru-RU"/>
        </w:rPr>
      </w:pPr>
    </w:p>
    <w:p w14:paraId="5DFDA360" w14:textId="77777777" w:rsidR="00FC7EFF" w:rsidRPr="005344E5" w:rsidRDefault="00FC7EFF" w:rsidP="00F144D5">
      <w:pPr>
        <w:spacing w:after="0" w:line="240" w:lineRule="auto"/>
        <w:rPr>
          <w:rFonts w:ascii="Times New Roman" w:hAnsi="Times New Roman" w:cs="Times New Roman"/>
          <w:b/>
          <w:sz w:val="28"/>
          <w:szCs w:val="28"/>
          <w:lang w:val="ru-RU"/>
        </w:rPr>
      </w:pPr>
    </w:p>
    <w:p w14:paraId="66717ECD" w14:textId="77777777" w:rsidR="00FC7EFF" w:rsidRPr="005344E5" w:rsidRDefault="00FC7EFF" w:rsidP="00F144D5">
      <w:pPr>
        <w:spacing w:after="0" w:line="240" w:lineRule="auto"/>
        <w:rPr>
          <w:rFonts w:ascii="Times New Roman" w:hAnsi="Times New Roman" w:cs="Times New Roman"/>
          <w:b/>
          <w:sz w:val="28"/>
          <w:szCs w:val="28"/>
          <w:lang w:val="ru-RU"/>
        </w:rPr>
      </w:pPr>
    </w:p>
    <w:p w14:paraId="6ABFD32D" w14:textId="7E5CFA68" w:rsidR="004524BD" w:rsidRPr="005344E5" w:rsidRDefault="004524BD" w:rsidP="00F144D5">
      <w:pPr>
        <w:spacing w:after="0" w:line="240" w:lineRule="auto"/>
        <w:rPr>
          <w:rFonts w:ascii="Times New Roman" w:hAnsi="Times New Roman" w:cs="Times New Roman"/>
          <w:b/>
          <w:sz w:val="28"/>
          <w:szCs w:val="28"/>
          <w:lang w:val="ru-RU"/>
        </w:rPr>
      </w:pPr>
    </w:p>
    <w:p w14:paraId="5C156327" w14:textId="77777777" w:rsidR="004524BD" w:rsidRPr="005344E5" w:rsidRDefault="004524BD" w:rsidP="00F144D5">
      <w:pPr>
        <w:spacing w:after="0" w:line="240" w:lineRule="auto"/>
        <w:rPr>
          <w:rFonts w:ascii="Times New Roman" w:hAnsi="Times New Roman" w:cs="Times New Roman"/>
          <w:b/>
          <w:sz w:val="28"/>
          <w:szCs w:val="28"/>
          <w:lang w:val="ru-RU"/>
        </w:rPr>
      </w:pPr>
    </w:p>
    <w:p w14:paraId="1CD70826" w14:textId="77777777" w:rsidR="00B14396" w:rsidRPr="00BC67BA" w:rsidRDefault="00B14396" w:rsidP="0018467D">
      <w:pPr>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lang w:val="en-US"/>
        </w:rPr>
        <mc:AlternateContent>
          <mc:Choice Requires="wps">
            <w:drawing>
              <wp:anchor distT="0" distB="0" distL="114300" distR="114300" simplePos="0" relativeHeight="251658240" behindDoc="0" locked="0" layoutInCell="1" allowOverlap="1" wp14:anchorId="0304855D" wp14:editId="79833DAF">
                <wp:simplePos x="0" y="0"/>
                <wp:positionH relativeFrom="column">
                  <wp:posOffset>-4445</wp:posOffset>
                </wp:positionH>
                <wp:positionV relativeFrom="paragraph">
                  <wp:posOffset>235585</wp:posOffset>
                </wp:positionV>
                <wp:extent cx="5848350" cy="5048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5848350" cy="504825"/>
                        </a:xfrm>
                        <a:prstGeom prst="rect">
                          <a:avLst/>
                        </a:prstGeom>
                        <a:solidFill>
                          <a:schemeClr val="accent5">
                            <a:lumMod val="60000"/>
                            <a:lumOff val="40000"/>
                          </a:schemeClr>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F9E4F67" w14:textId="04F51E30" w:rsidR="005174A2" w:rsidRPr="00BB432A" w:rsidRDefault="005174A2" w:rsidP="00FC7EFF">
                            <w:pPr>
                              <w:spacing w:before="240" w:after="240" w:line="240" w:lineRule="auto"/>
                              <w:jc w:val="center"/>
                              <w:rPr>
                                <w:rFonts w:ascii="Times New Roman" w:hAnsi="Times New Roman" w:cs="Times New Roman"/>
                                <w:b/>
                                <w:sz w:val="24"/>
                                <w:szCs w:val="24"/>
                              </w:rPr>
                            </w:pPr>
                            <w:r>
                              <w:rPr>
                                <w:rFonts w:ascii="Times New Roman" w:hAnsi="Times New Roman" w:cs="Times New Roman"/>
                                <w:b/>
                                <w:sz w:val="24"/>
                                <w:szCs w:val="24"/>
                              </w:rPr>
                              <w:t>УСЛОВИЯ ЗА ИЗПЪЛНЕНИЕ</w:t>
                            </w:r>
                          </w:p>
                          <w:p w14:paraId="27590985" w14:textId="77777777" w:rsidR="005174A2" w:rsidRDefault="005174A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04855D" id="_x0000_t202" coordsize="21600,21600" o:spt="202" path="m,l,21600r21600,l21600,xe">
                <v:stroke joinstyle="miter"/>
                <v:path gradientshapeok="t" o:connecttype="rect"/>
              </v:shapetype>
              <v:shape id="Text Box 2" o:spid="_x0000_s1026" type="#_x0000_t202" style="position:absolute;left:0;text-align:left;margin-left:-.35pt;margin-top:18.55pt;width:460.5pt;height:3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" fillcolor="#8eaadb [1944]" strokeweight="1pt">
                <v:textbox>
                  <w:txbxContent>
                    <w:p w14:paraId="6F9E4F67" w14:textId="04F51E30" w:rsidR="005174A2" w:rsidRPr="00BB432A" w:rsidRDefault="005174A2" w:rsidP="00FC7EFF">
                      <w:pPr>
                        <w:spacing w:before="240" w:after="240" w:line="240" w:lineRule="auto"/>
                        <w:jc w:val="center"/>
                        <w:rPr>
                          <w:rFonts w:ascii="Times New Roman" w:hAnsi="Times New Roman" w:cs="Times New Roman"/>
                          <w:b/>
                          <w:sz w:val="24"/>
                          <w:szCs w:val="24"/>
                        </w:rPr>
                      </w:pPr>
                      <w:r>
                        <w:rPr>
                          <w:rFonts w:ascii="Times New Roman" w:hAnsi="Times New Roman" w:cs="Times New Roman"/>
                          <w:b/>
                          <w:sz w:val="24"/>
                          <w:szCs w:val="24"/>
                        </w:rPr>
                        <w:t>УСЛОВИЯ ЗА ИЗПЪЛНЕНИЕ</w:t>
                      </w:r>
                    </w:p>
                    <w:p w14:paraId="27590985" w14:textId="77777777" w:rsidR="005174A2" w:rsidRDefault="005174A2"/>
                  </w:txbxContent>
                </v:textbox>
              </v:shape>
            </w:pict>
          </mc:Fallback>
        </mc:AlternateContent>
      </w:r>
    </w:p>
    <w:p w14:paraId="00605347" w14:textId="77777777" w:rsidR="00B14396" w:rsidRPr="005344E5" w:rsidRDefault="00B14396" w:rsidP="00B14396">
      <w:pPr>
        <w:spacing w:before="240" w:after="240" w:line="240" w:lineRule="auto"/>
        <w:rPr>
          <w:rFonts w:ascii="Times New Roman" w:hAnsi="Times New Roman" w:cs="Times New Roman"/>
          <w:b/>
          <w:sz w:val="24"/>
          <w:szCs w:val="24"/>
          <w:lang w:val="ru-RU"/>
        </w:rPr>
      </w:pPr>
    </w:p>
    <w:p w14:paraId="0A678A7C" w14:textId="77777777" w:rsidR="00B14396" w:rsidRPr="005344E5" w:rsidRDefault="00B14396" w:rsidP="0018467D">
      <w:pPr>
        <w:spacing w:afterLines="60" w:after="144" w:line="240" w:lineRule="auto"/>
        <w:jc w:val="center"/>
        <w:rPr>
          <w:rFonts w:ascii="Times New Roman" w:eastAsia="Calibri" w:hAnsi="Times New Roman" w:cs="Times New Roman"/>
          <w:b/>
          <w:noProof/>
          <w:sz w:val="24"/>
          <w:szCs w:val="24"/>
          <w:lang w:val="ru-RU"/>
        </w:rPr>
      </w:pPr>
    </w:p>
    <w:p w14:paraId="2EA01C9B" w14:textId="77777777" w:rsidR="003E3499" w:rsidRPr="00BC67BA" w:rsidRDefault="003E3499" w:rsidP="0018467D">
      <w:pPr>
        <w:spacing w:afterLines="60" w:after="144" w:line="240" w:lineRule="auto"/>
        <w:jc w:val="center"/>
        <w:rPr>
          <w:rFonts w:ascii="Times New Roman" w:eastAsia="Calibri" w:hAnsi="Times New Roman" w:cs="Times New Roman"/>
          <w:b/>
          <w:noProof/>
          <w:sz w:val="24"/>
          <w:szCs w:val="24"/>
        </w:rPr>
      </w:pPr>
    </w:p>
    <w:p w14:paraId="4F763728" w14:textId="77777777" w:rsidR="0018467D" w:rsidRPr="00BC67BA" w:rsidRDefault="0018467D" w:rsidP="0018467D">
      <w:pPr>
        <w:spacing w:afterLines="60" w:after="144"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Глава първа</w:t>
      </w:r>
    </w:p>
    <w:p w14:paraId="052ED300" w14:textId="77777777" w:rsidR="0018467D" w:rsidRPr="00BC67BA" w:rsidRDefault="0018467D" w:rsidP="0018467D">
      <w:pPr>
        <w:spacing w:afterLines="60" w:after="144"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ОБЩИ ПОЛОЖЕНИЯ</w:t>
      </w:r>
    </w:p>
    <w:p w14:paraId="706155D4" w14:textId="77777777" w:rsidR="0018467D" w:rsidRPr="00BC67BA" w:rsidRDefault="0018467D" w:rsidP="0018467D">
      <w:pPr>
        <w:spacing w:afterLines="60" w:after="144"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w:t>
      </w:r>
    </w:p>
    <w:p w14:paraId="61269402"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Определения</w:t>
      </w:r>
    </w:p>
    <w:p w14:paraId="20090372" w14:textId="77777777" w:rsidR="0018467D" w:rsidRPr="00BC67BA" w:rsidRDefault="0018467D" w:rsidP="0018467D">
      <w:pPr>
        <w:spacing w:after="60" w:line="240" w:lineRule="auto"/>
        <w:jc w:val="both"/>
        <w:rPr>
          <w:rFonts w:ascii="Times New Roman" w:eastAsia="Calibri" w:hAnsi="Times New Roman" w:cs="Times New Roman"/>
          <w:b/>
          <w:noProof/>
          <w:sz w:val="24"/>
          <w:szCs w:val="24"/>
        </w:rPr>
      </w:pPr>
    </w:p>
    <w:p w14:paraId="14D5E36A"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1.</w:t>
      </w:r>
      <w:r w:rsidRPr="00BC67BA">
        <w:rPr>
          <w:rFonts w:ascii="Times New Roman" w:eastAsia="Calibri" w:hAnsi="Times New Roman" w:cs="Times New Roman"/>
          <w:noProof/>
          <w:sz w:val="24"/>
          <w:szCs w:val="24"/>
        </w:rPr>
        <w:t xml:space="preserve"> Използваните в настоящите Условия за изпълнение на одобрените проекти по оперативна програма „Околна среда 2014-2020 г.“, наричани по-долу </w:t>
      </w:r>
      <w:r w:rsidR="00906A06" w:rsidRPr="00BC67BA">
        <w:rPr>
          <w:rFonts w:ascii="Times New Roman" w:eastAsia="Calibri" w:hAnsi="Times New Roman" w:cs="Times New Roman"/>
          <w:noProof/>
          <w:sz w:val="24"/>
          <w:szCs w:val="24"/>
        </w:rPr>
        <w:t>у</w:t>
      </w:r>
      <w:r w:rsidRPr="00BC67BA">
        <w:rPr>
          <w:rFonts w:ascii="Times New Roman" w:eastAsia="Calibri" w:hAnsi="Times New Roman" w:cs="Times New Roman"/>
          <w:noProof/>
          <w:sz w:val="24"/>
          <w:szCs w:val="24"/>
        </w:rPr>
        <w:t>словия за изпълнение, съкращения, думи и изрази имат следното значение, освен ако от контекста следва друго или изрично е посочен друг смисъл:</w:t>
      </w:r>
    </w:p>
    <w:p w14:paraId="6C82196B" w14:textId="77777777" w:rsidR="0018467D" w:rsidRPr="00BC67BA" w:rsidRDefault="0018467D" w:rsidP="00A061AE">
      <w:pPr>
        <w:numPr>
          <w:ilvl w:val="0"/>
          <w:numId w:val="27"/>
        </w:num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Административен договор за предоставяне на безвъзмездна финансова помощ, наричан по-долу АДБФП</w:t>
      </w:r>
      <w:r w:rsidRPr="00BC67BA">
        <w:rPr>
          <w:rFonts w:ascii="Times New Roman" w:eastAsia="Calibri" w:hAnsi="Times New Roman" w:cs="Times New Roman"/>
          <w:noProof/>
          <w:sz w:val="24"/>
          <w:szCs w:val="24"/>
        </w:rPr>
        <w:t xml:space="preserve"> – административен договор по смисъла на § 1, т. 1 от Допълнителните разпоредби на Закона за управление на средствата от Европейските структурни и инвестиционни фондове</w:t>
      </w:r>
      <w:r w:rsidR="00A061AE" w:rsidRPr="00BC67BA">
        <w:rPr>
          <w:rFonts w:ascii="Times New Roman" w:eastAsia="Calibri" w:hAnsi="Times New Roman" w:cs="Times New Roman"/>
          <w:noProof/>
          <w:sz w:val="24"/>
          <w:szCs w:val="24"/>
        </w:rPr>
        <w:t xml:space="preserve"> </w:t>
      </w:r>
      <w:r w:rsidR="00A061AE" w:rsidRPr="00BC67BA">
        <w:rPr>
          <w:rFonts w:ascii="Times New Roman" w:eastAsia="Calibri" w:hAnsi="Times New Roman" w:cs="Times New Roman"/>
          <w:i/>
          <w:noProof/>
          <w:sz w:val="24"/>
          <w:szCs w:val="24"/>
        </w:rPr>
        <w:t>(Обн., ДВ,. бр.101 от 22 Декември 2015г</w:t>
      </w:r>
      <w:r w:rsidR="009F71EE" w:rsidRPr="00BC67BA">
        <w:rPr>
          <w:rFonts w:ascii="Times New Roman" w:eastAsia="Calibri" w:hAnsi="Times New Roman" w:cs="Times New Roman"/>
          <w:i/>
          <w:noProof/>
          <w:sz w:val="24"/>
          <w:szCs w:val="24"/>
        </w:rPr>
        <w:t>.</w:t>
      </w:r>
      <w:r w:rsidR="00A061AE" w:rsidRPr="00BC67BA">
        <w:rPr>
          <w:rFonts w:ascii="Times New Roman" w:eastAsia="Calibri" w:hAnsi="Times New Roman" w:cs="Times New Roman"/>
          <w:i/>
          <w:noProof/>
          <w:sz w:val="24"/>
          <w:szCs w:val="24"/>
        </w:rPr>
        <w:t>)</w:t>
      </w:r>
      <w:r w:rsidRPr="00BC67BA">
        <w:rPr>
          <w:rFonts w:ascii="Times New Roman" w:eastAsia="Calibri" w:hAnsi="Times New Roman" w:cs="Times New Roman"/>
          <w:noProof/>
          <w:sz w:val="24"/>
          <w:szCs w:val="24"/>
        </w:rPr>
        <w:t>, наричан по-долу ЗУСЕСИФ</w:t>
      </w:r>
      <w:r w:rsidR="00C16DF4" w:rsidRPr="00BC67BA">
        <w:rPr>
          <w:rFonts w:ascii="Times New Roman" w:eastAsia="Calibri" w:hAnsi="Times New Roman" w:cs="Times New Roman"/>
          <w:noProof/>
          <w:sz w:val="24"/>
          <w:szCs w:val="24"/>
        </w:rPr>
        <w:t>.</w:t>
      </w:r>
    </w:p>
    <w:p w14:paraId="56161BC0" w14:textId="77777777" w:rsidR="0018467D" w:rsidRPr="00BC67BA" w:rsidRDefault="0018467D" w:rsidP="0018467D">
      <w:pPr>
        <w:numPr>
          <w:ilvl w:val="0"/>
          <w:numId w:val="27"/>
        </w:numPr>
        <w:spacing w:after="60" w:line="240" w:lineRule="auto"/>
        <w:ind w:left="426"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Асоцииран партньор</w:t>
      </w:r>
      <w:r w:rsidRPr="00BC67BA">
        <w:rPr>
          <w:rFonts w:ascii="Times New Roman" w:eastAsia="Calibri" w:hAnsi="Times New Roman" w:cs="Times New Roman"/>
          <w:noProof/>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w:t>
      </w:r>
      <w:r w:rsidR="00C16DF4" w:rsidRPr="00BC67BA">
        <w:rPr>
          <w:rFonts w:ascii="Times New Roman" w:eastAsia="Calibri" w:hAnsi="Times New Roman" w:cs="Times New Roman"/>
          <w:noProof/>
          <w:sz w:val="24"/>
          <w:szCs w:val="24"/>
        </w:rPr>
        <w:t xml:space="preserve"> безвъзмездната финансова помощ.</w:t>
      </w:r>
    </w:p>
    <w:p w14:paraId="29337496" w14:textId="77777777" w:rsidR="0018467D" w:rsidRPr="00BC67BA" w:rsidRDefault="0018467D" w:rsidP="0018467D">
      <w:pPr>
        <w:numPr>
          <w:ilvl w:val="0"/>
          <w:numId w:val="27"/>
        </w:numPr>
        <w:spacing w:after="60" w:line="240" w:lineRule="auto"/>
        <w:ind w:left="426"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Бенефициент</w:t>
      </w:r>
      <w:r w:rsidRPr="00BC67BA">
        <w:rPr>
          <w:rFonts w:ascii="Times New Roman" w:eastAsia="Calibri" w:hAnsi="Times New Roman" w:cs="Times New Roman"/>
          <w:noProof/>
          <w:sz w:val="24"/>
          <w:szCs w:val="24"/>
        </w:rPr>
        <w:t xml:space="preserve"> – субектът по чл. 2, т. 10 от </w:t>
      </w:r>
      <w:r w:rsidRPr="00BC67BA">
        <w:rPr>
          <w:rFonts w:ascii="Times New Roman" w:eastAsia="Calibri" w:hAnsi="Times New Roman" w:cs="Times New Roman"/>
          <w:bCs/>
          <w:noProof/>
          <w:sz w:val="24"/>
          <w:szCs w:val="24"/>
        </w:rPr>
        <w:t>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наричан по-долу Регламент (ЕС) № 1303/2013</w:t>
      </w:r>
      <w:r w:rsidR="00C16DF4" w:rsidRPr="00BC67BA">
        <w:rPr>
          <w:rFonts w:ascii="Times New Roman" w:eastAsia="Calibri" w:hAnsi="Times New Roman" w:cs="Times New Roman"/>
          <w:noProof/>
          <w:sz w:val="24"/>
          <w:szCs w:val="24"/>
        </w:rPr>
        <w:t>.</w:t>
      </w:r>
      <w:r w:rsidRPr="00BC67BA">
        <w:rPr>
          <w:rFonts w:ascii="Times New Roman" w:eastAsia="Calibri" w:hAnsi="Times New Roman" w:cs="Times New Roman"/>
          <w:noProof/>
          <w:sz w:val="24"/>
          <w:szCs w:val="24"/>
        </w:rPr>
        <w:t xml:space="preserve"> </w:t>
      </w:r>
    </w:p>
    <w:p w14:paraId="360C5E2F" w14:textId="77777777" w:rsidR="0018467D" w:rsidRPr="00BC67BA" w:rsidRDefault="0018467D" w:rsidP="0018467D">
      <w:pPr>
        <w:numPr>
          <w:ilvl w:val="0"/>
          <w:numId w:val="27"/>
        </w:numPr>
        <w:spacing w:after="60" w:line="240" w:lineRule="auto"/>
        <w:ind w:left="426"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ЕСИФ</w:t>
      </w:r>
      <w:r w:rsidRPr="00BC67BA">
        <w:rPr>
          <w:rFonts w:ascii="Times New Roman" w:eastAsia="Calibri" w:hAnsi="Times New Roman" w:cs="Times New Roman"/>
          <w:noProof/>
          <w:sz w:val="24"/>
          <w:szCs w:val="24"/>
        </w:rPr>
        <w:t xml:space="preserve"> – Европейски стр</w:t>
      </w:r>
      <w:r w:rsidR="00C16DF4" w:rsidRPr="00BC67BA">
        <w:rPr>
          <w:rFonts w:ascii="Times New Roman" w:eastAsia="Calibri" w:hAnsi="Times New Roman" w:cs="Times New Roman"/>
          <w:noProof/>
          <w:sz w:val="24"/>
          <w:szCs w:val="24"/>
        </w:rPr>
        <w:t>уктурни и инвестиционни фондове.</w:t>
      </w:r>
    </w:p>
    <w:p w14:paraId="1385F3B0" w14:textId="77777777" w:rsidR="00906A06" w:rsidRPr="00BC67BA" w:rsidRDefault="00906A06" w:rsidP="00906A06">
      <w:pPr>
        <w:pStyle w:val="a3"/>
        <w:numPr>
          <w:ilvl w:val="0"/>
          <w:numId w:val="27"/>
        </w:numPr>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Насоки за кандидатстване</w:t>
      </w:r>
      <w:r w:rsidRPr="00BC67BA">
        <w:rPr>
          <w:rFonts w:ascii="Times New Roman" w:eastAsia="Calibri" w:hAnsi="Times New Roman" w:cs="Times New Roman"/>
          <w:noProof/>
          <w:sz w:val="24"/>
          <w:szCs w:val="24"/>
        </w:rPr>
        <w:t xml:space="preserve">, наричани по-долу </w:t>
      </w:r>
      <w:r w:rsidRPr="00BC67BA">
        <w:rPr>
          <w:rFonts w:ascii="Times New Roman" w:eastAsia="Calibri" w:hAnsi="Times New Roman" w:cs="Times New Roman"/>
          <w:b/>
          <w:noProof/>
          <w:sz w:val="24"/>
          <w:szCs w:val="24"/>
        </w:rPr>
        <w:t>насоки</w:t>
      </w:r>
      <w:r w:rsidRPr="00BC67BA">
        <w:rPr>
          <w:rFonts w:ascii="Times New Roman" w:eastAsia="Calibri" w:hAnsi="Times New Roman" w:cs="Times New Roman"/>
          <w:noProof/>
          <w:sz w:val="24"/>
          <w:szCs w:val="24"/>
        </w:rPr>
        <w:t xml:space="preserve"> – документ/и по чл. 26, ал. 1 от ЗУСЕСИФ. Насоките включват условия за кандидатстване с приложения към тях и условия за изпълнение, с приложения към тях.</w:t>
      </w:r>
    </w:p>
    <w:p w14:paraId="14E26CC6" w14:textId="77777777" w:rsidR="0018467D" w:rsidRPr="00BC67BA" w:rsidRDefault="0018467D" w:rsidP="00906A06">
      <w:pPr>
        <w:numPr>
          <w:ilvl w:val="0"/>
          <w:numId w:val="27"/>
        </w:numPr>
        <w:spacing w:after="60" w:line="240" w:lineRule="auto"/>
        <w:ind w:left="425" w:hanging="425"/>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Измама</w:t>
      </w:r>
      <w:r w:rsidRPr="00BC67BA">
        <w:rPr>
          <w:rFonts w:ascii="Times New Roman" w:eastAsia="Calibri" w:hAnsi="Times New Roman" w:cs="Times New Roman"/>
          <w:noProof/>
          <w:sz w:val="24"/>
          <w:szCs w:val="24"/>
        </w:rPr>
        <w:t xml:space="preserve"> - </w:t>
      </w:r>
      <w:r w:rsidR="00906A06" w:rsidRPr="00BC67BA">
        <w:rPr>
          <w:rFonts w:ascii="Times New Roman" w:eastAsia="Calibri" w:hAnsi="Times New Roman" w:cs="Times New Roman"/>
          <w:noProof/>
          <w:sz w:val="24"/>
          <w:szCs w:val="24"/>
        </w:rPr>
        <w:t>„измама“ по смисъла на чл. 1 от Конвенцията от 1995 година, изготвена въз основа на чл. К.3 от Договора за Европейския съюз, за защита финансовите интереси на Европейските общности.</w:t>
      </w:r>
    </w:p>
    <w:p w14:paraId="4D73A67F" w14:textId="77777777" w:rsidR="0018467D" w:rsidRPr="00BC67BA" w:rsidRDefault="0018467D" w:rsidP="0018467D">
      <w:pPr>
        <w:numPr>
          <w:ilvl w:val="0"/>
          <w:numId w:val="27"/>
        </w:numPr>
        <w:spacing w:after="60" w:line="240" w:lineRule="auto"/>
        <w:ind w:left="426"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lastRenderedPageBreak/>
        <w:t>ИСУН</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b/>
          <w:noProof/>
          <w:sz w:val="24"/>
          <w:szCs w:val="24"/>
        </w:rPr>
        <w:t>2020</w:t>
      </w:r>
      <w:r w:rsidRPr="00BC67BA">
        <w:rPr>
          <w:rFonts w:ascii="Times New Roman" w:eastAsia="Calibri" w:hAnsi="Times New Roman" w:cs="Times New Roman"/>
          <w:noProof/>
          <w:sz w:val="24"/>
          <w:szCs w:val="24"/>
        </w:rPr>
        <w:t xml:space="preserve"> - Информационната система за управление и наблюдение на средствата от Европейските структурни и инвестиционни фондове в България за програмен период 2014-2020 г.</w:t>
      </w:r>
      <w:r w:rsidR="00906A06" w:rsidRPr="00BC67BA">
        <w:rPr>
          <w:rFonts w:ascii="Times New Roman" w:eastAsia="Calibri" w:hAnsi="Times New Roman" w:cs="Times New Roman"/>
          <w:noProof/>
          <w:sz w:val="24"/>
          <w:szCs w:val="24"/>
        </w:rPr>
        <w:t xml:space="preserve"> по смисъла на ЗУСЕСИФ. </w:t>
      </w:r>
    </w:p>
    <w:p w14:paraId="68C72350" w14:textId="77777777" w:rsidR="0018467D" w:rsidRPr="00BC67BA" w:rsidRDefault="0018467D" w:rsidP="0018467D">
      <w:pPr>
        <w:numPr>
          <w:ilvl w:val="0"/>
          <w:numId w:val="27"/>
        </w:numPr>
        <w:spacing w:after="60" w:line="240" w:lineRule="auto"/>
        <w:ind w:left="432"/>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Извънредни обстоятелства</w:t>
      </w:r>
      <w:r w:rsidRPr="00BC67BA">
        <w:rPr>
          <w:rFonts w:ascii="Times New Roman" w:eastAsia="Calibri" w:hAnsi="Times New Roman" w:cs="Times New Roman"/>
          <w:noProof/>
          <w:sz w:val="24"/>
          <w:szCs w:val="24"/>
        </w:rPr>
        <w:t xml:space="preserve"> - са обстоятелства от извънреден характер, които са възникнали след сключването на АДБФП</w:t>
      </w:r>
      <w:r w:rsidR="00906A06"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w:t>
      </w:r>
      <w:r w:rsidR="00C16DF4" w:rsidRPr="00BC67BA">
        <w:rPr>
          <w:rFonts w:ascii="Times New Roman" w:eastAsia="Calibri" w:hAnsi="Times New Roman" w:cs="Times New Roman"/>
          <w:noProof/>
          <w:sz w:val="24"/>
          <w:szCs w:val="24"/>
        </w:rPr>
        <w:t>ииран партньор на Бенефициента.</w:t>
      </w:r>
    </w:p>
    <w:p w14:paraId="3AA29159" w14:textId="77777777" w:rsidR="0018467D" w:rsidRPr="00BC67BA" w:rsidRDefault="0018467D" w:rsidP="0018467D">
      <w:pPr>
        <w:numPr>
          <w:ilvl w:val="0"/>
          <w:numId w:val="27"/>
        </w:numPr>
        <w:spacing w:after="60" w:line="240" w:lineRule="auto"/>
        <w:ind w:left="432"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Нередност</w:t>
      </w:r>
      <w:r w:rsidRPr="00BC67BA">
        <w:rPr>
          <w:rFonts w:ascii="Times New Roman" w:eastAsia="Calibri" w:hAnsi="Times New Roman" w:cs="Times New Roman"/>
          <w:noProof/>
          <w:sz w:val="24"/>
          <w:szCs w:val="24"/>
        </w:rPr>
        <w:t xml:space="preserve"> - </w:t>
      </w:r>
      <w:r w:rsidR="00906A06" w:rsidRPr="00BC67BA">
        <w:rPr>
          <w:rFonts w:ascii="Times New Roman" w:eastAsia="Calibri" w:hAnsi="Times New Roman" w:cs="Times New Roman"/>
          <w:noProof/>
          <w:sz w:val="24"/>
          <w:szCs w:val="24"/>
        </w:rPr>
        <w:t xml:space="preserve">съгласно определението, дадено в </w:t>
      </w:r>
      <w:hyperlink r:id="rId8" w:anchor="p6265701" w:history="1">
        <w:r w:rsidR="00906A06" w:rsidRPr="00BC67BA">
          <w:rPr>
            <w:rFonts w:ascii="Times New Roman" w:eastAsia="Calibri" w:hAnsi="Times New Roman" w:cs="Times New Roman"/>
            <w:noProof/>
            <w:sz w:val="24"/>
            <w:szCs w:val="24"/>
          </w:rPr>
          <w:t>чл. 1, параграф 2 от Регламент на Съвета (ЕО, Евратом) № 2988/95</w:t>
        </w:r>
      </w:hyperlink>
      <w:r w:rsidR="00906A06" w:rsidRPr="00BC67BA">
        <w:rPr>
          <w:rFonts w:ascii="Times New Roman" w:eastAsia="Calibri" w:hAnsi="Times New Roman" w:cs="Times New Roman"/>
          <w:noProof/>
          <w:sz w:val="24"/>
          <w:szCs w:val="24"/>
        </w:rPr>
        <w:t xml:space="preserve"> от 18 декември 1995 г. за закрилата на финансовите 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Специфичните определения за нередност и системна нередност относно програмите по ЕСИФ са посочени в </w:t>
      </w:r>
      <w:hyperlink r:id="rId9" w:tgtFrame="_blank" w:history="1">
        <w:r w:rsidR="00906A06" w:rsidRPr="00BC67BA">
          <w:rPr>
            <w:rFonts w:ascii="Times New Roman" w:eastAsia="Calibri" w:hAnsi="Times New Roman" w:cs="Times New Roman"/>
            <w:noProof/>
            <w:sz w:val="24"/>
            <w:szCs w:val="24"/>
          </w:rPr>
          <w:t>Регламент (ЕС) № 1303/2013</w:t>
        </w:r>
      </w:hyperlink>
      <w:r w:rsidR="00C16DF4" w:rsidRPr="00BC67BA">
        <w:rPr>
          <w:rFonts w:ascii="Times New Roman" w:eastAsia="Calibri" w:hAnsi="Times New Roman" w:cs="Times New Roman"/>
          <w:noProof/>
          <w:sz w:val="24"/>
          <w:szCs w:val="24"/>
        </w:rPr>
        <w:t>.</w:t>
      </w:r>
    </w:p>
    <w:p w14:paraId="09AEE2A5" w14:textId="77777777" w:rsidR="0018467D" w:rsidRPr="00BC67BA" w:rsidRDefault="0018467D" w:rsidP="0018467D">
      <w:pPr>
        <w:numPr>
          <w:ilvl w:val="0"/>
          <w:numId w:val="27"/>
        </w:numPr>
        <w:spacing w:after="60" w:line="240" w:lineRule="auto"/>
        <w:ind w:left="432"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Одитен орган</w:t>
      </w:r>
      <w:r w:rsidRPr="00BC67BA">
        <w:rPr>
          <w:rFonts w:ascii="Times New Roman" w:eastAsia="Calibri" w:hAnsi="Times New Roman" w:cs="Times New Roman"/>
          <w:noProof/>
          <w:sz w:val="24"/>
          <w:szCs w:val="24"/>
        </w:rPr>
        <w:t xml:space="preserve"> - Изпълнителна агенция „Одит на средствата от Европейския с</w:t>
      </w:r>
      <w:r w:rsidR="00C16DF4" w:rsidRPr="00BC67BA">
        <w:rPr>
          <w:rFonts w:ascii="Times New Roman" w:eastAsia="Calibri" w:hAnsi="Times New Roman" w:cs="Times New Roman"/>
          <w:noProof/>
          <w:sz w:val="24"/>
          <w:szCs w:val="24"/>
        </w:rPr>
        <w:t>ъюз“ към министъра на финансите.</w:t>
      </w:r>
    </w:p>
    <w:p w14:paraId="15398938" w14:textId="77777777" w:rsidR="009F71EE" w:rsidRPr="00BC67BA" w:rsidRDefault="009F71EE" w:rsidP="009F71EE">
      <w:pPr>
        <w:numPr>
          <w:ilvl w:val="0"/>
          <w:numId w:val="27"/>
        </w:numPr>
        <w:spacing w:after="60" w:line="240" w:lineRule="auto"/>
        <w:ind w:left="432"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Основна дейност по проекта</w:t>
      </w:r>
      <w:r w:rsidRPr="00BC67BA">
        <w:rPr>
          <w:rFonts w:ascii="Times New Roman" w:eastAsia="Calibri" w:hAnsi="Times New Roman" w:cs="Times New Roman"/>
          <w:noProof/>
          <w:sz w:val="24"/>
          <w:szCs w:val="24"/>
        </w:rPr>
        <w:t xml:space="preserve"> е дейност, без която няма да могат да бъдат постигнати целите и резултатите на проекта. </w:t>
      </w:r>
    </w:p>
    <w:p w14:paraId="5B51E270" w14:textId="77777777" w:rsidR="0018467D" w:rsidRPr="00BC67BA" w:rsidRDefault="0018467D" w:rsidP="009F71EE">
      <w:pPr>
        <w:numPr>
          <w:ilvl w:val="0"/>
          <w:numId w:val="27"/>
        </w:num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Партньор</w:t>
      </w:r>
      <w:r w:rsidRPr="00BC67BA">
        <w:rPr>
          <w:rFonts w:ascii="Times New Roman" w:eastAsia="Calibri" w:hAnsi="Times New Roman" w:cs="Times New Roman"/>
          <w:noProof/>
          <w:sz w:val="24"/>
          <w:szCs w:val="24"/>
        </w:rPr>
        <w:t xml:space="preserve"> – </w:t>
      </w:r>
      <w:r w:rsidR="009F71EE" w:rsidRPr="00BC67BA">
        <w:rPr>
          <w:rFonts w:ascii="Times New Roman" w:eastAsia="Calibri" w:hAnsi="Times New Roman" w:cs="Times New Roman"/>
          <w:noProof/>
          <w:sz w:val="24"/>
          <w:szCs w:val="24"/>
        </w:rPr>
        <w:t>физическо лице, юридическо лице и техни обединения, които участват съвместно с кандидата в подготовката и/или техническото, и/или финансово изпълнение на проекта</w:t>
      </w:r>
      <w:r w:rsidR="00C16DF4" w:rsidRPr="00BC67BA">
        <w:rPr>
          <w:rFonts w:ascii="Times New Roman" w:eastAsia="Calibri" w:hAnsi="Times New Roman" w:cs="Times New Roman"/>
          <w:noProof/>
          <w:sz w:val="24"/>
          <w:szCs w:val="24"/>
        </w:rPr>
        <w:t>.</w:t>
      </w:r>
    </w:p>
    <w:p w14:paraId="6F68CC42" w14:textId="77777777" w:rsidR="0018467D" w:rsidRPr="00BC67BA" w:rsidRDefault="0018467D" w:rsidP="00AE2706">
      <w:pPr>
        <w:numPr>
          <w:ilvl w:val="0"/>
          <w:numId w:val="27"/>
        </w:numPr>
        <w:spacing w:after="60" w:line="240" w:lineRule="auto"/>
        <w:ind w:left="426"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Ръководител на Управляващия орган на ОПОС 2014-2020 г.</w:t>
      </w:r>
      <w:r w:rsidRPr="00BC67BA">
        <w:rPr>
          <w:rFonts w:ascii="Times New Roman" w:eastAsia="Calibri" w:hAnsi="Times New Roman" w:cs="Times New Roman"/>
          <w:noProof/>
          <w:sz w:val="24"/>
          <w:szCs w:val="24"/>
        </w:rPr>
        <w:t xml:space="preserve"> е ръководителят на администрацията или организацията, в чиято структура се намира Управляващият орган, или </w:t>
      </w:r>
      <w:r w:rsidR="009F71EE" w:rsidRPr="00BC67BA">
        <w:rPr>
          <w:rFonts w:ascii="Times New Roman" w:eastAsia="Calibri" w:hAnsi="Times New Roman" w:cs="Times New Roman"/>
          <w:noProof/>
          <w:sz w:val="24"/>
          <w:szCs w:val="24"/>
        </w:rPr>
        <w:t>определено</w:t>
      </w:r>
      <w:r w:rsidRPr="00BC67BA">
        <w:rPr>
          <w:rFonts w:ascii="Times New Roman" w:eastAsia="Calibri" w:hAnsi="Times New Roman" w:cs="Times New Roman"/>
          <w:noProof/>
          <w:sz w:val="24"/>
          <w:szCs w:val="24"/>
        </w:rPr>
        <w:t xml:space="preserve"> от него лице.</w:t>
      </w:r>
      <w:r w:rsidR="00AE2706" w:rsidRPr="00BC67BA">
        <w:rPr>
          <w:rFonts w:ascii="Times New Roman" w:eastAsia="Calibri" w:hAnsi="Times New Roman" w:cs="Times New Roman"/>
          <w:noProof/>
          <w:sz w:val="24"/>
          <w:szCs w:val="24"/>
        </w:rPr>
        <w:t xml:space="preserve"> Правомощия на ръководител на управляващия орган по ЗУСЕСИФ може да се упражняват и от овластено от него лице.</w:t>
      </w:r>
    </w:p>
    <w:p w14:paraId="2270FD8F" w14:textId="77777777" w:rsidR="0018467D" w:rsidRPr="00BC67BA" w:rsidRDefault="0018467D" w:rsidP="0018467D">
      <w:pPr>
        <w:numPr>
          <w:ilvl w:val="0"/>
          <w:numId w:val="27"/>
        </w:numPr>
        <w:spacing w:after="60" w:line="240" w:lineRule="auto"/>
        <w:ind w:left="426"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Сертифициращ орган</w:t>
      </w:r>
      <w:r w:rsidRPr="00BC67BA">
        <w:rPr>
          <w:rFonts w:ascii="Times New Roman" w:eastAsia="Calibri" w:hAnsi="Times New Roman" w:cs="Times New Roman"/>
          <w:noProof/>
          <w:sz w:val="24"/>
          <w:szCs w:val="24"/>
        </w:rPr>
        <w:t xml:space="preserve"> - Дирекция „Национален фонд“ към Министерството на финансите</w:t>
      </w:r>
      <w:r w:rsidR="00C16DF4" w:rsidRPr="00BC67BA">
        <w:rPr>
          <w:rFonts w:ascii="Times New Roman" w:eastAsia="Calibri" w:hAnsi="Times New Roman" w:cs="Times New Roman"/>
          <w:noProof/>
          <w:sz w:val="24"/>
          <w:szCs w:val="24"/>
        </w:rPr>
        <w:t>.</w:t>
      </w:r>
    </w:p>
    <w:p w14:paraId="63BC1AE8" w14:textId="77777777" w:rsidR="0018467D" w:rsidRPr="00BC67BA" w:rsidRDefault="0018467D" w:rsidP="0018467D">
      <w:pPr>
        <w:numPr>
          <w:ilvl w:val="0"/>
          <w:numId w:val="27"/>
        </w:numPr>
        <w:spacing w:after="60" w:line="240" w:lineRule="auto"/>
        <w:ind w:left="426" w:hanging="426"/>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Управляващ орган, наричан по-долу УО</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color w:val="252525"/>
          <w:sz w:val="24"/>
          <w:szCs w:val="24"/>
        </w:rPr>
        <w:t xml:space="preserve"> </w:t>
      </w:r>
      <w:r w:rsidRPr="00BC67BA">
        <w:rPr>
          <w:rFonts w:ascii="Times New Roman" w:eastAsia="Calibri" w:hAnsi="Times New Roman" w:cs="Times New Roman"/>
          <w:noProof/>
          <w:sz w:val="24"/>
          <w:szCs w:val="24"/>
        </w:rPr>
        <w:t>Главна дирекция „Оперативна програма „Околна среда“ към Министерството на околната среда и водите.</w:t>
      </w:r>
    </w:p>
    <w:p w14:paraId="42612CD1" w14:textId="77777777" w:rsidR="0018467D" w:rsidRPr="00BC67BA" w:rsidRDefault="0018467D" w:rsidP="0018467D">
      <w:pPr>
        <w:spacing w:after="60" w:line="240" w:lineRule="auto"/>
        <w:rPr>
          <w:rFonts w:ascii="Times New Roman" w:eastAsia="Calibri" w:hAnsi="Times New Roman" w:cs="Times New Roman"/>
          <w:b/>
          <w:noProof/>
          <w:sz w:val="24"/>
          <w:szCs w:val="24"/>
        </w:rPr>
      </w:pPr>
    </w:p>
    <w:p w14:paraId="25013567"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II</w:t>
      </w:r>
    </w:p>
    <w:p w14:paraId="3A6A8457"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Приложно поле. Изменение на условията за изпълнение</w:t>
      </w:r>
    </w:p>
    <w:p w14:paraId="2363C1DE"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45112755"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2. (1) </w:t>
      </w:r>
      <w:r w:rsidRPr="00BC67BA">
        <w:rPr>
          <w:rFonts w:ascii="Times New Roman" w:eastAsia="Calibri" w:hAnsi="Times New Roman" w:cs="Times New Roman"/>
          <w:noProof/>
          <w:sz w:val="24"/>
          <w:szCs w:val="24"/>
        </w:rPr>
        <w:t>Настоящите условия за изпълнение са неразделна част от насоките</w:t>
      </w:r>
      <w:r w:rsidR="000D5DE8"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и от АДБФП.</w:t>
      </w:r>
    </w:p>
    <w:p w14:paraId="3E1EBEDF" w14:textId="77777777"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Всички разпоредби от условията за изпълнение, отнасящи се до сключването и изпълнението на АДБФП</w:t>
      </w:r>
      <w:r w:rsidR="00667D02" w:rsidRPr="00BC67BA">
        <w:t xml:space="preserve"> </w:t>
      </w:r>
      <w:r w:rsidR="00667D02" w:rsidRPr="00BC67BA">
        <w:rPr>
          <w:rFonts w:ascii="Times New Roman" w:eastAsia="Calibri" w:hAnsi="Times New Roman" w:cs="Times New Roman"/>
          <w:noProof/>
          <w:sz w:val="24"/>
          <w:szCs w:val="24"/>
        </w:rPr>
        <w:t xml:space="preserve">са обвързващи за </w:t>
      </w:r>
      <w:r w:rsidR="000D5DE8" w:rsidRPr="00BC67BA">
        <w:rPr>
          <w:rFonts w:ascii="Times New Roman" w:eastAsia="Calibri" w:hAnsi="Times New Roman" w:cs="Times New Roman"/>
          <w:noProof/>
          <w:sz w:val="24"/>
          <w:szCs w:val="24"/>
        </w:rPr>
        <w:t xml:space="preserve">всички страни по договора. </w:t>
      </w:r>
    </w:p>
    <w:p w14:paraId="3C8D466E" w14:textId="77777777" w:rsidR="00550871" w:rsidRPr="00BC67BA" w:rsidRDefault="00550871" w:rsidP="00550871">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3. (1) </w:t>
      </w:r>
      <w:r w:rsidRPr="00BC67BA">
        <w:rPr>
          <w:rFonts w:ascii="Times New Roman" w:eastAsia="Calibri" w:hAnsi="Times New Roman" w:cs="Times New Roman"/>
          <w:noProof/>
          <w:sz w:val="24"/>
          <w:szCs w:val="24"/>
        </w:rPr>
        <w:t xml:space="preserve">Като част от АДБФП,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w:t>
      </w:r>
      <w:r w:rsidR="00AE2706" w:rsidRPr="00BC67BA">
        <w:rPr>
          <w:rFonts w:ascii="Times New Roman" w:eastAsia="Calibri" w:hAnsi="Times New Roman" w:cs="Times New Roman"/>
          <w:noProof/>
          <w:sz w:val="24"/>
          <w:szCs w:val="24"/>
        </w:rPr>
        <w:t xml:space="preserve">уредените в тях отношения, </w:t>
      </w:r>
      <w:r w:rsidRPr="00BC67BA">
        <w:rPr>
          <w:rFonts w:ascii="Times New Roman" w:eastAsia="Calibri" w:hAnsi="Times New Roman" w:cs="Times New Roman"/>
          <w:noProof/>
          <w:sz w:val="24"/>
          <w:szCs w:val="24"/>
        </w:rPr>
        <w:t xml:space="preserve">промени в правото на Европейския съюз и/или българското законодателство, в политиката на европейско и/или </w:t>
      </w:r>
      <w:r w:rsidRPr="00BC67BA">
        <w:rPr>
          <w:rFonts w:ascii="Times New Roman" w:eastAsia="Calibri" w:hAnsi="Times New Roman" w:cs="Times New Roman"/>
          <w:noProof/>
          <w:sz w:val="24"/>
          <w:szCs w:val="24"/>
        </w:rPr>
        <w:lastRenderedPageBreak/>
        <w:t>национално ниво, произтичаща от стратегически документ, или в оперативна програма „Околна среда 2014-2020 г.“.</w:t>
      </w:r>
    </w:p>
    <w:p w14:paraId="12D3C680" w14:textId="77777777" w:rsidR="00550871" w:rsidRPr="00BC67BA" w:rsidRDefault="00550871" w:rsidP="00550871">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Одобреният с АДБФП проект може да бъде изменян и/или допълван по мотивирано искане на бенефициента и извън случаите по ал. 1, което трябва да бъде одобрено от Управляващия орган. </w:t>
      </w:r>
    </w:p>
    <w:p w14:paraId="6172DC7D" w14:textId="77777777" w:rsidR="00550871" w:rsidRPr="00BC67BA" w:rsidRDefault="00550871" w:rsidP="00550871">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Изменението на АДБФП, включително и на одобрения проект, неразделна част от АДБФП, не може да води до нарушаване на принципите по </w:t>
      </w:r>
      <w:hyperlink r:id="rId10" w:anchor="p28514401" w:tgtFrame="_blank" w:history="1">
        <w:r w:rsidRPr="00BC67BA">
          <w:rPr>
            <w:rFonts w:ascii="Times New Roman" w:eastAsia="Calibri" w:hAnsi="Times New Roman" w:cs="Times New Roman"/>
            <w:noProof/>
            <w:sz w:val="24"/>
            <w:szCs w:val="24"/>
          </w:rPr>
          <w:t>чл. 29, ал. 1</w:t>
        </w:r>
      </w:hyperlink>
      <w:r w:rsidRPr="00BC67BA">
        <w:rPr>
          <w:rFonts w:ascii="Times New Roman" w:eastAsia="Calibri" w:hAnsi="Times New Roman" w:cs="Times New Roman"/>
          <w:noProof/>
          <w:sz w:val="24"/>
          <w:szCs w:val="24"/>
        </w:rPr>
        <w:t xml:space="preserve"> от ЗУСЕСИФ.</w:t>
      </w:r>
    </w:p>
    <w:p w14:paraId="0E8185E6" w14:textId="77777777" w:rsidR="00550871" w:rsidRPr="00BC67BA" w:rsidRDefault="00550871" w:rsidP="00550871">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Условията за изпълнение, като част от АДБФП, могат да бъдат изменяни и/или допълвани с писмено допълнително споразумение на страните по административния договор.</w:t>
      </w:r>
    </w:p>
    <w:p w14:paraId="19FA7DE8" w14:textId="77777777" w:rsidR="00AE2706" w:rsidRPr="00BC67BA" w:rsidRDefault="00550871" w:rsidP="00550871">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(5)</w:t>
      </w:r>
      <w:r w:rsidRPr="00BC67BA">
        <w:rPr>
          <w:rFonts w:ascii="Times New Roman" w:eastAsia="Calibri" w:hAnsi="Times New Roman" w:cs="Times New Roman"/>
          <w:noProof/>
          <w:sz w:val="24"/>
          <w:szCs w:val="24"/>
        </w:rPr>
        <w:t xml:space="preserve"> </w:t>
      </w:r>
      <w:r w:rsidR="00AE2706" w:rsidRPr="00BC67BA">
        <w:rPr>
          <w:rFonts w:ascii="Times New Roman" w:eastAsia="Calibri" w:hAnsi="Times New Roman" w:cs="Times New Roman"/>
          <w:noProof/>
          <w:sz w:val="24"/>
          <w:szCs w:val="24"/>
        </w:rPr>
        <w:t xml:space="preserve">Условията за изпълнение, като част от АДБФП, могат да бъдат изменяни и/или допълвани със заповед на Ръководителя на Управляващия орган на ОПОС 2014-2020 г., която се съобщава на страните по АДБФП в 3-дневен срок от издаването ѝ писмено, по електронна поща с електронен подпис или по факс. Всяка една от страните по АДБФП е длъжна да се запознае с всяко изменение на условията за изпълнение.  </w:t>
      </w:r>
    </w:p>
    <w:p w14:paraId="39BCED58" w14:textId="77777777" w:rsidR="00550871" w:rsidRPr="00BC67BA" w:rsidRDefault="00AE2706" w:rsidP="00550871">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(6)</w:t>
      </w:r>
      <w:r w:rsidRPr="00BC67BA">
        <w:rPr>
          <w:rFonts w:ascii="Times New Roman" w:eastAsia="Calibri" w:hAnsi="Times New Roman" w:cs="Times New Roman"/>
          <w:noProof/>
          <w:sz w:val="24"/>
          <w:szCs w:val="24"/>
        </w:rPr>
        <w:t xml:space="preserve"> </w:t>
      </w:r>
      <w:r w:rsidR="00550871" w:rsidRPr="00BC67BA">
        <w:rPr>
          <w:rFonts w:ascii="Times New Roman" w:eastAsia="Calibri" w:hAnsi="Times New Roman" w:cs="Times New Roman"/>
          <w:noProof/>
          <w:sz w:val="24"/>
          <w:szCs w:val="24"/>
        </w:rPr>
        <w:t xml:space="preserve">Изменените условия за изпълнение са обвързващи за </w:t>
      </w:r>
      <w:r w:rsidRPr="00BC67BA">
        <w:rPr>
          <w:rFonts w:ascii="Times New Roman" w:eastAsia="Calibri" w:hAnsi="Times New Roman" w:cs="Times New Roman"/>
          <w:noProof/>
          <w:sz w:val="24"/>
          <w:szCs w:val="24"/>
        </w:rPr>
        <w:t xml:space="preserve">всички страни по договора </w:t>
      </w:r>
      <w:r w:rsidR="00550871" w:rsidRPr="00BC67BA">
        <w:rPr>
          <w:rFonts w:ascii="Times New Roman" w:eastAsia="Calibri" w:hAnsi="Times New Roman" w:cs="Times New Roman"/>
          <w:noProof/>
          <w:sz w:val="24"/>
          <w:szCs w:val="24"/>
        </w:rPr>
        <w:t>от датата на сключването на допълнителното споразумение, в случаите по ал. 4</w:t>
      </w:r>
      <w:r w:rsidRPr="00BC67BA">
        <w:t xml:space="preserve"> </w:t>
      </w:r>
      <w:r w:rsidRPr="00BC67BA">
        <w:rPr>
          <w:rFonts w:ascii="Times New Roman" w:eastAsia="Calibri" w:hAnsi="Times New Roman" w:cs="Times New Roman"/>
          <w:noProof/>
          <w:sz w:val="24"/>
          <w:szCs w:val="24"/>
        </w:rPr>
        <w:t>или от датата на съобщаването – в случаите по ал. 5</w:t>
      </w:r>
      <w:r w:rsidR="00550871" w:rsidRPr="00BC67BA">
        <w:rPr>
          <w:rFonts w:ascii="Times New Roman" w:eastAsia="Calibri" w:hAnsi="Times New Roman" w:cs="Times New Roman"/>
          <w:noProof/>
          <w:sz w:val="24"/>
          <w:szCs w:val="24"/>
        </w:rPr>
        <w:t xml:space="preserve">. </w:t>
      </w:r>
    </w:p>
    <w:p w14:paraId="1FEA2E6D"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7603BCD3"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IІІ</w:t>
      </w:r>
    </w:p>
    <w:p w14:paraId="086FD175" w14:textId="77777777" w:rsidR="0018467D" w:rsidRPr="00BC67BA" w:rsidRDefault="0018467D" w:rsidP="0018467D">
      <w:pPr>
        <w:tabs>
          <w:tab w:val="num" w:pos="0"/>
        </w:tabs>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Партньорство</w:t>
      </w:r>
    </w:p>
    <w:p w14:paraId="44C33112" w14:textId="77777777" w:rsidR="0018467D" w:rsidRPr="00BC67BA" w:rsidRDefault="0018467D" w:rsidP="0018467D">
      <w:pPr>
        <w:tabs>
          <w:tab w:val="num" w:pos="0"/>
        </w:tabs>
        <w:spacing w:after="60" w:line="240" w:lineRule="auto"/>
        <w:jc w:val="center"/>
        <w:rPr>
          <w:rFonts w:ascii="Times New Roman" w:eastAsia="Calibri" w:hAnsi="Times New Roman" w:cs="Times New Roman"/>
          <w:b/>
          <w:noProof/>
          <w:sz w:val="24"/>
          <w:szCs w:val="24"/>
        </w:rPr>
      </w:pPr>
    </w:p>
    <w:p w14:paraId="0F3E68E4"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4. (1)</w:t>
      </w:r>
      <w:r w:rsidRPr="00BC67BA">
        <w:rPr>
          <w:rFonts w:ascii="Times New Roman" w:eastAsia="Calibri" w:hAnsi="Times New Roman" w:cs="Times New Roman"/>
          <w:noProof/>
          <w:sz w:val="24"/>
          <w:szCs w:val="24"/>
        </w:rPr>
        <w:t xml:space="preserve"> Ако това е предвидено в условията за кандидатстване и в проектното предложение на </w:t>
      </w:r>
      <w:r w:rsidR="00DC3A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представляващо приложение към АДБФП, той може да изпълнява задълженията си съвместно с един или повече </w:t>
      </w:r>
      <w:r w:rsidR="00DC3A9E" w:rsidRPr="00BC67BA">
        <w:rPr>
          <w:rFonts w:ascii="Times New Roman" w:eastAsia="Calibri" w:hAnsi="Times New Roman" w:cs="Times New Roman"/>
          <w:noProof/>
          <w:sz w:val="24"/>
          <w:szCs w:val="24"/>
        </w:rPr>
        <w:t>п</w:t>
      </w:r>
      <w:r w:rsidRPr="00BC67BA">
        <w:rPr>
          <w:rFonts w:ascii="Times New Roman" w:eastAsia="Calibri" w:hAnsi="Times New Roman" w:cs="Times New Roman"/>
          <w:noProof/>
          <w:sz w:val="24"/>
          <w:szCs w:val="24"/>
        </w:rPr>
        <w:t xml:space="preserve">артньори. </w:t>
      </w:r>
    </w:p>
    <w:p w14:paraId="684AB523"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w:t>
      </w:r>
      <w:r w:rsidR="00DC3A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освен ако друго не е предвидено в АДБФП.</w:t>
      </w:r>
    </w:p>
    <w:p w14:paraId="1513F667"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Когато това е предвидено в условия</w:t>
      </w:r>
      <w:r w:rsidR="000A31F6" w:rsidRPr="00BC67BA">
        <w:rPr>
          <w:rFonts w:ascii="Times New Roman" w:eastAsia="Calibri" w:hAnsi="Times New Roman" w:cs="Times New Roman"/>
          <w:noProof/>
          <w:sz w:val="24"/>
          <w:szCs w:val="24"/>
        </w:rPr>
        <w:t>та за кандидатстване</w:t>
      </w:r>
      <w:r w:rsidRPr="00BC67BA">
        <w:rPr>
          <w:rFonts w:ascii="Times New Roman" w:eastAsia="Calibri" w:hAnsi="Times New Roman" w:cs="Times New Roman"/>
          <w:noProof/>
          <w:sz w:val="24"/>
          <w:szCs w:val="24"/>
        </w:rPr>
        <w:t xml:space="preserve">, </w:t>
      </w:r>
      <w:r w:rsidR="00DC3A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енефициентът е длъжен да сключи споразумение със своите </w:t>
      </w:r>
      <w:r w:rsidR="00DC3A9E" w:rsidRPr="00BC67BA">
        <w:rPr>
          <w:rFonts w:ascii="Times New Roman" w:eastAsia="Calibri" w:hAnsi="Times New Roman" w:cs="Times New Roman"/>
          <w:noProof/>
          <w:sz w:val="24"/>
          <w:szCs w:val="24"/>
        </w:rPr>
        <w:t>п</w:t>
      </w:r>
      <w:r w:rsidRPr="00BC67BA">
        <w:rPr>
          <w:rFonts w:ascii="Times New Roman" w:eastAsia="Calibri" w:hAnsi="Times New Roman" w:cs="Times New Roman"/>
          <w:noProof/>
          <w:sz w:val="24"/>
          <w:szCs w:val="24"/>
        </w:rPr>
        <w:t xml:space="preserve">артньори. Бенефициентът е длъжен да предостави на своите </w:t>
      </w:r>
      <w:r w:rsidR="00DC3A9E" w:rsidRPr="00BC67BA">
        <w:rPr>
          <w:rFonts w:ascii="Times New Roman" w:eastAsia="Calibri" w:hAnsi="Times New Roman" w:cs="Times New Roman"/>
          <w:noProof/>
          <w:sz w:val="24"/>
          <w:szCs w:val="24"/>
        </w:rPr>
        <w:t>п</w:t>
      </w:r>
      <w:r w:rsidRPr="00BC67BA">
        <w:rPr>
          <w:rFonts w:ascii="Times New Roman" w:eastAsia="Calibri" w:hAnsi="Times New Roman" w:cs="Times New Roman"/>
          <w:noProof/>
          <w:sz w:val="24"/>
          <w:szCs w:val="24"/>
        </w:rPr>
        <w:t>артньори копие от АДБФП.</w:t>
      </w:r>
    </w:p>
    <w:p w14:paraId="39E09C78" w14:textId="7340F6B6" w:rsidR="00DC3A9E" w:rsidRPr="00BC67BA" w:rsidRDefault="00DC3A9E"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(4) </w:t>
      </w:r>
      <w:r w:rsidRPr="00BC67BA">
        <w:rPr>
          <w:rFonts w:ascii="Times New Roman" w:eastAsia="Calibri" w:hAnsi="Times New Roman" w:cs="Times New Roman"/>
          <w:sz w:val="24"/>
          <w:szCs w:val="24"/>
        </w:rPr>
        <w:t>В случаите, в които проектът се изпълнява в партньорство, условията за изпълнение са обвързващи за всички – водещия бенефициент и партньори и могат да бъдат изменяни по искане, подписано от всички. Както водещият кандидат, така и партньорите изпълняват задълженията на бенефициента, посочени в условията за изпълнение и в АДБФП, съответно в ЗБФП.</w:t>
      </w:r>
    </w:p>
    <w:p w14:paraId="78DF7345"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5. </w:t>
      </w:r>
      <w:r w:rsidRPr="00BC67BA">
        <w:rPr>
          <w:rFonts w:ascii="Times New Roman" w:eastAsia="Calibri" w:hAnsi="Times New Roman" w:cs="Times New Roman"/>
          <w:noProof/>
          <w:sz w:val="24"/>
          <w:szCs w:val="24"/>
        </w:rPr>
        <w:t xml:space="preserve">Бенефициентът има право да измени или прекрати споразумение с </w:t>
      </w:r>
      <w:r w:rsidR="00DC3A9E" w:rsidRPr="00BC67BA">
        <w:rPr>
          <w:rFonts w:ascii="Times New Roman" w:eastAsia="Calibri" w:hAnsi="Times New Roman" w:cs="Times New Roman"/>
          <w:noProof/>
          <w:sz w:val="24"/>
          <w:szCs w:val="24"/>
        </w:rPr>
        <w:t>п</w:t>
      </w:r>
      <w:r w:rsidRPr="00BC67BA">
        <w:rPr>
          <w:rFonts w:ascii="Times New Roman" w:eastAsia="Calibri" w:hAnsi="Times New Roman" w:cs="Times New Roman"/>
          <w:noProof/>
          <w:sz w:val="24"/>
          <w:szCs w:val="24"/>
        </w:rPr>
        <w:t xml:space="preserve">артньор единствено след получаване на предварително писмено съгласие на Ръководителя на Управляващия орган на ОПОС 2014-2020 г. </w:t>
      </w:r>
    </w:p>
    <w:p w14:paraId="2F560971" w14:textId="77777777" w:rsidR="0018467D" w:rsidRPr="00BC67BA" w:rsidRDefault="0018467D" w:rsidP="0018467D">
      <w:pPr>
        <w:tabs>
          <w:tab w:val="left" w:pos="1816"/>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6. (1)</w:t>
      </w:r>
      <w:r w:rsidRPr="00BC67BA">
        <w:rPr>
          <w:rFonts w:ascii="Times New Roman" w:eastAsia="Calibri" w:hAnsi="Times New Roman" w:cs="Times New Roman"/>
          <w:noProof/>
          <w:sz w:val="24"/>
          <w:szCs w:val="24"/>
        </w:rPr>
        <w:t xml:space="preserve"> Когато</w:t>
      </w:r>
      <w:r w:rsidR="00433762" w:rsidRPr="00BC67BA">
        <w:rPr>
          <w:rFonts w:ascii="Times New Roman" w:eastAsia="Calibri" w:hAnsi="Times New Roman" w:cs="Times New Roman"/>
          <w:noProof/>
          <w:sz w:val="24"/>
          <w:szCs w:val="24"/>
        </w:rPr>
        <w:t xml:space="preserve"> това</w:t>
      </w:r>
      <w:r w:rsidRPr="00BC67BA">
        <w:rPr>
          <w:rFonts w:ascii="Times New Roman" w:eastAsia="Calibri" w:hAnsi="Times New Roman" w:cs="Times New Roman"/>
          <w:noProof/>
          <w:sz w:val="24"/>
          <w:szCs w:val="24"/>
        </w:rPr>
        <w:t xml:space="preserve"> е предвидено в условията за кандидатстване или в проектното предложение на </w:t>
      </w:r>
      <w:r w:rsidR="00DC3A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представляващо приложение към АДБФП, </w:t>
      </w:r>
      <w:r w:rsidR="00DC3A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енефициентът изпълнява задълженията си съвместно с един или повече </w:t>
      </w:r>
      <w:r w:rsidR="00DC3A9E" w:rsidRPr="00BC67BA">
        <w:rPr>
          <w:rFonts w:ascii="Times New Roman" w:eastAsia="Calibri" w:hAnsi="Times New Roman" w:cs="Times New Roman"/>
          <w:noProof/>
          <w:sz w:val="24"/>
          <w:szCs w:val="24"/>
        </w:rPr>
        <w:t>а</w:t>
      </w:r>
      <w:r w:rsidRPr="00BC67BA">
        <w:rPr>
          <w:rFonts w:ascii="Times New Roman" w:eastAsia="Calibri" w:hAnsi="Times New Roman" w:cs="Times New Roman"/>
          <w:noProof/>
          <w:sz w:val="24"/>
          <w:szCs w:val="24"/>
        </w:rPr>
        <w:t>социирани партньори.</w:t>
      </w:r>
    </w:p>
    <w:p w14:paraId="12B4F2C5" w14:textId="77777777" w:rsidR="0018467D" w:rsidRPr="00BC67BA" w:rsidRDefault="0018467D" w:rsidP="0018467D">
      <w:pPr>
        <w:tabs>
          <w:tab w:val="left" w:pos="1816"/>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Когато това е предвидено в насоките за кандидатстване</w:t>
      </w:r>
      <w:r w:rsidR="00433762" w:rsidRPr="00BC67BA">
        <w:rPr>
          <w:rFonts w:ascii="Times New Roman" w:eastAsia="Calibri" w:hAnsi="Times New Roman" w:cs="Times New Roman"/>
          <w:noProof/>
          <w:sz w:val="24"/>
          <w:szCs w:val="24"/>
        </w:rPr>
        <w:t>,</w:t>
      </w:r>
      <w:r w:rsidRPr="00BC67BA">
        <w:rPr>
          <w:rFonts w:ascii="Times New Roman" w:eastAsia="Calibri" w:hAnsi="Times New Roman" w:cs="Times New Roman"/>
          <w:noProof/>
          <w:sz w:val="24"/>
          <w:szCs w:val="24"/>
        </w:rPr>
        <w:t xml:space="preserve"> </w:t>
      </w:r>
      <w:r w:rsidR="00DC3A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енефициентът е длъжен да сключи споразумение със своите </w:t>
      </w:r>
      <w:r w:rsidR="00DC3A9E" w:rsidRPr="00BC67BA">
        <w:rPr>
          <w:rFonts w:ascii="Times New Roman" w:eastAsia="Calibri" w:hAnsi="Times New Roman" w:cs="Times New Roman"/>
          <w:noProof/>
          <w:sz w:val="24"/>
          <w:szCs w:val="24"/>
        </w:rPr>
        <w:t>а</w:t>
      </w:r>
      <w:r w:rsidRPr="00BC67BA">
        <w:rPr>
          <w:rFonts w:ascii="Times New Roman" w:eastAsia="Calibri" w:hAnsi="Times New Roman" w:cs="Times New Roman"/>
          <w:noProof/>
          <w:sz w:val="24"/>
          <w:szCs w:val="24"/>
        </w:rPr>
        <w:t>социирани партньори.</w:t>
      </w:r>
    </w:p>
    <w:p w14:paraId="42D22451" w14:textId="77777777" w:rsidR="0018467D" w:rsidRPr="00BC67BA" w:rsidRDefault="0018467D" w:rsidP="0018467D">
      <w:pPr>
        <w:tabs>
          <w:tab w:val="left" w:pos="1816"/>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lastRenderedPageBreak/>
        <w:t>(3)</w:t>
      </w:r>
      <w:r w:rsidRPr="00BC67BA">
        <w:rPr>
          <w:rFonts w:ascii="Times New Roman" w:eastAsia="Calibri" w:hAnsi="Times New Roman" w:cs="Times New Roman"/>
          <w:noProof/>
          <w:sz w:val="24"/>
          <w:szCs w:val="24"/>
        </w:rPr>
        <w:t xml:space="preserve"> Асоциираните партньори подпомагат изпълнението на проекта. Бенефициентът е длъжен да представи на асоциираните си партньори копие от АДБФП.</w:t>
      </w:r>
    </w:p>
    <w:p w14:paraId="12C80C79" w14:textId="77777777" w:rsidR="0018467D" w:rsidRPr="00BC67BA" w:rsidRDefault="0018467D" w:rsidP="0018467D">
      <w:pPr>
        <w:tabs>
          <w:tab w:val="left" w:pos="1816"/>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Разходите, направени от </w:t>
      </w:r>
      <w:r w:rsidR="00DC3A9E" w:rsidRPr="00BC67BA">
        <w:rPr>
          <w:rFonts w:ascii="Times New Roman" w:eastAsia="Calibri" w:hAnsi="Times New Roman" w:cs="Times New Roman"/>
          <w:noProof/>
          <w:sz w:val="24"/>
          <w:szCs w:val="24"/>
        </w:rPr>
        <w:t>а</w:t>
      </w:r>
      <w:r w:rsidRPr="00BC67BA">
        <w:rPr>
          <w:rFonts w:ascii="Times New Roman" w:eastAsia="Calibri" w:hAnsi="Times New Roman" w:cs="Times New Roman"/>
          <w:noProof/>
          <w:sz w:val="24"/>
          <w:szCs w:val="24"/>
        </w:rPr>
        <w:t>социираните партньори са недопустими за възстановяване по Оперативна програма „Околна среда 2014-2020 г.“.</w:t>
      </w:r>
    </w:p>
    <w:p w14:paraId="1F9337A7"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7. </w:t>
      </w:r>
      <w:r w:rsidRPr="00BC67BA">
        <w:rPr>
          <w:rFonts w:ascii="Times New Roman" w:eastAsia="Calibri" w:hAnsi="Times New Roman" w:cs="Times New Roman"/>
          <w:noProof/>
          <w:sz w:val="24"/>
          <w:szCs w:val="24"/>
        </w:rPr>
        <w:t xml:space="preserve">Бенефициентът има право да измени или прекрати споразумение с </w:t>
      </w:r>
      <w:r w:rsidR="00DC3A9E" w:rsidRPr="00BC67BA">
        <w:rPr>
          <w:rFonts w:ascii="Times New Roman" w:eastAsia="Calibri" w:hAnsi="Times New Roman" w:cs="Times New Roman"/>
          <w:noProof/>
          <w:sz w:val="24"/>
          <w:szCs w:val="24"/>
        </w:rPr>
        <w:t>а</w:t>
      </w:r>
      <w:r w:rsidRPr="00BC67BA">
        <w:rPr>
          <w:rFonts w:ascii="Times New Roman" w:eastAsia="Calibri" w:hAnsi="Times New Roman" w:cs="Times New Roman"/>
          <w:noProof/>
          <w:sz w:val="24"/>
          <w:szCs w:val="24"/>
        </w:rPr>
        <w:t>социиран партньор единствено след получаване на предварителното писмено съгласие на Ръководителя на Управляващия орган на ОПОС 2014-2020 г.</w:t>
      </w:r>
    </w:p>
    <w:p w14:paraId="6DCAD642" w14:textId="77777777" w:rsidR="0018467D" w:rsidRPr="00BC67BA" w:rsidRDefault="0018467D" w:rsidP="0018467D">
      <w:pPr>
        <w:spacing w:after="60" w:line="240" w:lineRule="auto"/>
        <w:rPr>
          <w:rFonts w:ascii="Times New Roman" w:eastAsia="Calibri" w:hAnsi="Times New Roman" w:cs="Times New Roman"/>
          <w:b/>
          <w:noProof/>
          <w:sz w:val="24"/>
          <w:szCs w:val="24"/>
        </w:rPr>
      </w:pPr>
    </w:p>
    <w:p w14:paraId="198AA4F4"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ІV</w:t>
      </w:r>
    </w:p>
    <w:p w14:paraId="76E6EB98"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Проекти, включващи предоставяне на държавни помощи</w:t>
      </w:r>
    </w:p>
    <w:p w14:paraId="13E926F3"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 </w:t>
      </w:r>
    </w:p>
    <w:p w14:paraId="7287EE26" w14:textId="77777777"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Чл. 8.</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b/>
          <w:noProof/>
          <w:sz w:val="24"/>
          <w:szCs w:val="24"/>
        </w:rPr>
        <w:t xml:space="preserve">(1) </w:t>
      </w:r>
      <w:r w:rsidRPr="00BC67BA">
        <w:rPr>
          <w:rFonts w:ascii="Times New Roman" w:eastAsia="Calibri" w:hAnsi="Times New Roman" w:cs="Times New Roman"/>
          <w:noProof/>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63C818A5"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Видът и размерът на държавната помощ, условията за предоставяне на помощта, както и условията, съдържащи се в решението на Европейската комисия за разрешаване на помощта, се посочват в АДБФП.</w:t>
      </w:r>
    </w:p>
    <w:p w14:paraId="0E666110"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При предоставяне на минимални помощи, помощи, освободени от задължението за уведомяване на Европейската комисия и/или помощи, попадащи в обхвата на груповото освобождаване, размерът/интензитетът на помощта, условията за предоставяне на помощта и приложимият нормативен акт за съответния вид помощ се посочват в АДБФП. </w:t>
      </w:r>
    </w:p>
    <w:p w14:paraId="08A6649A"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и в съответствие с приложимото законодателство.  </w:t>
      </w:r>
    </w:p>
    <w:p w14:paraId="726E2DDA"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9. (1) </w:t>
      </w:r>
      <w:r w:rsidRPr="00BC67BA">
        <w:rPr>
          <w:rFonts w:ascii="Times New Roman" w:eastAsia="Calibri" w:hAnsi="Times New Roman" w:cs="Times New Roman"/>
          <w:noProof/>
          <w:sz w:val="24"/>
          <w:szCs w:val="24"/>
        </w:rPr>
        <w:t xml:space="preserve">В случаите на предоставяне на държавни помощи, Бенефициентът няма право да включва в исканията за плащания подлежащи на възстановяване разходи, надхвърлящи размера и/или интензитета на помощта. </w:t>
      </w:r>
    </w:p>
    <w:p w14:paraId="07E1F019"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w:t>
      </w:r>
      <w:r w:rsidR="0043044F" w:rsidRPr="00BC67BA">
        <w:rPr>
          <w:rFonts w:ascii="Times New Roman" w:eastAsia="Calibri" w:hAnsi="Times New Roman" w:cs="Times New Roman"/>
          <w:noProof/>
          <w:sz w:val="24"/>
          <w:szCs w:val="24"/>
        </w:rPr>
        <w:t xml:space="preserve"> и разходите</w:t>
      </w:r>
      <w:r w:rsidRPr="00BC67BA">
        <w:rPr>
          <w:rFonts w:ascii="Times New Roman" w:eastAsia="Calibri" w:hAnsi="Times New Roman" w:cs="Times New Roman"/>
          <w:noProof/>
          <w:sz w:val="24"/>
          <w:szCs w:val="24"/>
        </w:rPr>
        <w:t>, за които тези средства се предоставят.</w:t>
      </w:r>
    </w:p>
    <w:p w14:paraId="01C491C7"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Бенефициентът, в качеството му на получател на помощ, е длъжен да оказва пълно съдействие на Управляващия орган на ОПОС 2014-2020 г.</w:t>
      </w:r>
    </w:p>
    <w:p w14:paraId="6D193696" w14:textId="77777777" w:rsidR="0043044F" w:rsidRPr="00BC67BA" w:rsidRDefault="0043044F" w:rsidP="0043044F">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(4) </w:t>
      </w:r>
      <w:r w:rsidRPr="00BC67BA">
        <w:rPr>
          <w:rFonts w:ascii="Times New Roman" w:eastAsia="Calibri" w:hAnsi="Times New Roman" w:cs="Times New Roman"/>
          <w:noProof/>
          <w:sz w:val="24"/>
          <w:szCs w:val="24"/>
        </w:rPr>
        <w:t xml:space="preserve">Бенефициентът е длъжен да спазва приложимото законодателство за съответния вид помощ и да не допуска нарушаване на чл. 71 от Регламент (ЕС) № 1303/2013.  </w:t>
      </w:r>
    </w:p>
    <w:p w14:paraId="7B501AA4" w14:textId="77777777" w:rsidR="0043044F" w:rsidRPr="00BC67BA" w:rsidRDefault="0043044F" w:rsidP="0018467D">
      <w:pPr>
        <w:tabs>
          <w:tab w:val="num" w:pos="0"/>
        </w:tabs>
        <w:spacing w:after="60" w:line="240" w:lineRule="auto"/>
        <w:jc w:val="both"/>
        <w:rPr>
          <w:rFonts w:ascii="Times New Roman" w:eastAsia="Calibri" w:hAnsi="Times New Roman" w:cs="Times New Roman"/>
          <w:noProof/>
          <w:sz w:val="24"/>
          <w:szCs w:val="24"/>
        </w:rPr>
      </w:pPr>
    </w:p>
    <w:p w14:paraId="4B1B09FA"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Глава втора</w:t>
      </w:r>
    </w:p>
    <w:p w14:paraId="675A9429" w14:textId="77777777" w:rsidR="0018467D" w:rsidRPr="005344E5" w:rsidRDefault="0018467D" w:rsidP="0018467D">
      <w:pPr>
        <w:spacing w:after="60" w:line="240" w:lineRule="auto"/>
        <w:jc w:val="center"/>
        <w:rPr>
          <w:rFonts w:ascii="Times New Roman" w:eastAsia="Calibri" w:hAnsi="Times New Roman" w:cs="Times New Roman"/>
          <w:b/>
          <w:noProof/>
          <w:sz w:val="24"/>
          <w:szCs w:val="24"/>
          <w:lang w:val="ru-RU"/>
        </w:rPr>
      </w:pPr>
      <w:r w:rsidRPr="00BC67BA">
        <w:rPr>
          <w:rFonts w:ascii="Times New Roman" w:eastAsia="Calibri" w:hAnsi="Times New Roman" w:cs="Times New Roman"/>
          <w:b/>
          <w:noProof/>
          <w:sz w:val="24"/>
          <w:szCs w:val="24"/>
        </w:rPr>
        <w:t>ИЗПЪЛНЕНИЕ НА АДБФП</w:t>
      </w:r>
    </w:p>
    <w:p w14:paraId="18F2C8A8"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w:t>
      </w:r>
    </w:p>
    <w:p w14:paraId="35088DC1"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Права и задължения на Бенефициента</w:t>
      </w:r>
    </w:p>
    <w:p w14:paraId="2432EBD9"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508EA94A"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lastRenderedPageBreak/>
        <w:t xml:space="preserve">Чл. 10. (1) </w:t>
      </w:r>
      <w:r w:rsidRPr="00BC67BA">
        <w:rPr>
          <w:rFonts w:ascii="Times New Roman" w:eastAsia="Calibri" w:hAnsi="Times New Roman" w:cs="Times New Roman"/>
          <w:noProof/>
          <w:sz w:val="24"/>
          <w:szCs w:val="24"/>
        </w:rPr>
        <w:t>Бенефициентът е длъжен да изпълни дейностите, включени в проекта при условията и в сроковете по АДБФП</w:t>
      </w:r>
      <w:r w:rsidR="0043044F"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 xml:space="preserve">на свой собствен риск, с оглед на предвидените в одобреното проектно предложение цели и постигане на посочените в него индикатори, както и да използва предоставената безвъзмездна финансова помощ по предназначение. Одобреното проектно предложение е неразделна част от АДБФП.   </w:t>
      </w:r>
    </w:p>
    <w:p w14:paraId="0C016456"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 xml:space="preserve">Бенефициентът е длъжен да постигне целевите стойности на всички индикатори за изпълнение и/или резултат, включени в проектното предложение, до изтичане на срока за изпълнение на дейностите по проекта, определен в АДБФП.   </w:t>
      </w:r>
    </w:p>
    <w:p w14:paraId="2C72F2A9"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w:t>
      </w:r>
      <w:r w:rsidR="0043044F" w:rsidRPr="00BC67BA">
        <w:rPr>
          <w:rFonts w:ascii="Times New Roman" w:eastAsia="Calibri" w:hAnsi="Times New Roman" w:cs="Times New Roman"/>
          <w:noProof/>
          <w:sz w:val="24"/>
          <w:szCs w:val="24"/>
        </w:rPr>
        <w:t xml:space="preserve">При неизпълнение на индикатори, които са свързани с постигането на целите на оперативна програма „Околна среда 2014-2020 г.“, на </w:t>
      </w:r>
      <w:r w:rsidR="00DC3A9E" w:rsidRPr="00BC67BA">
        <w:rPr>
          <w:rFonts w:ascii="Times New Roman" w:eastAsia="Calibri" w:hAnsi="Times New Roman" w:cs="Times New Roman"/>
          <w:noProof/>
          <w:sz w:val="24"/>
          <w:szCs w:val="24"/>
        </w:rPr>
        <w:t>б</w:t>
      </w:r>
      <w:r w:rsidR="0043044F" w:rsidRPr="00BC67BA">
        <w:rPr>
          <w:rFonts w:ascii="Times New Roman" w:eastAsia="Calibri" w:hAnsi="Times New Roman" w:cs="Times New Roman"/>
          <w:noProof/>
          <w:sz w:val="24"/>
          <w:szCs w:val="24"/>
        </w:rPr>
        <w:t>енефициента</w:t>
      </w:r>
      <w:r w:rsidR="00DC3A9E" w:rsidRPr="00BC67BA">
        <w:rPr>
          <w:rFonts w:ascii="Times New Roman" w:eastAsia="Calibri" w:hAnsi="Times New Roman" w:cs="Times New Roman"/>
          <w:noProof/>
          <w:sz w:val="24"/>
          <w:szCs w:val="24"/>
        </w:rPr>
        <w:t xml:space="preserve"> (в т.ч. на партньор/партньори)</w:t>
      </w:r>
      <w:r w:rsidR="0043044F" w:rsidRPr="00BC67BA">
        <w:rPr>
          <w:rFonts w:ascii="Times New Roman" w:eastAsia="Calibri" w:hAnsi="Times New Roman" w:cs="Times New Roman"/>
          <w:noProof/>
          <w:sz w:val="24"/>
          <w:szCs w:val="24"/>
        </w:rPr>
        <w:t>, се налагат финансови корекции в размери, определени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обн., ДВ, бр. 27 от 31.03.2017 г.)</w:t>
      </w:r>
      <w:r w:rsidRPr="00BC67BA">
        <w:rPr>
          <w:rFonts w:ascii="Times New Roman" w:eastAsia="Calibri" w:hAnsi="Times New Roman" w:cs="Times New Roman"/>
          <w:noProof/>
          <w:sz w:val="24"/>
          <w:szCs w:val="24"/>
        </w:rPr>
        <w:t xml:space="preserve">.  </w:t>
      </w:r>
    </w:p>
    <w:p w14:paraId="50D418CE" w14:textId="77777777" w:rsidR="0043044F" w:rsidRPr="00BC67BA" w:rsidRDefault="0043044F"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Размерът на финансовите корекции по ал. 3 се определя като процент от размера на безвъзмездната финансова помощ за проекта.  </w:t>
      </w:r>
    </w:p>
    <w:p w14:paraId="73C887C0" w14:textId="77777777" w:rsidR="0043044F"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43044F" w:rsidRPr="00BC67BA">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w:t>
      </w:r>
      <w:r w:rsidR="0043044F" w:rsidRPr="00BC67BA">
        <w:rPr>
          <w:rFonts w:ascii="Times New Roman" w:eastAsia="Calibri" w:hAnsi="Times New Roman" w:cs="Times New Roman"/>
          <w:noProof/>
          <w:sz w:val="24"/>
          <w:szCs w:val="24"/>
        </w:rPr>
        <w:t>В случаите по ал. 3, когато финансовата подкрепа не е оттеглена изцяло, Бенефициентът е длъжен да осигури, в указан от Управляващия орган срок и за своя сметка, средствата, необходими за изпълнение на неизпълнените дейности, включени в одобреното проектно предложение.</w:t>
      </w:r>
    </w:p>
    <w:p w14:paraId="6F0CC6AF"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11. (1) </w:t>
      </w:r>
      <w:r w:rsidR="0043044F" w:rsidRPr="00BC67BA">
        <w:rPr>
          <w:rFonts w:ascii="Times New Roman" w:eastAsia="Calibri" w:hAnsi="Times New Roman" w:cs="Times New Roman"/>
          <w:noProof/>
          <w:sz w:val="24"/>
          <w:szCs w:val="24"/>
        </w:rPr>
        <w:t>Бенефициентът се задължава да извършва дейностите, включени в проекта, в съответствие с принцип</w:t>
      </w:r>
      <w:r w:rsidR="00DC3A9E" w:rsidRPr="00BC67BA">
        <w:rPr>
          <w:rFonts w:ascii="Times New Roman" w:eastAsia="Calibri" w:hAnsi="Times New Roman" w:cs="Times New Roman"/>
          <w:noProof/>
          <w:sz w:val="24"/>
          <w:szCs w:val="24"/>
        </w:rPr>
        <w:t>а</w:t>
      </w:r>
      <w:r w:rsidR="0043044F" w:rsidRPr="00BC67BA">
        <w:rPr>
          <w:rFonts w:ascii="Times New Roman" w:eastAsia="Calibri" w:hAnsi="Times New Roman" w:cs="Times New Roman"/>
          <w:noProof/>
          <w:sz w:val="24"/>
          <w:szCs w:val="24"/>
        </w:rPr>
        <w:t xml:space="preserve"> на добро финансово управление, определен</w:t>
      </w:r>
      <w:r w:rsidR="00372D2A" w:rsidRPr="00BC67BA">
        <w:rPr>
          <w:rFonts w:ascii="Times New Roman" w:eastAsia="Calibri" w:hAnsi="Times New Roman" w:cs="Times New Roman"/>
          <w:noProof/>
          <w:sz w:val="24"/>
          <w:szCs w:val="24"/>
        </w:rPr>
        <w:t>и</w:t>
      </w:r>
      <w:r w:rsidR="0043044F" w:rsidRPr="00BC67BA">
        <w:rPr>
          <w:rFonts w:ascii="Times New Roman" w:eastAsia="Calibri" w:hAnsi="Times New Roman" w:cs="Times New Roman"/>
          <w:noProof/>
          <w:sz w:val="24"/>
          <w:szCs w:val="24"/>
        </w:rPr>
        <w:t xml:space="preserve"> в 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w:t>
      </w:r>
    </w:p>
    <w:p w14:paraId="582F242E"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w:t>
      </w:r>
      <w:r w:rsidR="0043044F" w:rsidRPr="00BC67BA">
        <w:rPr>
          <w:rFonts w:ascii="Times New Roman" w:eastAsia="Calibri" w:hAnsi="Times New Roman" w:cs="Times New Roman"/>
          <w:noProof/>
          <w:sz w:val="24"/>
          <w:szCs w:val="24"/>
        </w:rPr>
        <w:t>Управляващият орган си запазва правото да отмени изцяло финансовата подкрепа за изпълнението на проекта, когато това е необходимо, за да не се допусне нарушение на принцип</w:t>
      </w:r>
      <w:r w:rsidR="00DC3A9E" w:rsidRPr="00BC67BA">
        <w:rPr>
          <w:rFonts w:ascii="Times New Roman" w:eastAsia="Calibri" w:hAnsi="Times New Roman" w:cs="Times New Roman"/>
          <w:noProof/>
          <w:sz w:val="24"/>
          <w:szCs w:val="24"/>
        </w:rPr>
        <w:t>а</w:t>
      </w:r>
      <w:r w:rsidR="0043044F" w:rsidRPr="00BC67BA">
        <w:rPr>
          <w:rFonts w:ascii="Times New Roman" w:eastAsia="Calibri" w:hAnsi="Times New Roman" w:cs="Times New Roman"/>
          <w:noProof/>
          <w:sz w:val="24"/>
          <w:szCs w:val="24"/>
        </w:rPr>
        <w:t xml:space="preserve"> на добро финансово управление.</w:t>
      </w:r>
    </w:p>
    <w:p w14:paraId="238BD540" w14:textId="77777777" w:rsidR="0018467D" w:rsidRPr="00BC67BA" w:rsidRDefault="00372D2A" w:rsidP="00372D2A">
      <w:pPr>
        <w:tabs>
          <w:tab w:val="num" w:pos="0"/>
        </w:tabs>
        <w:spacing w:after="60" w:line="240" w:lineRule="auto"/>
        <w:jc w:val="both"/>
        <w:rPr>
          <w:rFonts w:ascii="Times New Roman" w:eastAsia="Calibri" w:hAnsi="Times New Roman" w:cs="Times New Roman"/>
          <w:b/>
          <w:bCs/>
          <w:noProof/>
          <w:sz w:val="24"/>
          <w:szCs w:val="24"/>
        </w:rPr>
      </w:pPr>
      <w:r w:rsidRPr="00BC67BA">
        <w:rPr>
          <w:rFonts w:ascii="Times New Roman" w:eastAsia="Calibri" w:hAnsi="Times New Roman" w:cs="Times New Roman"/>
          <w:b/>
          <w:noProof/>
          <w:sz w:val="24"/>
          <w:szCs w:val="24"/>
        </w:rPr>
        <w:t xml:space="preserve">Чл. 12. </w:t>
      </w:r>
      <w:r w:rsidRPr="00BC67BA">
        <w:rPr>
          <w:rFonts w:ascii="Times New Roman" w:eastAsia="Calibri" w:hAnsi="Times New Roman" w:cs="Times New Roman"/>
          <w:noProof/>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собственото участие, както и за покриване на допустимите за финансиране разходи, преди те да му бъдат възстановени от безвъзмездната финансова помощ по АДБФП.</w:t>
      </w:r>
    </w:p>
    <w:p w14:paraId="4680B83D"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13. (1) </w:t>
      </w:r>
      <w:r w:rsidRPr="00BC67BA">
        <w:rPr>
          <w:rFonts w:ascii="Times New Roman" w:eastAsia="Calibri" w:hAnsi="Times New Roman" w:cs="Times New Roman"/>
          <w:noProof/>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съответно за възстановяване на допустимите за финансиране разходи. </w:t>
      </w:r>
    </w:p>
    <w:p w14:paraId="5328DAA5"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 xml:space="preserve">Безвъзмездната финансова помощ по всеки АДБФП е дължима до размера на сертифицираните допустими за финансиране разходи. </w:t>
      </w:r>
    </w:p>
    <w:p w14:paraId="25F03819" w14:textId="20CBD18E"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9A7152">
        <w:rPr>
          <w:rFonts w:ascii="Times New Roman" w:eastAsia="Calibri" w:hAnsi="Times New Roman" w:cs="Times New Roman"/>
          <w:b/>
          <w:noProof/>
          <w:sz w:val="24"/>
          <w:szCs w:val="24"/>
        </w:rPr>
        <w:t>3</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Когато </w:t>
      </w:r>
      <w:r w:rsidR="00DC3A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енефициентът е получил средства чрез превод от Управляващия орган по своя банкова сметка, всички натрупани лихви </w:t>
      </w:r>
      <w:bookmarkStart w:id="3" w:name="_GoBack"/>
      <w:ins w:id="4" w:author="Lidiya Kaneva" w:date="2019-03-15T15:44:00Z">
        <w:r w:rsidR="005174A2">
          <w:rPr>
            <w:rFonts w:ascii="Times New Roman" w:eastAsia="Calibri" w:hAnsi="Times New Roman" w:cs="Times New Roman"/>
            <w:noProof/>
            <w:sz w:val="24"/>
            <w:szCs w:val="24"/>
          </w:rPr>
          <w:t xml:space="preserve">по авансови </w:t>
        </w:r>
      </w:ins>
      <w:ins w:id="5" w:author="Lidiya Kaneva" w:date="2019-03-15T15:45:00Z">
        <w:r w:rsidR="005174A2">
          <w:rPr>
            <w:rFonts w:ascii="Times New Roman" w:eastAsia="Calibri" w:hAnsi="Times New Roman" w:cs="Times New Roman"/>
            <w:noProof/>
            <w:sz w:val="24"/>
            <w:szCs w:val="24"/>
          </w:rPr>
          <w:t>п</w:t>
        </w:r>
      </w:ins>
      <w:ins w:id="6" w:author="Lidiya Kaneva" w:date="2019-03-15T15:44:00Z">
        <w:r w:rsidR="005174A2">
          <w:rPr>
            <w:rFonts w:ascii="Times New Roman" w:eastAsia="Calibri" w:hAnsi="Times New Roman" w:cs="Times New Roman"/>
            <w:noProof/>
            <w:sz w:val="24"/>
            <w:szCs w:val="24"/>
          </w:rPr>
          <w:t xml:space="preserve">лащания </w:t>
        </w:r>
      </w:ins>
      <w:bookmarkEnd w:id="3"/>
      <w:r w:rsidRPr="00BC67BA">
        <w:rPr>
          <w:rFonts w:ascii="Times New Roman" w:eastAsia="Calibri" w:hAnsi="Times New Roman" w:cs="Times New Roman"/>
          <w:noProof/>
          <w:sz w:val="24"/>
          <w:szCs w:val="24"/>
        </w:rPr>
        <w:t xml:space="preserve">или евентуални приходи и/или други печалби, генерирани по време на изпълнение на АДБФП, както и подлежащите на възстановяване неусвоени средства се възстановяват на Управляващия орган. Ръководителят на Управляващия орган на ОПОС 2014-2020 г. има право да издаде </w:t>
      </w:r>
      <w:r w:rsidRPr="00BC67BA">
        <w:rPr>
          <w:rFonts w:ascii="Times New Roman" w:eastAsia="Calibri" w:hAnsi="Times New Roman" w:cs="Times New Roman"/>
          <w:noProof/>
          <w:sz w:val="24"/>
          <w:szCs w:val="24"/>
        </w:rPr>
        <w:lastRenderedPageBreak/>
        <w:t>указания относно срока за възстановяване на средствата, който не може да бъде по-кратък от 7 (седем) дни и банковата сметка, по която следва да се преведат.</w:t>
      </w:r>
    </w:p>
    <w:p w14:paraId="0BA4D62D" w14:textId="77777777" w:rsidR="0018467D" w:rsidRPr="00BC67BA" w:rsidRDefault="0018467D" w:rsidP="0018467D">
      <w:pPr>
        <w:tabs>
          <w:tab w:val="num" w:pos="72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Чл. 14. (1) </w:t>
      </w:r>
      <w:r w:rsidRPr="00BC67BA">
        <w:rPr>
          <w:rFonts w:ascii="Times New Roman" w:eastAsia="Calibri" w:hAnsi="Times New Roman" w:cs="Times New Roman"/>
          <w:noProof/>
          <w:sz w:val="24"/>
          <w:szCs w:val="24"/>
        </w:rPr>
        <w:t>Бенефициентът е длъжен да спазва бюджета на проекта, въведен във формуляра за кандидатстване, наличен в ИСУН 2020</w:t>
      </w:r>
      <w:r w:rsidRPr="00BC67BA">
        <w:rPr>
          <w:rFonts w:ascii="Times New Roman" w:eastAsia="Calibri" w:hAnsi="Times New Roman" w:cs="Times New Roman"/>
          <w:b/>
          <w:noProof/>
          <w:sz w:val="24"/>
          <w:szCs w:val="24"/>
        </w:rPr>
        <w:t xml:space="preserve">.  </w:t>
      </w:r>
    </w:p>
    <w:p w14:paraId="4DB92D93" w14:textId="77777777" w:rsidR="0018467D" w:rsidRPr="00BC67BA" w:rsidRDefault="0018467D" w:rsidP="0018467D">
      <w:pPr>
        <w:tabs>
          <w:tab w:val="num" w:pos="72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 xml:space="preserve">Промени в бюджета на проекта, наличен в ИСУН 2020, се извършват по мотивирано искане на Бенефициента и след одобрение от Ръководителя на Управляващия орган на ОПОС 2014 – 2020 г., чрез подписване на допълнително споразумение към АДБФП. </w:t>
      </w:r>
    </w:p>
    <w:p w14:paraId="54164734" w14:textId="77777777" w:rsidR="001C68B3" w:rsidRPr="00BC67BA" w:rsidRDefault="00EA6444" w:rsidP="0018467D">
      <w:pPr>
        <w:tabs>
          <w:tab w:val="num" w:pos="72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Чл. 15. </w:t>
      </w:r>
      <w:r w:rsidR="001C68B3" w:rsidRPr="00BC67BA">
        <w:rPr>
          <w:rFonts w:ascii="Times New Roman" w:eastAsia="Calibri" w:hAnsi="Times New Roman" w:cs="Times New Roman"/>
          <w:b/>
          <w:noProof/>
          <w:sz w:val="24"/>
          <w:szCs w:val="24"/>
        </w:rPr>
        <w:t xml:space="preserve"> </w:t>
      </w:r>
      <w:r w:rsidR="001C68B3" w:rsidRPr="00BC67BA">
        <w:rPr>
          <w:rFonts w:ascii="Times New Roman" w:eastAsia="Calibri" w:hAnsi="Times New Roman" w:cs="Times New Roman"/>
          <w:noProof/>
          <w:sz w:val="24"/>
          <w:szCs w:val="24"/>
        </w:rPr>
        <w:t>Ръководителят на Управляващия орган на ОПОС 2014 – 2020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75B677D2" w14:textId="77777777" w:rsidR="00110001"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16.</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b/>
          <w:noProof/>
          <w:sz w:val="24"/>
          <w:szCs w:val="24"/>
        </w:rPr>
        <w:t>(1)</w:t>
      </w:r>
      <w:r w:rsidRPr="00BC67BA">
        <w:rPr>
          <w:rFonts w:ascii="Times New Roman" w:eastAsia="Calibri" w:hAnsi="Times New Roman" w:cs="Times New Roman"/>
          <w:noProof/>
          <w:sz w:val="24"/>
          <w:szCs w:val="24"/>
        </w:rPr>
        <w:t xml:space="preserve"> </w:t>
      </w:r>
      <w:r w:rsidR="008A586B" w:rsidRPr="00BC67BA">
        <w:rPr>
          <w:rFonts w:ascii="Times New Roman" w:eastAsia="Calibri" w:hAnsi="Times New Roman" w:cs="Times New Roman"/>
          <w:noProof/>
          <w:sz w:val="24"/>
          <w:szCs w:val="24"/>
        </w:rPr>
        <w:t xml:space="preserve">Бенефициентът се задължава да потвърждава разходите за строителни и монтажни работи и/или доставка на стоки и/или предоставяне на услуги по АДБФП, въз основа на фактури и/или счетоводни документи с еквивалентна доказателствена стойност, съгласно приложимото законодателство, освен в случаите на отчитане на разходи чрез формите за предоставяне на финансова подкрепа по чл. 55, ал. 1, т. 2 – 4 ЗУСЕСИФ. </w:t>
      </w:r>
    </w:p>
    <w:p w14:paraId="741F9CA3" w14:textId="77777777" w:rsidR="0018467D" w:rsidRPr="00BC67BA" w:rsidRDefault="00110001" w:rsidP="00110001">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При отчитане на разходи чрез формите за предоставяне на финансова подкрепа по чл. 55, ал. 1, т. 2-4 от ЗУСЕСИФ, бенефициентът представя документи и/или 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 както и други документи, изискуеми от Управляващия орган на ОПОС 2014 – 2020 г.</w:t>
      </w:r>
    </w:p>
    <w:p w14:paraId="7BC90209" w14:textId="77777777" w:rsidR="0018467D" w:rsidRPr="00BC67BA" w:rsidRDefault="0018467D" w:rsidP="0018467D">
      <w:pPr>
        <w:spacing w:after="60" w:line="240" w:lineRule="auto"/>
        <w:jc w:val="both"/>
        <w:rPr>
          <w:rFonts w:ascii="Times New Roman" w:eastAsia="Times New Roman" w:hAnsi="Times New Roman" w:cs="Times New Roman"/>
          <w:noProof/>
          <w:sz w:val="24"/>
          <w:szCs w:val="24"/>
          <w:lang w:eastAsia="bg-BG"/>
        </w:rPr>
      </w:pPr>
      <w:r w:rsidRPr="00BC67BA">
        <w:rPr>
          <w:rFonts w:ascii="Times New Roman" w:eastAsia="Times New Roman" w:hAnsi="Times New Roman" w:cs="Times New Roman"/>
          <w:b/>
          <w:noProof/>
          <w:sz w:val="24"/>
          <w:szCs w:val="24"/>
          <w:lang w:eastAsia="bg-BG"/>
        </w:rPr>
        <w:t>(</w:t>
      </w:r>
      <w:r w:rsidR="00110001" w:rsidRPr="00BC67BA">
        <w:rPr>
          <w:rFonts w:ascii="Times New Roman" w:eastAsia="Times New Roman" w:hAnsi="Times New Roman" w:cs="Times New Roman"/>
          <w:b/>
          <w:noProof/>
          <w:sz w:val="24"/>
          <w:szCs w:val="24"/>
          <w:lang w:eastAsia="bg-BG"/>
        </w:rPr>
        <w:t>3</w:t>
      </w:r>
      <w:r w:rsidRPr="00BC67BA">
        <w:rPr>
          <w:rFonts w:ascii="Times New Roman" w:eastAsia="Times New Roman" w:hAnsi="Times New Roman" w:cs="Times New Roman"/>
          <w:b/>
          <w:noProof/>
          <w:sz w:val="24"/>
          <w:szCs w:val="24"/>
          <w:lang w:eastAsia="bg-BG"/>
        </w:rPr>
        <w:t>)</w:t>
      </w:r>
      <w:r w:rsidRPr="00BC67BA">
        <w:rPr>
          <w:rFonts w:ascii="Times New Roman" w:eastAsia="Times New Roman" w:hAnsi="Times New Roman" w:cs="Times New Roman"/>
          <w:noProof/>
          <w:sz w:val="24"/>
          <w:szCs w:val="24"/>
          <w:lang w:eastAsia="bg-BG"/>
        </w:rPr>
        <w:t xml:space="preserve"> Бенефициентът се задължава преди да направи плащане към изпълнителя да извърши следните проверки:</w:t>
      </w:r>
    </w:p>
    <w:p w14:paraId="696017F7" w14:textId="77777777" w:rsidR="0018467D" w:rsidRPr="00BC67BA" w:rsidRDefault="0018467D" w:rsidP="0018467D">
      <w:pPr>
        <w:numPr>
          <w:ilvl w:val="0"/>
          <w:numId w:val="23"/>
        </w:numPr>
        <w:spacing w:after="60" w:line="240" w:lineRule="auto"/>
        <w:ind w:left="567" w:hanging="567"/>
        <w:jc w:val="both"/>
        <w:rPr>
          <w:rFonts w:ascii="Times New Roman" w:eastAsia="Times New Roman" w:hAnsi="Times New Roman" w:cs="Times New Roman"/>
          <w:noProof/>
          <w:sz w:val="24"/>
          <w:szCs w:val="24"/>
          <w:lang w:eastAsia="bg-BG"/>
        </w:rPr>
      </w:pPr>
      <w:r w:rsidRPr="00BC67BA">
        <w:rPr>
          <w:rFonts w:ascii="Times New Roman" w:eastAsia="Times New Roman" w:hAnsi="Times New Roman" w:cs="Times New Roman"/>
          <w:noProof/>
          <w:sz w:val="24"/>
          <w:szCs w:val="24"/>
          <w:lang w:eastAsia="bg-BG"/>
        </w:rPr>
        <w:t>пълна проверка на документите, представени от изпълнителите по договорите за изпълнение на проекта, както и проверка за изпълнението на определените условия за плащане;</w:t>
      </w:r>
    </w:p>
    <w:p w14:paraId="268452F2" w14:textId="77777777" w:rsidR="00313B3C" w:rsidRPr="00BC67BA" w:rsidRDefault="00313B3C" w:rsidP="00313B3C">
      <w:pPr>
        <w:numPr>
          <w:ilvl w:val="0"/>
          <w:numId w:val="23"/>
        </w:numPr>
        <w:spacing w:after="60" w:line="240" w:lineRule="auto"/>
        <w:ind w:left="567" w:hanging="567"/>
        <w:jc w:val="both"/>
        <w:rPr>
          <w:rFonts w:ascii="Times New Roman" w:eastAsia="Times New Roman" w:hAnsi="Times New Roman" w:cs="Times New Roman"/>
          <w:noProof/>
          <w:sz w:val="24"/>
          <w:szCs w:val="24"/>
          <w:lang w:eastAsia="bg-BG"/>
        </w:rPr>
      </w:pPr>
      <w:r w:rsidRPr="00BC67BA">
        <w:rPr>
          <w:rFonts w:ascii="Times New Roman" w:eastAsia="Times New Roman" w:hAnsi="Times New Roman" w:cs="Times New Roman"/>
          <w:noProof/>
          <w:sz w:val="24"/>
          <w:szCs w:val="24"/>
          <w:lang w:eastAsia="bg-BG"/>
        </w:rPr>
        <w:t>проверка за изпълнението на определените условия за плащане в АДБФП, в случаите на отчитане чрез формите за предоставяне на финансова подкрепа по чл. 55, ал. 1, т. 2-4 от ЗУСЕСИФ;</w:t>
      </w:r>
    </w:p>
    <w:p w14:paraId="3D6EDD30" w14:textId="77777777" w:rsidR="0018467D" w:rsidRPr="00BC67BA" w:rsidRDefault="0018467D" w:rsidP="0018467D">
      <w:pPr>
        <w:numPr>
          <w:ilvl w:val="0"/>
          <w:numId w:val="23"/>
        </w:numPr>
        <w:spacing w:after="60" w:line="240" w:lineRule="auto"/>
        <w:ind w:left="567" w:hanging="567"/>
        <w:jc w:val="both"/>
        <w:rPr>
          <w:rFonts w:ascii="Times New Roman" w:eastAsia="Times New Roman" w:hAnsi="Times New Roman" w:cs="Times New Roman"/>
          <w:noProof/>
          <w:sz w:val="24"/>
          <w:szCs w:val="24"/>
          <w:lang w:eastAsia="bg-BG"/>
        </w:rPr>
      </w:pPr>
      <w:r w:rsidRPr="00BC67BA">
        <w:rPr>
          <w:rFonts w:ascii="Times New Roman" w:eastAsia="Times New Roman" w:hAnsi="Times New Roman" w:cs="Times New Roman"/>
          <w:noProof/>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проекта; </w:t>
      </w:r>
    </w:p>
    <w:p w14:paraId="61285B05" w14:textId="77777777" w:rsidR="0018467D" w:rsidRPr="00BC67BA" w:rsidRDefault="0018467D" w:rsidP="005C06A1">
      <w:pPr>
        <w:numPr>
          <w:ilvl w:val="0"/>
          <w:numId w:val="23"/>
        </w:numPr>
        <w:spacing w:after="60" w:line="240" w:lineRule="auto"/>
        <w:ind w:left="567" w:hanging="567"/>
        <w:jc w:val="both"/>
        <w:rPr>
          <w:rFonts w:ascii="Times New Roman" w:eastAsia="Times New Roman" w:hAnsi="Times New Roman" w:cs="Times New Roman"/>
          <w:noProof/>
          <w:sz w:val="24"/>
          <w:szCs w:val="24"/>
          <w:lang w:eastAsia="bg-BG"/>
        </w:rPr>
      </w:pPr>
      <w:r w:rsidRPr="00BC67BA">
        <w:rPr>
          <w:rFonts w:ascii="Times New Roman" w:eastAsia="Times New Roman" w:hAnsi="Times New Roman" w:cs="Times New Roman"/>
          <w:noProof/>
          <w:sz w:val="24"/>
          <w:szCs w:val="24"/>
          <w:lang w:eastAsia="bg-BG"/>
        </w:rPr>
        <w:t>при всички други случаи извън т. 2</w:t>
      </w:r>
      <w:r w:rsidR="005C06A1" w:rsidRPr="00BC67BA">
        <w:rPr>
          <w:rFonts w:ascii="Times New Roman" w:eastAsia="Times New Roman" w:hAnsi="Times New Roman" w:cs="Times New Roman"/>
          <w:noProof/>
          <w:sz w:val="24"/>
          <w:szCs w:val="24"/>
          <w:lang w:eastAsia="bg-BG"/>
        </w:rPr>
        <w:t xml:space="preserve"> - при необходимост проверка на място с цел да удостовери, че декларираните от изпълнителя разходи съответстват на действителния напредък при изпълнението на проекта. </w:t>
      </w:r>
    </w:p>
    <w:p w14:paraId="6438ADD3" w14:textId="77777777"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(3) </w:t>
      </w:r>
      <w:r w:rsidRPr="00BC67BA">
        <w:rPr>
          <w:rFonts w:ascii="Times New Roman" w:eastAsia="Calibri" w:hAnsi="Times New Roman" w:cs="Times New Roman"/>
          <w:noProof/>
          <w:sz w:val="24"/>
          <w:szCs w:val="24"/>
        </w:rPr>
        <w:t xml:space="preserve">Всяка проверка по ал. 2 задължително се документира от Бенефициента, като доказателствата за извършването </w:t>
      </w:r>
      <w:r w:rsidR="00EE3956" w:rsidRPr="00BC67BA">
        <w:rPr>
          <w:rFonts w:ascii="Times New Roman" w:eastAsia="Calibri" w:hAnsi="Times New Roman" w:cs="Times New Roman"/>
          <w:noProof/>
          <w:sz w:val="24"/>
          <w:szCs w:val="24"/>
        </w:rPr>
        <w:t>ѝ</w:t>
      </w:r>
      <w:r w:rsidRPr="00BC67BA">
        <w:rPr>
          <w:rFonts w:ascii="Times New Roman" w:eastAsia="Calibri" w:hAnsi="Times New Roman" w:cs="Times New Roman"/>
          <w:noProof/>
          <w:sz w:val="24"/>
          <w:szCs w:val="24"/>
        </w:rPr>
        <w:t xml:space="preserve"> се предоставят при поискване на Управляващия орган, Сертифициращия орган, Одитния орган и на други проверяващи и контролни органи. </w:t>
      </w:r>
    </w:p>
    <w:p w14:paraId="6D715DC7"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(4) </w:t>
      </w:r>
      <w:r w:rsidRPr="00BC67BA">
        <w:rPr>
          <w:rFonts w:ascii="Times New Roman" w:eastAsia="Calibri" w:hAnsi="Times New Roman" w:cs="Times New Roman"/>
          <w:noProof/>
          <w:sz w:val="24"/>
          <w:szCs w:val="24"/>
        </w:rPr>
        <w:t xml:space="preserve">Бенефициентът е длъжен да не допуска едни и същи разходи по проекта да бъдат финансирани както по АДБФП, така и с други средства от ЕСИФ или чрез други инструменти на Европейския съюз, както и с други публични средства, различни от тези на Бенефициента.  </w:t>
      </w:r>
    </w:p>
    <w:p w14:paraId="31278B3D"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(5)</w:t>
      </w:r>
      <w:r w:rsidRPr="00BC67BA">
        <w:rPr>
          <w:rFonts w:ascii="Times New Roman" w:eastAsia="Calibri" w:hAnsi="Times New Roman" w:cs="Times New Roman"/>
          <w:noProof/>
          <w:sz w:val="24"/>
          <w:szCs w:val="24"/>
        </w:rPr>
        <w:t xml:space="preserve"> В случай че при извършване на проверка по ал. 2 се установят заявени за плащане дейности, базирани на договор за изпълнение на проекта, които се финансират и с други </w:t>
      </w:r>
      <w:r w:rsidRPr="00BC67BA">
        <w:rPr>
          <w:rFonts w:ascii="Times New Roman" w:eastAsia="Calibri" w:hAnsi="Times New Roman" w:cs="Times New Roman"/>
          <w:noProof/>
          <w:sz w:val="24"/>
          <w:szCs w:val="24"/>
        </w:rPr>
        <w:lastRenderedPageBreak/>
        <w:t xml:space="preserve">средства от ЕСИФ или чрез други инструменти на Европейския съюз, както и с други публични средства, различни от тези на </w:t>
      </w:r>
      <w:r w:rsidR="00323DCB"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последният уведомява Управляващия орган </w:t>
      </w:r>
      <w:r w:rsidR="00323DCB" w:rsidRPr="00BC67BA">
        <w:rPr>
          <w:rFonts w:ascii="Times New Roman" w:eastAsia="Calibri" w:hAnsi="Times New Roman" w:cs="Times New Roman"/>
          <w:noProof/>
          <w:sz w:val="24"/>
          <w:szCs w:val="24"/>
        </w:rPr>
        <w:t xml:space="preserve">и МИГ </w:t>
      </w:r>
      <w:r w:rsidRPr="00BC67BA">
        <w:rPr>
          <w:rFonts w:ascii="Times New Roman" w:eastAsia="Calibri" w:hAnsi="Times New Roman" w:cs="Times New Roman"/>
          <w:noProof/>
          <w:sz w:val="24"/>
          <w:szCs w:val="24"/>
        </w:rPr>
        <w:t>в деня на узнаване на това обстоятелство и не включва разходите за тези дейности в искания за плащане.</w:t>
      </w:r>
    </w:p>
    <w:p w14:paraId="55156505"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17.</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b/>
          <w:noProof/>
          <w:sz w:val="24"/>
          <w:szCs w:val="24"/>
        </w:rPr>
        <w:t>(1)</w:t>
      </w:r>
      <w:r w:rsidRPr="00BC67BA">
        <w:rPr>
          <w:rFonts w:ascii="Times New Roman" w:eastAsia="Calibri" w:hAnsi="Times New Roman" w:cs="Times New Roman"/>
          <w:noProof/>
          <w:sz w:val="24"/>
          <w:szCs w:val="24"/>
        </w:rPr>
        <w:t xml:space="preserve"> Бенефициентът в 1</w:t>
      </w:r>
      <w:r w:rsidR="00EC4BBD" w:rsidRPr="00BC67BA">
        <w:rPr>
          <w:rFonts w:ascii="Times New Roman" w:eastAsia="Calibri" w:hAnsi="Times New Roman" w:cs="Times New Roman"/>
          <w:noProof/>
          <w:sz w:val="24"/>
          <w:szCs w:val="24"/>
        </w:rPr>
        <w:t>4</w:t>
      </w:r>
      <w:r w:rsidRPr="00BC67BA">
        <w:rPr>
          <w:rFonts w:ascii="Times New Roman" w:eastAsia="Calibri" w:hAnsi="Times New Roman" w:cs="Times New Roman"/>
          <w:noProof/>
          <w:sz w:val="24"/>
          <w:szCs w:val="24"/>
        </w:rPr>
        <w:t xml:space="preserve">-дневен срок от </w:t>
      </w:r>
      <w:r w:rsidR="00323DCB" w:rsidRPr="00BC67BA">
        <w:rPr>
          <w:rFonts w:ascii="Times New Roman" w:eastAsia="Calibri" w:hAnsi="Times New Roman" w:cs="Times New Roman"/>
          <w:noProof/>
          <w:sz w:val="24"/>
          <w:szCs w:val="24"/>
        </w:rPr>
        <w:t>определянето на ръководителя на проекта</w:t>
      </w:r>
      <w:r w:rsidRPr="00BC67BA">
        <w:rPr>
          <w:rFonts w:ascii="Times New Roman" w:eastAsia="Calibri" w:hAnsi="Times New Roman" w:cs="Times New Roman"/>
          <w:noProof/>
          <w:sz w:val="24"/>
          <w:szCs w:val="24"/>
        </w:rPr>
        <w:t xml:space="preserve"> уведомява писмено Управляващия орган </w:t>
      </w:r>
      <w:r w:rsidR="00323DCB" w:rsidRPr="00BC67BA">
        <w:rPr>
          <w:rFonts w:ascii="Times New Roman" w:eastAsia="Calibri" w:hAnsi="Times New Roman" w:cs="Times New Roman"/>
          <w:noProof/>
          <w:sz w:val="24"/>
          <w:szCs w:val="24"/>
        </w:rPr>
        <w:t xml:space="preserve">и МИГ </w:t>
      </w:r>
      <w:r w:rsidRPr="00BC67BA">
        <w:rPr>
          <w:rFonts w:ascii="Times New Roman" w:eastAsia="Calibri" w:hAnsi="Times New Roman" w:cs="Times New Roman"/>
          <w:noProof/>
          <w:sz w:val="24"/>
          <w:szCs w:val="24"/>
        </w:rPr>
        <w:t xml:space="preserve">относно </w:t>
      </w:r>
      <w:r w:rsidR="00323DCB" w:rsidRPr="00BC67BA">
        <w:rPr>
          <w:rFonts w:ascii="Times New Roman" w:eastAsia="Calibri" w:hAnsi="Times New Roman" w:cs="Times New Roman"/>
          <w:noProof/>
          <w:sz w:val="24"/>
          <w:szCs w:val="24"/>
        </w:rPr>
        <w:t>неговите имена</w:t>
      </w:r>
      <w:r w:rsidRPr="00BC67BA">
        <w:rPr>
          <w:rFonts w:ascii="Times New Roman" w:eastAsia="Calibri" w:hAnsi="Times New Roman" w:cs="Times New Roman"/>
          <w:noProof/>
          <w:sz w:val="24"/>
          <w:szCs w:val="24"/>
        </w:rPr>
        <w:t xml:space="preserve">, служебния му адрес и координатите за връзка. </w:t>
      </w:r>
    </w:p>
    <w:p w14:paraId="30D1640F"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При промяна на ръководителя на проекта </w:t>
      </w:r>
      <w:r w:rsidR="00323DCB"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енефициентът е длъжен да уведоми Управляващия орган </w:t>
      </w:r>
      <w:r w:rsidR="002B18FC" w:rsidRPr="00BC67BA">
        <w:rPr>
          <w:rFonts w:ascii="Times New Roman" w:eastAsia="Calibri" w:hAnsi="Times New Roman" w:cs="Times New Roman"/>
          <w:noProof/>
          <w:sz w:val="24"/>
          <w:szCs w:val="24"/>
        </w:rPr>
        <w:t xml:space="preserve">и МИГ </w:t>
      </w:r>
      <w:r w:rsidRPr="00BC67BA">
        <w:rPr>
          <w:rFonts w:ascii="Times New Roman" w:eastAsia="Calibri" w:hAnsi="Times New Roman" w:cs="Times New Roman"/>
          <w:noProof/>
          <w:sz w:val="24"/>
          <w:szCs w:val="24"/>
        </w:rPr>
        <w:t>относно обстоятелствата по ал. 1 в 10-дневен срок от промяната.</w:t>
      </w:r>
    </w:p>
    <w:p w14:paraId="6BF854DC"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Всички действия, извършени от лицето по ал. 1 в качеството му на ръководител на проект, се считат за извършени за </w:t>
      </w:r>
      <w:r w:rsidR="00323DCB"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и са обвързващи за него.</w:t>
      </w:r>
    </w:p>
    <w:p w14:paraId="30DC6BB7" w14:textId="07474698"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18. </w:t>
      </w:r>
      <w:r w:rsidR="000F75DB" w:rsidRPr="00BC67BA">
        <w:rPr>
          <w:rFonts w:ascii="Times New Roman" w:eastAsia="Calibri" w:hAnsi="Times New Roman" w:cs="Times New Roman"/>
          <w:b/>
          <w:noProof/>
          <w:sz w:val="24"/>
          <w:szCs w:val="24"/>
        </w:rPr>
        <w:t xml:space="preserve">(1) </w:t>
      </w:r>
      <w:r w:rsidRPr="00BC67BA">
        <w:rPr>
          <w:rFonts w:ascii="Times New Roman" w:eastAsia="Calibri" w:hAnsi="Times New Roman" w:cs="Times New Roman"/>
          <w:noProof/>
          <w:sz w:val="24"/>
          <w:szCs w:val="24"/>
        </w:rPr>
        <w:t>Бенефициентът се задължава</w:t>
      </w:r>
      <w:r w:rsidR="00FF64D5"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да осигури екип за управление на проекта с подходяща квалификация и опит, съобразно спецификата на проекта</w:t>
      </w:r>
      <w:r w:rsidR="000F75DB"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 xml:space="preserve">и да определи задачите му. </w:t>
      </w:r>
    </w:p>
    <w:p w14:paraId="131D259F" w14:textId="77777777" w:rsidR="000F75DB" w:rsidRPr="00BC67BA" w:rsidRDefault="000F75DB" w:rsidP="000F75DB">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Бенефициентът се задължава да осигури подписването от страна на членовете на екипа за управление на Проекта на декларациите по чл. 5 от  Наредба № Н-3 от 22 май 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w:t>
      </w:r>
    </w:p>
    <w:p w14:paraId="60390BF1"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19. (1) </w:t>
      </w:r>
      <w:r w:rsidRPr="00BC67BA">
        <w:rPr>
          <w:rFonts w:ascii="Times New Roman" w:eastAsia="Calibri" w:hAnsi="Times New Roman" w:cs="Times New Roman"/>
          <w:noProof/>
          <w:sz w:val="24"/>
          <w:szCs w:val="24"/>
        </w:rPr>
        <w:t xml:space="preserve">Бенефициентът се задължава да сключи </w:t>
      </w:r>
      <w:r w:rsidR="00CD0FD5" w:rsidRPr="00BC67BA">
        <w:rPr>
          <w:rFonts w:ascii="Times New Roman" w:eastAsia="Calibri" w:hAnsi="Times New Roman" w:cs="Times New Roman"/>
          <w:noProof/>
          <w:sz w:val="24"/>
          <w:szCs w:val="24"/>
        </w:rPr>
        <w:t xml:space="preserve">всеки </w:t>
      </w:r>
      <w:r w:rsidRPr="00BC67BA">
        <w:rPr>
          <w:rFonts w:ascii="Times New Roman" w:eastAsia="Calibri" w:hAnsi="Times New Roman" w:cs="Times New Roman"/>
          <w:noProof/>
          <w:sz w:val="24"/>
          <w:szCs w:val="24"/>
        </w:rPr>
        <w:t xml:space="preserve">договор с изпълнител до 12 месеца от датата на изтичането на срока, предвиден за неговото сключване, който срок е определен в проектното предложение.  </w:t>
      </w:r>
    </w:p>
    <w:p w14:paraId="078C0BD3"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Срокът по ал. 1 спира да тече в случаите, определени с разпоредбата на чл. 4, ал. 2 от </w:t>
      </w:r>
      <w:r w:rsidRPr="00BC67BA">
        <w:rPr>
          <w:rFonts w:ascii="Times New Roman" w:eastAsia="Calibri" w:hAnsi="Times New Roman" w:cs="Times New Roman"/>
          <w:bCs/>
          <w:noProof/>
          <w:sz w:val="24"/>
          <w:szCs w:val="24"/>
        </w:rPr>
        <w:t>ПМС № 162/2016 г.</w:t>
      </w:r>
    </w:p>
    <w:p w14:paraId="22AE4704"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При неизпълнение на задължението на Бенефициента по ал. 1, </w:t>
      </w:r>
      <w:r w:rsidR="00CE3BD3" w:rsidRPr="00BC67BA">
        <w:rPr>
          <w:rFonts w:ascii="Times New Roman" w:eastAsia="Calibri" w:hAnsi="Times New Roman" w:cs="Times New Roman"/>
          <w:noProof/>
          <w:sz w:val="24"/>
          <w:szCs w:val="24"/>
        </w:rPr>
        <w:t>ръководителят на у</w:t>
      </w:r>
      <w:r w:rsidRPr="00BC67BA">
        <w:rPr>
          <w:rFonts w:ascii="Times New Roman" w:eastAsia="Calibri" w:hAnsi="Times New Roman" w:cs="Times New Roman"/>
          <w:noProof/>
          <w:sz w:val="24"/>
          <w:szCs w:val="24"/>
        </w:rPr>
        <w:t xml:space="preserve">правляващия орган прекратява </w:t>
      </w:r>
      <w:r w:rsidR="00CE3BD3" w:rsidRPr="00BC67BA">
        <w:rPr>
          <w:rFonts w:ascii="Times New Roman" w:eastAsia="Calibri" w:hAnsi="Times New Roman" w:cs="Times New Roman"/>
          <w:noProof/>
          <w:sz w:val="24"/>
          <w:szCs w:val="24"/>
        </w:rPr>
        <w:t xml:space="preserve">едностранно </w:t>
      </w:r>
      <w:r w:rsidRPr="00BC67BA">
        <w:rPr>
          <w:rFonts w:ascii="Times New Roman" w:eastAsia="Calibri" w:hAnsi="Times New Roman" w:cs="Times New Roman"/>
          <w:noProof/>
          <w:sz w:val="24"/>
          <w:szCs w:val="24"/>
        </w:rPr>
        <w:t xml:space="preserve">АДБФП и има право да иска възстановяване на всички изплатени средства, заедно с дължимата лихва, която се начислява от момента, в който задължението стане изискуемо.    </w:t>
      </w:r>
    </w:p>
    <w:p w14:paraId="12E7221F"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20. (1) </w:t>
      </w:r>
      <w:r w:rsidRPr="00BC67BA">
        <w:rPr>
          <w:rFonts w:ascii="Times New Roman" w:eastAsia="Calibri" w:hAnsi="Times New Roman" w:cs="Times New Roman"/>
          <w:noProof/>
          <w:sz w:val="24"/>
          <w:szCs w:val="24"/>
        </w:rPr>
        <w:t>Бенефициентът се задължава в 7-дневен срок от сключване на договор с избран изпълнител да представи на Управляващия орган всички документи, свързани с проведената процедура, както и сключените допълнителни споразумения към договорите за изпълнение на дейностите по проекта, за осъществяване на последващ контрол за законосъобразност</w:t>
      </w:r>
      <w:r w:rsidR="00830E65" w:rsidRPr="00BC67BA">
        <w:rPr>
          <w:rFonts w:ascii="Times New Roman" w:eastAsia="Calibri" w:hAnsi="Times New Roman" w:cs="Times New Roman"/>
          <w:noProof/>
          <w:sz w:val="24"/>
          <w:szCs w:val="24"/>
        </w:rPr>
        <w:t>,</w:t>
      </w:r>
      <w:r w:rsidR="00830E65" w:rsidRPr="00BC67BA">
        <w:t xml:space="preserve"> </w:t>
      </w:r>
      <w:r w:rsidR="00830E65" w:rsidRPr="00BC67BA">
        <w:rPr>
          <w:rFonts w:ascii="Times New Roman" w:eastAsia="Calibri" w:hAnsi="Times New Roman" w:cs="Times New Roman"/>
          <w:noProof/>
          <w:sz w:val="24"/>
          <w:szCs w:val="24"/>
        </w:rPr>
        <w:t>освен в случаите на отчитане на разходи чрез формите за предоставяне на финансова подкрепа по чл. 55, ал. 1, т. 2 – 4 от ЗУСЕСИФ</w:t>
      </w:r>
      <w:r w:rsidRPr="00BC67BA">
        <w:rPr>
          <w:rFonts w:ascii="Times New Roman" w:eastAsia="Calibri" w:hAnsi="Times New Roman" w:cs="Times New Roman"/>
          <w:noProof/>
          <w:sz w:val="24"/>
          <w:szCs w:val="24"/>
        </w:rPr>
        <w:t xml:space="preserve">. </w:t>
      </w:r>
    </w:p>
    <w:p w14:paraId="4814C58B" w14:textId="77777777" w:rsidR="008D52A6" w:rsidRPr="00BC67BA" w:rsidRDefault="0018467D" w:rsidP="0018467D">
      <w:pPr>
        <w:spacing w:after="60" w:line="240" w:lineRule="auto"/>
        <w:jc w:val="both"/>
        <w:rPr>
          <w:rFonts w:ascii="Times New Roman" w:eastAsia="Calibri" w:hAnsi="Times New Roman" w:cs="Times New Roman"/>
          <w:noProof/>
          <w:color w:val="FF0000"/>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w:t>
      </w:r>
      <w:r w:rsidR="006A0942" w:rsidRPr="00BC67BA">
        <w:rPr>
          <w:rFonts w:ascii="Times New Roman" w:eastAsia="Calibri" w:hAnsi="Times New Roman" w:cs="Times New Roman"/>
          <w:noProof/>
          <w:sz w:val="24"/>
          <w:szCs w:val="24"/>
        </w:rPr>
        <w:t>Бенефициентът качва документите по ал. 1 в ИСУН 2020 в срока по ал. 1, за което уведомява Управляващия орган в писмена форма – чрез ИСУН 2020 и по факс, с писмо или по електронна поща с електронен подпис, като прилага към уведомлението и декларация за идентичност на документите</w:t>
      </w:r>
      <w:r w:rsidR="001D7BB3" w:rsidRPr="00BC67BA">
        <w:rPr>
          <w:rFonts w:ascii="Times New Roman" w:eastAsia="Calibri" w:hAnsi="Times New Roman" w:cs="Times New Roman"/>
          <w:noProof/>
          <w:sz w:val="24"/>
          <w:szCs w:val="24"/>
        </w:rPr>
        <w:t>.</w:t>
      </w:r>
      <w:r w:rsidR="008D52A6" w:rsidRPr="00BC67BA">
        <w:rPr>
          <w:rFonts w:ascii="Times New Roman" w:eastAsia="Calibri" w:hAnsi="Times New Roman" w:cs="Times New Roman"/>
          <w:noProof/>
          <w:color w:val="FF0000"/>
          <w:sz w:val="24"/>
          <w:szCs w:val="24"/>
        </w:rPr>
        <w:t xml:space="preserve"> </w:t>
      </w:r>
      <w:r w:rsidR="00624FDE" w:rsidRPr="00BC67BA">
        <w:rPr>
          <w:rFonts w:ascii="Times New Roman" w:eastAsia="Calibri" w:hAnsi="Times New Roman" w:cs="Times New Roman"/>
          <w:noProof/>
          <w:color w:val="FF0000"/>
          <w:sz w:val="24"/>
          <w:szCs w:val="24"/>
        </w:rPr>
        <w:t xml:space="preserve"> </w:t>
      </w:r>
    </w:p>
    <w:p w14:paraId="5FEB4DDF"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В случай на обжалване на проведената обществена п</w:t>
      </w:r>
      <w:r w:rsidR="0058433D" w:rsidRPr="00BC67BA">
        <w:rPr>
          <w:rFonts w:ascii="Times New Roman" w:eastAsia="Calibri" w:hAnsi="Times New Roman" w:cs="Times New Roman"/>
          <w:noProof/>
          <w:sz w:val="24"/>
          <w:szCs w:val="24"/>
        </w:rPr>
        <w:t>оръчка за избор на изпълнител, б</w:t>
      </w:r>
      <w:r w:rsidRPr="00BC67BA">
        <w:rPr>
          <w:rFonts w:ascii="Times New Roman" w:eastAsia="Calibri" w:hAnsi="Times New Roman" w:cs="Times New Roman"/>
          <w:noProof/>
          <w:sz w:val="24"/>
          <w:szCs w:val="24"/>
        </w:rPr>
        <w:t>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61173ED3" w14:textId="77777777" w:rsidR="0018467D" w:rsidRPr="00BC67BA" w:rsidRDefault="0018467D" w:rsidP="0018467D">
      <w:pPr>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lastRenderedPageBreak/>
        <w:t xml:space="preserve">(4) </w:t>
      </w:r>
      <w:r w:rsidRPr="00BC67BA">
        <w:rPr>
          <w:rFonts w:ascii="Times New Roman" w:eastAsia="Calibri" w:hAnsi="Times New Roman" w:cs="Times New Roman"/>
          <w:noProof/>
          <w:sz w:val="24"/>
          <w:szCs w:val="24"/>
        </w:rPr>
        <w:t>Последващият контрол за законосъобразност по предходните алинеи се извършва в срок до 30 работни дни от получаването на писменото уведомление по ал. 2 и/или 3.</w:t>
      </w:r>
      <w:r w:rsidRPr="00BC67BA">
        <w:rPr>
          <w:rFonts w:ascii="Times New Roman" w:eastAsia="Calibri" w:hAnsi="Times New Roman" w:cs="Times New Roman"/>
          <w:b/>
          <w:noProof/>
          <w:sz w:val="24"/>
          <w:szCs w:val="24"/>
        </w:rPr>
        <w:t xml:space="preserve"> </w:t>
      </w:r>
    </w:p>
    <w:p w14:paraId="53D2042F"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(5)</w:t>
      </w:r>
      <w:r w:rsidRPr="00BC67BA">
        <w:rPr>
          <w:rFonts w:ascii="Times New Roman" w:eastAsia="Calibri" w:hAnsi="Times New Roman" w:cs="Times New Roman"/>
          <w:noProof/>
          <w:sz w:val="24"/>
          <w:szCs w:val="24"/>
        </w:rPr>
        <w:t xml:space="preserve"> Срокът по ал. 4 спира да тече при установени от Управляващия орган непълноти и/или несъответст</w:t>
      </w:r>
      <w:r w:rsidR="0058433D" w:rsidRPr="00BC67BA">
        <w:rPr>
          <w:rFonts w:ascii="Times New Roman" w:eastAsia="Calibri" w:hAnsi="Times New Roman" w:cs="Times New Roman"/>
          <w:noProof/>
          <w:sz w:val="24"/>
          <w:szCs w:val="24"/>
        </w:rPr>
        <w:t>вия в документацията, за които б</w:t>
      </w:r>
      <w:r w:rsidRPr="00BC67BA">
        <w:rPr>
          <w:rFonts w:ascii="Times New Roman" w:eastAsia="Calibri" w:hAnsi="Times New Roman" w:cs="Times New Roman"/>
          <w:noProof/>
          <w:sz w:val="24"/>
          <w:szCs w:val="24"/>
        </w:rPr>
        <w:t>енефициентът е надлежно уведомен от Управляващия орган - до тяхното отстраняване.</w:t>
      </w:r>
    </w:p>
    <w:p w14:paraId="3AF76F9E"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(6)</w:t>
      </w:r>
      <w:r w:rsidRPr="00BC67BA">
        <w:rPr>
          <w:rFonts w:ascii="Times New Roman" w:eastAsia="Calibri" w:hAnsi="Times New Roman" w:cs="Times New Roman"/>
          <w:noProof/>
          <w:sz w:val="24"/>
          <w:szCs w:val="24"/>
        </w:rPr>
        <w:t xml:space="preserve"> Документите по ал. 1 и 3 се допълват единствено с документи, изрично изискани от Управляващия орган. </w:t>
      </w:r>
    </w:p>
    <w:p w14:paraId="4181D37F"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(7)</w:t>
      </w:r>
      <w:r w:rsidRPr="00BC67BA">
        <w:rPr>
          <w:rFonts w:ascii="Times New Roman" w:eastAsia="Calibri" w:hAnsi="Times New Roman" w:cs="Times New Roman"/>
          <w:noProof/>
          <w:sz w:val="24"/>
          <w:szCs w:val="24"/>
        </w:rPr>
        <w:t xml:space="preserve"> Бенефициентът няма право да променя след уведомлението по ал. 2 и 3 качените в ИСУН 2020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C9B7379"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21. (1) </w:t>
      </w:r>
      <w:r w:rsidRPr="00BC67BA">
        <w:rPr>
          <w:rFonts w:ascii="Times New Roman" w:eastAsia="Calibri" w:hAnsi="Times New Roman" w:cs="Times New Roman"/>
          <w:noProof/>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62A9B59B"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 xml:space="preserve">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 за определяне на изпълнител за дейностите, включени в проекта. </w:t>
      </w:r>
    </w:p>
    <w:p w14:paraId="23A8F48B"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22. (1) </w:t>
      </w:r>
      <w:r w:rsidRPr="00BC67BA">
        <w:rPr>
          <w:rFonts w:ascii="Times New Roman" w:eastAsia="Calibri" w:hAnsi="Times New Roman" w:cs="Times New Roman"/>
          <w:noProof/>
          <w:sz w:val="24"/>
          <w:szCs w:val="24"/>
        </w:rPr>
        <w:t>Бенефициентът се задължава да спазва мерките за информация и комуникация, посочени в Приложение № ХІІ към Регламент (ЕС) № 1303/2013 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както и мерките за информация и комуникация, предвидени в проектно</w:t>
      </w:r>
      <w:r w:rsidR="0058433D" w:rsidRPr="00BC67BA">
        <w:rPr>
          <w:rFonts w:ascii="Times New Roman" w:eastAsia="Calibri" w:hAnsi="Times New Roman" w:cs="Times New Roman"/>
          <w:noProof/>
          <w:sz w:val="24"/>
          <w:szCs w:val="24"/>
        </w:rPr>
        <w:t>то му</w:t>
      </w:r>
      <w:r w:rsidRPr="00BC67BA">
        <w:rPr>
          <w:rFonts w:ascii="Times New Roman" w:eastAsia="Calibri" w:hAnsi="Times New Roman" w:cs="Times New Roman"/>
          <w:noProof/>
          <w:sz w:val="24"/>
          <w:szCs w:val="24"/>
        </w:rPr>
        <w:t xml:space="preserve"> предложение.</w:t>
      </w:r>
    </w:p>
    <w:p w14:paraId="23BA4E4B"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lang w:eastAsia="bg-BG"/>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 xml:space="preserve">Бенефициентът е длъжен да </w:t>
      </w:r>
      <w:r w:rsidRPr="00BC67BA">
        <w:rPr>
          <w:rFonts w:ascii="Times New Roman" w:eastAsia="Calibri" w:hAnsi="Times New Roman" w:cs="Times New Roman"/>
          <w:noProof/>
          <w:sz w:val="24"/>
          <w:szCs w:val="24"/>
          <w:lang w:eastAsia="bg-BG"/>
        </w:rPr>
        <w:t xml:space="preserve">предприеме всички необходими действия за популяризиране на факта, че проектът се съфинансира от Европейския фонд за регионално развитие на Европейския съюз, по оперативна програма „Околна среда 2014-2020 г.“.  </w:t>
      </w:r>
    </w:p>
    <w:p w14:paraId="3D5A45E6" w14:textId="77777777" w:rsidR="00973EB2" w:rsidRPr="00BC67BA" w:rsidRDefault="0018467D" w:rsidP="00973EB2">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23.</w:t>
      </w:r>
      <w:r w:rsidRPr="00BC67BA">
        <w:rPr>
          <w:rFonts w:ascii="Times New Roman" w:eastAsia="Calibri" w:hAnsi="Times New Roman" w:cs="Times New Roman"/>
          <w:noProof/>
          <w:sz w:val="24"/>
          <w:szCs w:val="24"/>
        </w:rPr>
        <w:t xml:space="preserve"> </w:t>
      </w:r>
      <w:r w:rsidR="00973EB2" w:rsidRPr="00BC67BA">
        <w:rPr>
          <w:rFonts w:ascii="Times New Roman" w:eastAsia="Calibri" w:hAnsi="Times New Roman" w:cs="Times New Roman"/>
          <w:b/>
          <w:noProof/>
          <w:sz w:val="24"/>
          <w:szCs w:val="24"/>
        </w:rPr>
        <w:t>(1)</w:t>
      </w:r>
      <w:r w:rsidR="00973EB2" w:rsidRPr="00BC67BA">
        <w:rPr>
          <w:rFonts w:ascii="Times New Roman" w:eastAsia="Calibri" w:hAnsi="Times New Roman" w:cs="Times New Roman"/>
          <w:noProof/>
          <w:sz w:val="24"/>
          <w:szCs w:val="24"/>
        </w:rPr>
        <w:t xml:space="preserve"> Бенефициентът се задължава да поддържа адекватна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да спазва изискванията за съхраняване на документите съгласно чл. 140 от Регламент (ЕС) № 1303/2013.</w:t>
      </w:r>
    </w:p>
    <w:p w14:paraId="4B385A4D" w14:textId="77777777" w:rsidR="00973EB2" w:rsidRPr="00BC67BA" w:rsidRDefault="00973EB2" w:rsidP="00973EB2">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Бенефициентът е длъжен да съхранява цялата документация по АДБФП в сроковете по чл. 140 от Регламент (ЕС) № 1303/2013,</w:t>
      </w:r>
      <w:r w:rsidRPr="00BC67BA">
        <w:rPr>
          <w:rFonts w:ascii="Times New Roman" w:hAnsi="Times New Roman"/>
          <w:sz w:val="24"/>
          <w:szCs w:val="24"/>
        </w:rPr>
        <w:t xml:space="preserve"> </w:t>
      </w:r>
      <w:r w:rsidRPr="00BC67BA">
        <w:rPr>
          <w:rFonts w:ascii="Times New Roman" w:eastAsia="Calibri" w:hAnsi="Times New Roman" w:cs="Times New Roman"/>
          <w:noProof/>
          <w:sz w:val="24"/>
          <w:szCs w:val="24"/>
        </w:rPr>
        <w:t xml:space="preserve">като за него началната дата за поддържане на адекватна одитна следа е датата, на която е започнала подготовката на проекта. </w:t>
      </w:r>
    </w:p>
    <w:p w14:paraId="4BED1C54"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24. </w:t>
      </w:r>
      <w:r w:rsidRPr="00BC67BA">
        <w:rPr>
          <w:rFonts w:ascii="Times New Roman" w:eastAsia="Calibri" w:hAnsi="Times New Roman" w:cs="Times New Roman"/>
          <w:noProof/>
          <w:sz w:val="24"/>
          <w:szCs w:val="24"/>
        </w:rPr>
        <w:t xml:space="preserve">Бенефициентът е длъжен да осчетоводява надлежно извършените разходи в специално обособена аналитичност в счетоводна система и да осигурява достъп до </w:t>
      </w:r>
      <w:r w:rsidRPr="00BC67BA">
        <w:rPr>
          <w:rFonts w:ascii="Times New Roman" w:eastAsia="Calibri" w:hAnsi="Times New Roman" w:cs="Times New Roman"/>
          <w:noProof/>
          <w:sz w:val="24"/>
          <w:szCs w:val="24"/>
        </w:rPr>
        <w:lastRenderedPageBreak/>
        <w:t>счетоводната система за проверка от националните и европейските контролни и одитни органи.</w:t>
      </w:r>
    </w:p>
    <w:p w14:paraId="6264B2FB"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color w:val="FF0000"/>
          <w:sz w:val="24"/>
          <w:szCs w:val="24"/>
        </w:rPr>
      </w:pPr>
      <w:r w:rsidRPr="00BC67BA">
        <w:rPr>
          <w:rFonts w:ascii="Times New Roman" w:eastAsia="Calibri" w:hAnsi="Times New Roman" w:cs="Times New Roman"/>
          <w:b/>
          <w:noProof/>
          <w:sz w:val="24"/>
          <w:szCs w:val="24"/>
        </w:rPr>
        <w:t xml:space="preserve">Чл. 25. (1) </w:t>
      </w:r>
      <w:r w:rsidRPr="00BC67BA">
        <w:rPr>
          <w:rFonts w:ascii="Times New Roman" w:eastAsia="Calibri" w:hAnsi="Times New Roman" w:cs="Times New Roman"/>
          <w:noProof/>
          <w:sz w:val="24"/>
          <w:szCs w:val="24"/>
        </w:rPr>
        <w:t>Бенефициентът е длъжен да уведомява писмено Управляващия орган в срок не по-късно от 5 дни от възникване на съответното обстоятелство, за приети решения, свързани с предстоящи промени в правно-организационната си форма.</w:t>
      </w:r>
      <w:r w:rsidRPr="00BC67BA">
        <w:rPr>
          <w:rFonts w:ascii="Times New Roman" w:eastAsia="Calibri" w:hAnsi="Times New Roman" w:cs="Times New Roman"/>
          <w:noProof/>
          <w:color w:val="FF0000"/>
          <w:sz w:val="24"/>
          <w:szCs w:val="24"/>
        </w:rPr>
        <w:t xml:space="preserve"> </w:t>
      </w:r>
    </w:p>
    <w:p w14:paraId="4C3339AC"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 xml:space="preserve">В случаите по ал. 1 Управляващият орган има право да провери правосубектността на </w:t>
      </w:r>
      <w:r w:rsidR="009D722D"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w:t>
      </w:r>
    </w:p>
    <w:p w14:paraId="64386A4D" w14:textId="77777777" w:rsidR="00EA6988"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w:t>
      </w:r>
      <w:r w:rsidR="009D722D" w:rsidRPr="00BC67BA">
        <w:rPr>
          <w:rFonts w:ascii="Times New Roman" w:eastAsia="Calibri" w:hAnsi="Times New Roman" w:cs="Times New Roman"/>
          <w:noProof/>
          <w:sz w:val="24"/>
          <w:szCs w:val="24"/>
        </w:rPr>
        <w:t>Бенефициентът, съответно и партньорите съвместно (ако е приложимо), имат правото да предоставят на Управляващия орган писмено искане за промяна на банковата сметка, посочена в АДБФП, а Управляващият орган се задължава да извършва плащанията по АДБФП по променената банкова сметка, считано от датата на получаването на писменото уведомление</w:t>
      </w:r>
      <w:r w:rsidR="00EA6988" w:rsidRPr="00BC67BA">
        <w:rPr>
          <w:rFonts w:ascii="Times New Roman" w:eastAsia="Calibri" w:hAnsi="Times New Roman" w:cs="Times New Roman"/>
          <w:noProof/>
          <w:sz w:val="24"/>
          <w:szCs w:val="24"/>
        </w:rPr>
        <w:t>.</w:t>
      </w:r>
    </w:p>
    <w:p w14:paraId="6352FE9C" w14:textId="77777777" w:rsidR="0018467D" w:rsidRPr="00BC67BA" w:rsidRDefault="00EA6988"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w:t>
      </w:r>
      <w:r w:rsidR="0018467D" w:rsidRPr="00BC67BA">
        <w:rPr>
          <w:rFonts w:ascii="Times New Roman" w:eastAsia="Calibri" w:hAnsi="Times New Roman" w:cs="Times New Roman"/>
          <w:noProof/>
          <w:sz w:val="24"/>
          <w:szCs w:val="24"/>
        </w:rPr>
        <w:t xml:space="preserve">Правата и задълженията, произтичащи от АДБФП не могат да бъдат прехвърлени от </w:t>
      </w:r>
      <w:r w:rsidR="00F61256" w:rsidRPr="00BC67BA">
        <w:rPr>
          <w:rFonts w:ascii="Times New Roman" w:eastAsia="Calibri" w:hAnsi="Times New Roman" w:cs="Times New Roman"/>
          <w:noProof/>
          <w:sz w:val="24"/>
          <w:szCs w:val="24"/>
        </w:rPr>
        <w:t>б</w:t>
      </w:r>
      <w:r w:rsidR="0018467D" w:rsidRPr="00BC67BA">
        <w:rPr>
          <w:rFonts w:ascii="Times New Roman" w:eastAsia="Calibri" w:hAnsi="Times New Roman" w:cs="Times New Roman"/>
          <w:noProof/>
          <w:sz w:val="24"/>
          <w:szCs w:val="24"/>
        </w:rPr>
        <w:t xml:space="preserve">енефициента на трето лице, освен в случай на законодателни промени или на други причини, водещи до промяна на правосубектността на </w:t>
      </w:r>
      <w:r w:rsidR="00F61256" w:rsidRPr="00BC67BA">
        <w:rPr>
          <w:rFonts w:ascii="Times New Roman" w:eastAsia="Calibri" w:hAnsi="Times New Roman" w:cs="Times New Roman"/>
          <w:noProof/>
          <w:sz w:val="24"/>
          <w:szCs w:val="24"/>
        </w:rPr>
        <w:t>б</w:t>
      </w:r>
      <w:r w:rsidR="0018467D" w:rsidRPr="00BC67BA">
        <w:rPr>
          <w:rFonts w:ascii="Times New Roman" w:eastAsia="Calibri" w:hAnsi="Times New Roman" w:cs="Times New Roman"/>
          <w:noProof/>
          <w:sz w:val="24"/>
          <w:szCs w:val="24"/>
        </w:rPr>
        <w:t>енефициента. Прехвърлянето на права и задължения се извършва след предварително писмено съгласие на Ръководителя на Управляващия орган на ОПОС 2014-2020 г.</w:t>
      </w:r>
    </w:p>
    <w:p w14:paraId="01FEA36E"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EA6988" w:rsidRPr="00BC67BA">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В случаите по ал. </w:t>
      </w:r>
      <w:r w:rsidR="00EA6988" w:rsidRPr="00BC67BA">
        <w:rPr>
          <w:rFonts w:ascii="Times New Roman" w:eastAsia="Calibri" w:hAnsi="Times New Roman" w:cs="Times New Roman"/>
          <w:noProof/>
          <w:sz w:val="24"/>
          <w:szCs w:val="24"/>
        </w:rPr>
        <w:t>4</w:t>
      </w:r>
      <w:r w:rsidRPr="00BC67BA">
        <w:rPr>
          <w:rFonts w:ascii="Times New Roman" w:eastAsia="Calibri" w:hAnsi="Times New Roman" w:cs="Times New Roman"/>
          <w:noProof/>
          <w:sz w:val="24"/>
          <w:szCs w:val="24"/>
        </w:rPr>
        <w:t xml:space="preserve"> правата и задълженията, произтичащи от АДБФП могат да бъдат прехвърлени само на лицето, правоприемник на </w:t>
      </w:r>
      <w:r w:rsidR="00F61256"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w:t>
      </w:r>
    </w:p>
    <w:p w14:paraId="20D07700"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26. </w:t>
      </w:r>
      <w:r w:rsidRPr="00BC67BA">
        <w:rPr>
          <w:rFonts w:ascii="Times New Roman" w:eastAsia="Calibri" w:hAnsi="Times New Roman" w:cs="Times New Roman"/>
          <w:noProof/>
          <w:sz w:val="24"/>
          <w:szCs w:val="24"/>
        </w:rPr>
        <w:t>Бенефициентът се задължава също:</w:t>
      </w:r>
    </w:p>
    <w:p w14:paraId="7871EBC7"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изпълни дейностите, включени в проекта точно, пълно, качествено, в срок и на своя собствена отговорност, при спазване на приложимото законодателство;</w:t>
      </w:r>
    </w:p>
    <w:p w14:paraId="456F2BA7"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съдейства на Управляващия орган, Сертифициращия орган и Одитния орган и да предоставя при поискване информация и документи, във връзка с предмета на АДБФП в определения за това срок;</w:t>
      </w:r>
    </w:p>
    <w:p w14:paraId="54EA70F8"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спазва разпоредбите на действащото законодателство, отнасящо се до управлението и изпълнението на проекта, включително законодателството в областта на държавните помощи, провеждането на процедури за избор на изпълнители на дейност по проекта, осигуряването на равни възможности и опазването на околната среда;</w:t>
      </w:r>
    </w:p>
    <w:p w14:paraId="40FCC8FD"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не допуска средства, получени по АДБФП или активи, придобити при изпълнение на проекта да бъдат предоставяни на трети лица в нарушение на законодателството в областта на държавните помощи;</w:t>
      </w:r>
    </w:p>
    <w:p w14:paraId="3CB76528"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възложи експлоатацията на </w:t>
      </w:r>
      <w:r w:rsidR="00F61256" w:rsidRPr="00BC67BA">
        <w:rPr>
          <w:rFonts w:ascii="Times New Roman" w:eastAsia="Calibri" w:hAnsi="Times New Roman" w:cs="Times New Roman"/>
          <w:noProof/>
          <w:sz w:val="24"/>
          <w:szCs w:val="24"/>
        </w:rPr>
        <w:t xml:space="preserve">системите и </w:t>
      </w:r>
      <w:r w:rsidRPr="00BC67BA">
        <w:rPr>
          <w:rFonts w:ascii="Times New Roman" w:eastAsia="Calibri" w:hAnsi="Times New Roman" w:cs="Times New Roman"/>
          <w:noProof/>
          <w:sz w:val="24"/>
          <w:szCs w:val="24"/>
        </w:rPr>
        <w:t>съоръженията, изградени в изпълнение на АДБФП при спазване на действащото законодателство, включително на законодателството в областта на държавните помощи, ако е приложимо;</w:t>
      </w:r>
    </w:p>
    <w:p w14:paraId="62B081CD"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предоставя становища, документи и информация, свързани с предоставянето на държавни помощи, в т.ч.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2870803F"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EF4C481"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lastRenderedPageBreak/>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F53B38" w:rsidRPr="00BC67BA">
        <w:rPr>
          <w:rFonts w:ascii="Times New Roman" w:eastAsia="Calibri" w:hAnsi="Times New Roman" w:cs="Times New Roman"/>
          <w:noProof/>
          <w:sz w:val="24"/>
          <w:szCs w:val="24"/>
        </w:rPr>
        <w:t xml:space="preserve"> МИГ</w:t>
      </w:r>
      <w:r w:rsidRPr="00BC67BA">
        <w:rPr>
          <w:rFonts w:ascii="Times New Roman" w:eastAsia="Calibri" w:hAnsi="Times New Roman" w:cs="Times New Roman"/>
          <w:noProof/>
          <w:sz w:val="24"/>
          <w:szCs w:val="24"/>
        </w:rPr>
        <w:t xml:space="preserve"> Сертифициращия орган, 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F237DFB"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изпълнява мерките и указанията, съдържащи се в докладите от проверки на място и докладите за одит, и да предоставя на Управляващия орган </w:t>
      </w:r>
      <w:r w:rsidR="00F53B38" w:rsidRPr="00BC67BA">
        <w:rPr>
          <w:rFonts w:ascii="Times New Roman" w:eastAsia="Calibri" w:hAnsi="Times New Roman" w:cs="Times New Roman"/>
          <w:noProof/>
          <w:sz w:val="24"/>
          <w:szCs w:val="24"/>
        </w:rPr>
        <w:t>и на МИГ</w:t>
      </w:r>
      <w:r w:rsidR="00E011D4"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 xml:space="preserve">информация и доказателства във връзка с тяхното изпълнение; </w:t>
      </w:r>
    </w:p>
    <w:p w14:paraId="5FA4B610"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изпълнява указанията на Управляващия орган във връзка с изпълнението на задълженията си по АДБФП и на Министерството на финансите в качеството му на Сертифициращ орган.</w:t>
      </w:r>
    </w:p>
    <w:p w14:paraId="4CE96046" w14:textId="77777777" w:rsidR="0018467D" w:rsidRPr="00BC67BA" w:rsidRDefault="0018467D" w:rsidP="0018467D">
      <w:pPr>
        <w:numPr>
          <w:ilvl w:val="0"/>
          <w:numId w:val="17"/>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привежда в съответствие с АДБФП и с указанията на Управляващия орган всички инструкции, указания, правила и други вътрешни актове, които се прилагат в организацията на Бенефициента. </w:t>
      </w:r>
    </w:p>
    <w:p w14:paraId="301F3CD1"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27. </w:t>
      </w:r>
      <w:r w:rsidRPr="00BC67BA">
        <w:rPr>
          <w:rFonts w:ascii="Times New Roman" w:eastAsia="Calibri" w:hAnsi="Times New Roman" w:cs="Times New Roman"/>
          <w:noProof/>
          <w:sz w:val="24"/>
          <w:szCs w:val="24"/>
        </w:rPr>
        <w:t>Бенефициентът има право:</w:t>
      </w:r>
    </w:p>
    <w:p w14:paraId="396CDA2B" w14:textId="77777777" w:rsidR="0018467D" w:rsidRPr="00BC67BA" w:rsidRDefault="0018467D" w:rsidP="0018467D">
      <w:pPr>
        <w:numPr>
          <w:ilvl w:val="0"/>
          <w:numId w:val="24"/>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получи безвъзмездна финансова помощ по реда, в сроковете и при условията, определени в АДБФП;</w:t>
      </w:r>
    </w:p>
    <w:p w14:paraId="1FFA7EF6" w14:textId="77777777" w:rsidR="0018467D" w:rsidRPr="00BC67BA" w:rsidRDefault="0018467D" w:rsidP="0018467D">
      <w:pPr>
        <w:numPr>
          <w:ilvl w:val="0"/>
          <w:numId w:val="24"/>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бъде предварително уведомяван за датите на извършване на планираните проверки на място;</w:t>
      </w:r>
    </w:p>
    <w:p w14:paraId="67E566F3" w14:textId="77777777" w:rsidR="0018467D" w:rsidRPr="00BC67BA" w:rsidRDefault="0018467D" w:rsidP="0018467D">
      <w:pPr>
        <w:numPr>
          <w:ilvl w:val="0"/>
          <w:numId w:val="24"/>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бъде уведомяван писмено за размера на верифицираните разходи, включени в искания за плащане;</w:t>
      </w:r>
    </w:p>
    <w:p w14:paraId="66AB7255" w14:textId="77777777" w:rsidR="0018467D" w:rsidRPr="00BC67BA" w:rsidRDefault="0018467D" w:rsidP="0018467D">
      <w:pPr>
        <w:numPr>
          <w:ilvl w:val="0"/>
          <w:numId w:val="24"/>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получава от Управляващия орган документи и информация относно изискванията, отнасящи се до предоставянето на безвъзмездна финансова помощ по оперативна програма „Околна среда 2014 -2020 г.”.</w:t>
      </w:r>
    </w:p>
    <w:p w14:paraId="5A4E22F5" w14:textId="77777777" w:rsidR="00AD1FD6" w:rsidRPr="00BC67BA" w:rsidRDefault="00AD1FD6" w:rsidP="00AD1FD6">
      <w:pPr>
        <w:numPr>
          <w:ilvl w:val="0"/>
          <w:numId w:val="24"/>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продължи да изпълнява проекта в случай </w:t>
      </w:r>
      <w:r w:rsidR="00D45914" w:rsidRPr="00BC67BA">
        <w:rPr>
          <w:rFonts w:ascii="Times New Roman" w:eastAsia="Calibri" w:hAnsi="Times New Roman" w:cs="Times New Roman"/>
          <w:noProof/>
          <w:sz w:val="24"/>
          <w:szCs w:val="24"/>
        </w:rPr>
        <w:t>на</w:t>
      </w:r>
      <w:r w:rsidRPr="00BC67BA">
        <w:rPr>
          <w:rFonts w:ascii="Times New Roman" w:eastAsia="Calibri" w:hAnsi="Times New Roman" w:cs="Times New Roman"/>
          <w:noProof/>
          <w:sz w:val="24"/>
          <w:szCs w:val="24"/>
        </w:rPr>
        <w:t xml:space="preserve"> прекратяване на споразумението за изпълнение на стратегия за ВОМР, ако към момента на прекратяването му с </w:t>
      </w:r>
      <w:r w:rsidR="00923333"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е сключен договор за предоставяне на финансова помощ, освен ако в договора не е посочено друго</w:t>
      </w:r>
      <w:r w:rsidR="00C561A6" w:rsidRPr="00BC67BA">
        <w:rPr>
          <w:rFonts w:ascii="Times New Roman" w:eastAsia="Calibri" w:hAnsi="Times New Roman" w:cs="Times New Roman"/>
          <w:noProof/>
          <w:sz w:val="24"/>
          <w:szCs w:val="24"/>
        </w:rPr>
        <w:t>.</w:t>
      </w:r>
    </w:p>
    <w:p w14:paraId="02A0096B" w14:textId="77777777" w:rsidR="0018467D" w:rsidRPr="00BC67BA" w:rsidRDefault="0018467D" w:rsidP="0018467D">
      <w:pPr>
        <w:tabs>
          <w:tab w:val="left" w:pos="567"/>
        </w:tabs>
        <w:spacing w:after="60" w:line="240" w:lineRule="auto"/>
        <w:jc w:val="both"/>
        <w:rPr>
          <w:rFonts w:ascii="Times New Roman" w:eastAsia="Calibri" w:hAnsi="Times New Roman" w:cs="Times New Roman"/>
          <w:noProof/>
          <w:sz w:val="24"/>
          <w:szCs w:val="24"/>
        </w:rPr>
      </w:pPr>
    </w:p>
    <w:p w14:paraId="5095FD60"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II</w:t>
      </w:r>
    </w:p>
    <w:p w14:paraId="25262BDD"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Срокове </w:t>
      </w:r>
    </w:p>
    <w:p w14:paraId="446D7B8D"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3729A7E4" w14:textId="77777777" w:rsidR="00AB5D66"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28. (1) </w:t>
      </w:r>
      <w:r w:rsidRPr="00BC67BA">
        <w:rPr>
          <w:rFonts w:ascii="Times New Roman" w:eastAsia="Calibri" w:hAnsi="Times New Roman" w:cs="Times New Roman"/>
          <w:noProof/>
          <w:sz w:val="24"/>
          <w:szCs w:val="24"/>
        </w:rPr>
        <w:t>Бенефициентът е</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длъжен да информира незабавно Управляващия орган в писмен вид за възникването на всякакви обстоятелства, които биха могли да попречат или да забавят изпълнението на АДБФП.  </w:t>
      </w:r>
    </w:p>
    <w:p w14:paraId="541A9D3C" w14:textId="77777777" w:rsidR="0018467D" w:rsidRPr="00BC67BA" w:rsidRDefault="00AB5D66"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Страната, изправена пред обстоятелство по ал. 1, информира другата страна незабавно, като посочва естеството, вероятната продължителност и предвидимите последици от него и предприема всички мерки за свеждане до минимум на евентуални вреди.</w:t>
      </w:r>
      <w:r w:rsidR="0018467D" w:rsidRPr="00BC67BA">
        <w:rPr>
          <w:rFonts w:ascii="Times New Roman" w:eastAsia="Calibri" w:hAnsi="Times New Roman" w:cs="Times New Roman"/>
          <w:noProof/>
          <w:sz w:val="24"/>
          <w:szCs w:val="24"/>
        </w:rPr>
        <w:t xml:space="preserve">                    </w:t>
      </w:r>
    </w:p>
    <w:p w14:paraId="1C0EE49C" w14:textId="77777777" w:rsidR="0018467D" w:rsidRPr="00BC67BA" w:rsidRDefault="00AB5D66"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0018467D" w:rsidRPr="00BC67BA">
        <w:rPr>
          <w:rFonts w:ascii="Times New Roman" w:eastAsia="Calibri" w:hAnsi="Times New Roman" w:cs="Times New Roman"/>
          <w:b/>
          <w:noProof/>
          <w:sz w:val="24"/>
          <w:szCs w:val="24"/>
        </w:rPr>
        <w:t>)</w:t>
      </w:r>
      <w:r w:rsidR="0018467D" w:rsidRPr="00BC67BA">
        <w:rPr>
          <w:rFonts w:ascii="Times New Roman" w:eastAsia="Calibri" w:hAnsi="Times New Roman" w:cs="Times New Roman"/>
          <w:noProof/>
          <w:sz w:val="24"/>
          <w:szCs w:val="24"/>
        </w:rPr>
        <w:t xml:space="preserve"> Бенефициентът може да поиска удължаване на срока за изпълнение на дейностите, включени в проекта. Искането за удължаване трябва да бъде мотивирано и придружено от всички доказателства за наличието на обстоятелствата, налагащи удължаването, които са необходими за вземане на решение за изменение на АДБФП.</w:t>
      </w:r>
    </w:p>
    <w:p w14:paraId="0264F809"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7F0A1D" w:rsidRPr="00BC67BA">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Искането за удължаване по ал. </w:t>
      </w:r>
      <w:r w:rsidR="004958D0" w:rsidRPr="00BC67BA">
        <w:rPr>
          <w:rFonts w:ascii="Times New Roman" w:eastAsia="Calibri" w:hAnsi="Times New Roman" w:cs="Times New Roman"/>
          <w:noProof/>
          <w:sz w:val="24"/>
          <w:szCs w:val="24"/>
        </w:rPr>
        <w:t>3</w:t>
      </w:r>
      <w:r w:rsidRPr="00BC67BA">
        <w:rPr>
          <w:rFonts w:ascii="Times New Roman" w:eastAsia="Calibri" w:hAnsi="Times New Roman" w:cs="Times New Roman"/>
          <w:noProof/>
          <w:sz w:val="24"/>
          <w:szCs w:val="24"/>
        </w:rPr>
        <w:t xml:space="preserve"> подлежи на одобрение от Управляващия орган.</w:t>
      </w:r>
    </w:p>
    <w:p w14:paraId="768C300E" w14:textId="77777777" w:rsidR="0018467D" w:rsidRPr="005344E5" w:rsidRDefault="0018467D" w:rsidP="0018467D">
      <w:pPr>
        <w:tabs>
          <w:tab w:val="num" w:pos="0"/>
        </w:tabs>
        <w:spacing w:after="60" w:line="240" w:lineRule="auto"/>
        <w:jc w:val="both"/>
        <w:rPr>
          <w:rFonts w:ascii="Times New Roman" w:eastAsia="Calibri" w:hAnsi="Times New Roman" w:cs="Times New Roman"/>
          <w:noProof/>
          <w:sz w:val="24"/>
          <w:szCs w:val="24"/>
          <w:lang w:val="ru-RU"/>
        </w:rPr>
      </w:pPr>
      <w:r w:rsidRPr="00BC67BA">
        <w:rPr>
          <w:rFonts w:ascii="Times New Roman" w:eastAsia="Calibri" w:hAnsi="Times New Roman" w:cs="Times New Roman"/>
          <w:b/>
          <w:noProof/>
          <w:sz w:val="24"/>
          <w:szCs w:val="24"/>
        </w:rPr>
        <w:lastRenderedPageBreak/>
        <w:t>(</w:t>
      </w:r>
      <w:r w:rsidR="00843376" w:rsidRPr="00BC67BA">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В случай на спиране и удължаване на срокове по АДБФП независимо от обстоятелствата, довели до спирането и удължаването на сроковете, Управляващият орган е длъжен да възстанови само разходите, платени в периода на допустимост на разходите – от 01.01.2014 г. до 31.12.2023 г., като плащания, извършени извън този период, остават за сметка на </w:t>
      </w:r>
      <w:r w:rsidR="00843376"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w:t>
      </w:r>
    </w:p>
    <w:p w14:paraId="7B1C9188" w14:textId="77777777" w:rsidR="000605A4" w:rsidRPr="005344E5" w:rsidRDefault="000605A4" w:rsidP="0018467D">
      <w:pPr>
        <w:tabs>
          <w:tab w:val="num" w:pos="0"/>
        </w:tabs>
        <w:spacing w:after="60" w:line="240" w:lineRule="auto"/>
        <w:jc w:val="both"/>
        <w:rPr>
          <w:rFonts w:ascii="Times New Roman" w:eastAsia="Calibri" w:hAnsi="Times New Roman" w:cs="Times New Roman"/>
          <w:noProof/>
          <w:sz w:val="24"/>
          <w:szCs w:val="24"/>
          <w:lang w:val="ru-RU"/>
        </w:rPr>
      </w:pPr>
      <w:r w:rsidRPr="005344E5">
        <w:rPr>
          <w:rFonts w:ascii="Times New Roman" w:eastAsia="Calibri" w:hAnsi="Times New Roman" w:cs="Times New Roman"/>
          <w:b/>
          <w:noProof/>
          <w:sz w:val="24"/>
          <w:szCs w:val="24"/>
          <w:lang w:val="ru-RU"/>
        </w:rPr>
        <w:t>(</w:t>
      </w:r>
      <w:r w:rsidR="00843376" w:rsidRPr="00BC67BA">
        <w:rPr>
          <w:rFonts w:ascii="Times New Roman" w:eastAsia="Calibri" w:hAnsi="Times New Roman" w:cs="Times New Roman"/>
          <w:b/>
          <w:noProof/>
          <w:sz w:val="24"/>
          <w:szCs w:val="24"/>
        </w:rPr>
        <w:t>6</w:t>
      </w:r>
      <w:r w:rsidRPr="005344E5">
        <w:rPr>
          <w:rFonts w:ascii="Times New Roman" w:eastAsia="Calibri" w:hAnsi="Times New Roman" w:cs="Times New Roman"/>
          <w:b/>
          <w:noProof/>
          <w:sz w:val="24"/>
          <w:szCs w:val="24"/>
          <w:lang w:val="ru-RU"/>
        </w:rPr>
        <w:t>)</w:t>
      </w:r>
      <w:r w:rsidRPr="005344E5">
        <w:rPr>
          <w:rFonts w:ascii="Times New Roman" w:eastAsia="Calibri" w:hAnsi="Times New Roman" w:cs="Times New Roman"/>
          <w:noProof/>
          <w:sz w:val="24"/>
          <w:szCs w:val="24"/>
          <w:lang w:val="ru-RU"/>
        </w:rPr>
        <w:t xml:space="preserve"> Бенефициентът уведомява МИГ за одобрено от Управляващия орган удължаване на срока за изпълнение на дейностите, включени в проекта </w:t>
      </w:r>
      <w:r w:rsidR="005B133F" w:rsidRPr="00BC67BA">
        <w:rPr>
          <w:rFonts w:ascii="Times New Roman" w:eastAsia="Calibri" w:hAnsi="Times New Roman" w:cs="Times New Roman"/>
          <w:noProof/>
          <w:sz w:val="24"/>
          <w:szCs w:val="24"/>
          <w:lang w:val="ru-RU"/>
        </w:rPr>
        <w:t xml:space="preserve">в срок </w:t>
      </w:r>
      <w:r w:rsidRPr="005344E5">
        <w:rPr>
          <w:rFonts w:ascii="Times New Roman" w:eastAsia="Calibri" w:hAnsi="Times New Roman" w:cs="Times New Roman"/>
          <w:noProof/>
          <w:sz w:val="24"/>
          <w:szCs w:val="24"/>
          <w:lang w:val="ru-RU"/>
        </w:rPr>
        <w:t>до 5 работни дни след получаване на одобрението.</w:t>
      </w:r>
    </w:p>
    <w:p w14:paraId="1207F656"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29.</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b/>
          <w:noProof/>
          <w:sz w:val="24"/>
          <w:szCs w:val="24"/>
        </w:rPr>
        <w:t>(1)</w:t>
      </w:r>
      <w:r w:rsidRPr="00BC67BA">
        <w:rPr>
          <w:rFonts w:ascii="Times New Roman" w:eastAsia="Calibri" w:hAnsi="Times New Roman" w:cs="Times New Roman"/>
          <w:noProof/>
          <w:sz w:val="24"/>
          <w:szCs w:val="24"/>
        </w:rPr>
        <w:t xml:space="preserve"> Срокът за изпълнение на </w:t>
      </w:r>
      <w:r w:rsidR="004958D0" w:rsidRPr="00BC67BA">
        <w:rPr>
          <w:rFonts w:ascii="Times New Roman" w:eastAsia="Calibri" w:hAnsi="Times New Roman" w:cs="Times New Roman"/>
          <w:noProof/>
          <w:sz w:val="24"/>
          <w:szCs w:val="24"/>
        </w:rPr>
        <w:t>дейностите</w:t>
      </w:r>
      <w:r w:rsidRPr="00BC67BA">
        <w:rPr>
          <w:rFonts w:ascii="Times New Roman" w:eastAsia="Calibri" w:hAnsi="Times New Roman" w:cs="Times New Roman"/>
          <w:noProof/>
          <w:sz w:val="24"/>
          <w:szCs w:val="24"/>
        </w:rPr>
        <w:t xml:space="preserve"> по проекта </w:t>
      </w:r>
      <w:r w:rsidR="004958D0" w:rsidRPr="00BC67BA">
        <w:rPr>
          <w:rFonts w:ascii="Times New Roman" w:eastAsia="Calibri" w:hAnsi="Times New Roman" w:cs="Times New Roman"/>
          <w:noProof/>
          <w:sz w:val="24"/>
          <w:szCs w:val="24"/>
        </w:rPr>
        <w:t>спира да тече</w:t>
      </w:r>
      <w:r w:rsidR="002531B3"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при възникване на някое от следните обстоятелства:</w:t>
      </w:r>
    </w:p>
    <w:p w14:paraId="5681F252" w14:textId="77777777" w:rsidR="002531B3" w:rsidRPr="00BC67BA" w:rsidRDefault="002531B3" w:rsidP="002531B3">
      <w:pPr>
        <w:numPr>
          <w:ilvl w:val="0"/>
          <w:numId w:val="21"/>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когато решението за определяне на изпълнител се обжалва – с периода от време от датата, на която е образувано производството по обжалване до окончателното решаване на спора.</w:t>
      </w:r>
    </w:p>
    <w:p w14:paraId="523A0CA7" w14:textId="77777777" w:rsidR="002531B3" w:rsidRPr="00BC67BA" w:rsidRDefault="002531B3" w:rsidP="002531B3">
      <w:pPr>
        <w:numPr>
          <w:ilvl w:val="0"/>
          <w:numId w:val="21"/>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когато се обжалва друго решение, действие или бездействие на възложителя и е наложена временна мярка „спиране на процедурата“ – с периода от време от датата, на която е образувано производството по обжалване, до окончателното решаване на спора</w:t>
      </w:r>
      <w:r w:rsidR="00F97A76" w:rsidRPr="00BC67BA">
        <w:rPr>
          <w:rFonts w:ascii="Times New Roman" w:eastAsia="Calibri" w:hAnsi="Times New Roman" w:cs="Times New Roman"/>
          <w:noProof/>
          <w:sz w:val="24"/>
          <w:szCs w:val="24"/>
        </w:rPr>
        <w:t>.</w:t>
      </w:r>
    </w:p>
    <w:p w14:paraId="18044CD8" w14:textId="77777777" w:rsidR="002531B3" w:rsidRPr="00BC67BA" w:rsidRDefault="002531B3" w:rsidP="002531B3">
      <w:pPr>
        <w:numPr>
          <w:ilvl w:val="0"/>
          <w:numId w:val="21"/>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при прекратяване на процедура за определяне от Бенефициента на изпълнител на дейност по проекта – с периода от време от датата на влизане в сила на решението за прекратяване на процедурата до откриването на нова процедура със същия предмет. </w:t>
      </w:r>
    </w:p>
    <w:p w14:paraId="7804BCB4" w14:textId="77777777" w:rsidR="002531B3" w:rsidRPr="00BC67BA" w:rsidRDefault="002531B3" w:rsidP="002531B3">
      <w:pPr>
        <w:numPr>
          <w:ilvl w:val="0"/>
          <w:numId w:val="21"/>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при възникване на извънредни обстоятелства, които възпрепятстват изпълнението на дейността или го правят трудно или рисковано – с периода от време - от момента на възникване на съответното обстоятелство до отпадането му.</w:t>
      </w:r>
    </w:p>
    <w:p w14:paraId="68C8351B" w14:textId="77777777" w:rsidR="00F46225" w:rsidRPr="00BC67BA" w:rsidRDefault="00F46225" w:rsidP="00F46225">
      <w:pPr>
        <w:tabs>
          <w:tab w:val="left" w:pos="567"/>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В случаите по ал. 1, когато в резултат от удължаването Бенефициентът не е сключил договор с изпълнител в посочения в одобреното проектно предложение срок, предвиден за неговото сключване, такъв задължително се сключва не по-късно до 12 /дванадесет/ месеца от изтичането на този срок.  </w:t>
      </w:r>
    </w:p>
    <w:p w14:paraId="63AA466A" w14:textId="77777777" w:rsidR="00F46225" w:rsidRPr="00BC67BA" w:rsidRDefault="00F46225" w:rsidP="00F46225">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При несключване на договор в срока по ал. 2, се прилага разпоредбата на чл. 19, ал. 3 от настоящите условия.</w:t>
      </w:r>
    </w:p>
    <w:p w14:paraId="165C4925" w14:textId="77777777" w:rsidR="00F46225" w:rsidRPr="00BC67BA" w:rsidRDefault="00F46225" w:rsidP="00F46225">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В случ</w:t>
      </w:r>
      <w:r w:rsidR="00875FDA" w:rsidRPr="00BC67BA">
        <w:rPr>
          <w:rFonts w:ascii="Times New Roman" w:eastAsia="Calibri" w:hAnsi="Times New Roman" w:cs="Times New Roman"/>
          <w:noProof/>
          <w:sz w:val="24"/>
          <w:szCs w:val="24"/>
        </w:rPr>
        <w:t>ай</w:t>
      </w:r>
      <w:r w:rsidRPr="00BC67BA">
        <w:rPr>
          <w:rFonts w:ascii="Times New Roman" w:eastAsia="Calibri" w:hAnsi="Times New Roman" w:cs="Times New Roman"/>
          <w:noProof/>
          <w:sz w:val="24"/>
          <w:szCs w:val="24"/>
        </w:rPr>
        <w:t xml:space="preserve"> че удължаването на срока за изпълнение на дейност/дейности, съответно спирането на срока, определен в ал. 2, на основанията, предвидени в чл. 4, ал. 2 от ПМС № 162/2016 г., налага удължаване на срока за физическо изпълнение на проекта, посочен в АДБФП, същият може да бъде удължен по мотивирано искане на </w:t>
      </w:r>
      <w:r w:rsidR="00843376"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по реда на чл. 3, ал. 2, 3 и 4.  </w:t>
      </w:r>
    </w:p>
    <w:p w14:paraId="6D6ED4D9" w14:textId="77777777" w:rsidR="0018467D" w:rsidRPr="00BC67BA" w:rsidRDefault="00F46225" w:rsidP="00F46225">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(5)</w:t>
      </w:r>
      <w:r w:rsidRPr="00BC67BA">
        <w:rPr>
          <w:rFonts w:ascii="Times New Roman" w:eastAsia="Calibri" w:hAnsi="Times New Roman" w:cs="Times New Roman"/>
          <w:noProof/>
          <w:sz w:val="24"/>
          <w:szCs w:val="24"/>
        </w:rPr>
        <w:t xml:space="preserve"> В случаите по ал. 1, т. 4,</w:t>
      </w:r>
      <w:r w:rsidRPr="00BC67BA">
        <w:rPr>
          <w:rFonts w:ascii="Times New Roman" w:eastAsia="Calibri" w:hAnsi="Times New Roman" w:cs="Times New Roman"/>
          <w:sz w:val="24"/>
          <w:szCs w:val="24"/>
        </w:rPr>
        <w:t xml:space="preserve"> </w:t>
      </w:r>
      <w:r w:rsidRPr="00BC67BA">
        <w:rPr>
          <w:rFonts w:ascii="Times New Roman" w:eastAsia="Calibri" w:hAnsi="Times New Roman" w:cs="Times New Roman"/>
          <w:noProof/>
          <w:sz w:val="24"/>
          <w:szCs w:val="24"/>
        </w:rPr>
        <w:t>когато извънредното обстоятелство създава необходимост да се предотвратят или отстранят тежки последици за обществения интерес, Ръководителят на Управляващия орган на ОПОС 2014-2020 г. може да прекрати едностранно АДБФП.</w:t>
      </w:r>
    </w:p>
    <w:p w14:paraId="4FE882D1" w14:textId="77777777" w:rsidR="00843376" w:rsidRPr="00BC67BA" w:rsidRDefault="00843376" w:rsidP="00843376">
      <w:pPr>
        <w:spacing w:after="0" w:line="240" w:lineRule="auto"/>
        <w:jc w:val="both"/>
        <w:rPr>
          <w:rFonts w:ascii="Times New Roman" w:hAnsi="Times New Roman"/>
          <w:sz w:val="24"/>
          <w:szCs w:val="24"/>
        </w:rPr>
      </w:pPr>
      <w:r w:rsidRPr="00BC67BA">
        <w:rPr>
          <w:rFonts w:ascii="Times New Roman" w:hAnsi="Times New Roman"/>
          <w:b/>
          <w:sz w:val="24"/>
          <w:szCs w:val="24"/>
        </w:rPr>
        <w:t>(6)</w:t>
      </w:r>
      <w:r w:rsidRPr="00BC67BA">
        <w:rPr>
          <w:rFonts w:ascii="Times New Roman" w:hAnsi="Times New Roman"/>
          <w:sz w:val="24"/>
          <w:szCs w:val="24"/>
        </w:rPr>
        <w:t xml:space="preserve"> След отпадане на обстоятелството по ал. 1, предизвикало спирането или удължаването, срокът за изпълнение на спряната/спрените дейност/дейности по проекта се възобновява/т. Бенефициентът е длъжен в деня на узнаването за отпадането на обстоятелството да уведоми Управляващия орган за това и за възобновяването на дейността по проекта. </w:t>
      </w:r>
    </w:p>
    <w:p w14:paraId="25EF5AAD" w14:textId="77777777" w:rsidR="00843376" w:rsidRPr="00BC67BA" w:rsidRDefault="00843376" w:rsidP="00843376">
      <w:pPr>
        <w:spacing w:after="0" w:line="240" w:lineRule="auto"/>
        <w:jc w:val="both"/>
        <w:rPr>
          <w:rFonts w:ascii="Times New Roman" w:hAnsi="Times New Roman"/>
          <w:strike/>
          <w:sz w:val="24"/>
          <w:szCs w:val="24"/>
        </w:rPr>
      </w:pPr>
      <w:r w:rsidRPr="00BC67BA">
        <w:rPr>
          <w:rFonts w:ascii="Times New Roman" w:hAnsi="Times New Roman"/>
          <w:b/>
          <w:sz w:val="24"/>
          <w:szCs w:val="24"/>
        </w:rPr>
        <w:t>(7)</w:t>
      </w:r>
      <w:r w:rsidRPr="00BC67BA">
        <w:rPr>
          <w:rFonts w:ascii="Times New Roman" w:hAnsi="Times New Roman"/>
          <w:sz w:val="24"/>
          <w:szCs w:val="24"/>
        </w:rPr>
        <w:t xml:space="preserve"> За периода на спиране на изпълнението плащания по АДБФП за съответната/</w:t>
      </w:r>
      <w:proofErr w:type="spellStart"/>
      <w:r w:rsidRPr="00BC67BA">
        <w:rPr>
          <w:rFonts w:ascii="Times New Roman" w:hAnsi="Times New Roman"/>
          <w:sz w:val="24"/>
          <w:szCs w:val="24"/>
        </w:rPr>
        <w:t>ите</w:t>
      </w:r>
      <w:proofErr w:type="spellEnd"/>
      <w:r w:rsidRPr="00BC67BA">
        <w:rPr>
          <w:rFonts w:ascii="Times New Roman" w:hAnsi="Times New Roman"/>
          <w:sz w:val="24"/>
          <w:szCs w:val="24"/>
        </w:rPr>
        <w:t xml:space="preserve"> дейност/и не се дължат.</w:t>
      </w:r>
    </w:p>
    <w:p w14:paraId="6A767503"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lastRenderedPageBreak/>
        <w:t>Чл. 30.</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b/>
          <w:noProof/>
          <w:sz w:val="24"/>
          <w:szCs w:val="24"/>
        </w:rPr>
        <w:t>(1)</w:t>
      </w:r>
      <w:r w:rsidRPr="00BC67BA">
        <w:rPr>
          <w:rFonts w:ascii="Times New Roman" w:eastAsia="Calibri" w:hAnsi="Times New Roman" w:cs="Times New Roman"/>
          <w:noProof/>
          <w:sz w:val="24"/>
          <w:szCs w:val="24"/>
        </w:rPr>
        <w:t xml:space="preserve"> По преценка на Управляващия орган, срокът за физическо изпълнение на проекта и срокът на АДБФП спира да тече при съмнение за нередност или подозрение за измама, съобразно тежестта на нарушението – от датата на уведомяването на </w:t>
      </w:r>
      <w:r w:rsidR="001420B0"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за спирането и се възобновява след отпадането на обстоятелството, предизвикало съмнението за нередност или подозрението за измама. </w:t>
      </w:r>
    </w:p>
    <w:p w14:paraId="5D73EFF2"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По преценка на Управляващия орган, срокът за физическо изпълнение на проекта, а от там и за изпълнение на АДБФП спира да тече от датата на регистриране на нередност или подозрение за измама и се възобновява от датата на тяхното приключване, съобразно тежестта на нарушението. </w:t>
      </w:r>
    </w:p>
    <w:p w14:paraId="43C8FA6B" w14:textId="77777777" w:rsidR="0018467D" w:rsidRPr="00BC67BA" w:rsidRDefault="0018467D" w:rsidP="0018467D">
      <w:pPr>
        <w:numPr>
          <w:ilvl w:val="0"/>
          <w:numId w:val="40"/>
        </w:numPr>
        <w:tabs>
          <w:tab w:val="left" w:pos="360"/>
        </w:tabs>
        <w:spacing w:after="60" w:line="240" w:lineRule="auto"/>
        <w:ind w:left="0" w:firstLine="0"/>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Ръководителят на Управляващия орган на ОПОС 2014-2020 г. уведомява </w:t>
      </w:r>
      <w:r w:rsidR="001420B0"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за спирането и за възобновяването на изпълнението на АДБФП. </w:t>
      </w:r>
    </w:p>
    <w:p w14:paraId="103BBD1B" w14:textId="77777777" w:rsidR="0018467D" w:rsidRPr="00BC67BA" w:rsidRDefault="0018467D" w:rsidP="0018467D">
      <w:pPr>
        <w:spacing w:after="60" w:line="240" w:lineRule="auto"/>
        <w:jc w:val="both"/>
        <w:rPr>
          <w:rFonts w:ascii="Calibri" w:eastAsia="Calibri" w:hAnsi="Calibri" w:cs="Times New Roman"/>
          <w:noProof/>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Срокът за физическо изпълнение на проекта, а от там и на АДБФП се удължава с периода на спирането като за този период плащания по АДБФП не се дължат. </w:t>
      </w:r>
    </w:p>
    <w:p w14:paraId="5ED26D4E"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49B82187"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III</w:t>
      </w:r>
    </w:p>
    <w:p w14:paraId="37EB09DE" w14:textId="77777777" w:rsidR="0018467D" w:rsidRPr="00BC67BA" w:rsidRDefault="0003309C"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Отчети</w:t>
      </w:r>
      <w:r w:rsidR="0018467D" w:rsidRPr="00BC67BA">
        <w:rPr>
          <w:rFonts w:ascii="Times New Roman" w:eastAsia="Calibri" w:hAnsi="Times New Roman" w:cs="Times New Roman"/>
          <w:b/>
          <w:noProof/>
          <w:sz w:val="24"/>
          <w:szCs w:val="24"/>
        </w:rPr>
        <w:t xml:space="preserve"> на Бенефициента. Одобряване</w:t>
      </w:r>
    </w:p>
    <w:p w14:paraId="4EE64A9C"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73C92F04"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31. (1)</w:t>
      </w:r>
      <w:r w:rsidRPr="00BC67BA">
        <w:rPr>
          <w:rFonts w:ascii="Times New Roman" w:eastAsia="Calibri" w:hAnsi="Times New Roman" w:cs="Times New Roman"/>
          <w:noProof/>
          <w:sz w:val="24"/>
          <w:szCs w:val="24"/>
        </w:rPr>
        <w:t xml:space="preserve"> Бенефициентът е длъжен да </w:t>
      </w:r>
      <w:r w:rsidR="0003309C" w:rsidRPr="00BC67BA">
        <w:rPr>
          <w:rFonts w:ascii="Times New Roman" w:eastAsia="Calibri" w:hAnsi="Times New Roman" w:cs="Times New Roman"/>
          <w:noProof/>
          <w:sz w:val="24"/>
          <w:szCs w:val="24"/>
        </w:rPr>
        <w:t xml:space="preserve">докладва напредъка по изпълнението на проекта като </w:t>
      </w:r>
      <w:r w:rsidRPr="00BC67BA">
        <w:rPr>
          <w:rFonts w:ascii="Times New Roman" w:eastAsia="Calibri" w:hAnsi="Times New Roman" w:cs="Times New Roman"/>
          <w:noProof/>
          <w:sz w:val="24"/>
          <w:szCs w:val="24"/>
        </w:rPr>
        <w:t>предоставя на Управляващия орган за одобрение</w:t>
      </w:r>
      <w:r w:rsidR="0003309C" w:rsidRPr="00BC67BA">
        <w:rPr>
          <w:rFonts w:ascii="Times New Roman" w:eastAsia="Calibri" w:hAnsi="Times New Roman" w:cs="Times New Roman"/>
          <w:noProof/>
          <w:sz w:val="24"/>
          <w:szCs w:val="24"/>
        </w:rPr>
        <w:t xml:space="preserve">: </w:t>
      </w:r>
    </w:p>
    <w:p w14:paraId="081D9F52" w14:textId="77777777" w:rsidR="001420B0" w:rsidRPr="00BC67BA" w:rsidRDefault="001420B0" w:rsidP="001420B0">
      <w:pPr>
        <w:numPr>
          <w:ilvl w:val="0"/>
          <w:numId w:val="36"/>
        </w:numPr>
        <w:spacing w:after="0" w:line="240" w:lineRule="auto"/>
        <w:ind w:left="567" w:hanging="567"/>
        <w:jc w:val="both"/>
        <w:rPr>
          <w:rFonts w:ascii="Times New Roman" w:hAnsi="Times New Roman"/>
          <w:sz w:val="24"/>
          <w:szCs w:val="24"/>
        </w:rPr>
      </w:pPr>
      <w:r w:rsidRPr="00BC67BA">
        <w:rPr>
          <w:rFonts w:ascii="Times New Roman" w:hAnsi="Times New Roman"/>
          <w:sz w:val="24"/>
          <w:szCs w:val="24"/>
        </w:rPr>
        <w:t xml:space="preserve">технически и финансови отчети (доклади за напредък), които се представят заедно с всяко искане за междинно плащане; </w:t>
      </w:r>
    </w:p>
    <w:p w14:paraId="7375D1CC" w14:textId="77777777" w:rsidR="001420B0" w:rsidRPr="00BC67BA" w:rsidRDefault="001420B0" w:rsidP="001420B0">
      <w:pPr>
        <w:numPr>
          <w:ilvl w:val="0"/>
          <w:numId w:val="36"/>
        </w:numPr>
        <w:spacing w:after="0" w:line="240" w:lineRule="auto"/>
        <w:ind w:left="567" w:hanging="567"/>
        <w:jc w:val="both"/>
        <w:rPr>
          <w:rFonts w:ascii="Times New Roman" w:hAnsi="Times New Roman"/>
          <w:sz w:val="24"/>
          <w:szCs w:val="24"/>
        </w:rPr>
      </w:pPr>
      <w:r w:rsidRPr="00BC67BA">
        <w:rPr>
          <w:rFonts w:ascii="Times New Roman" w:hAnsi="Times New Roman"/>
          <w:sz w:val="24"/>
          <w:szCs w:val="24"/>
        </w:rPr>
        <w:t>технически и финансов отчет (окончателен доклад) за изпълнението на проекта, които се представят заедно с искането за окончателно плащане;</w:t>
      </w:r>
    </w:p>
    <w:p w14:paraId="09FE641E" w14:textId="77777777" w:rsidR="001420B0" w:rsidRPr="00BC67BA" w:rsidRDefault="001420B0" w:rsidP="001420B0">
      <w:pPr>
        <w:numPr>
          <w:ilvl w:val="0"/>
          <w:numId w:val="36"/>
        </w:numPr>
        <w:spacing w:after="0" w:line="240" w:lineRule="auto"/>
        <w:ind w:left="567" w:hanging="567"/>
        <w:jc w:val="both"/>
        <w:rPr>
          <w:rFonts w:ascii="Times New Roman" w:hAnsi="Times New Roman"/>
          <w:sz w:val="24"/>
          <w:szCs w:val="24"/>
        </w:rPr>
      </w:pPr>
      <w:r w:rsidRPr="00BC67BA">
        <w:rPr>
          <w:rFonts w:ascii="Times New Roman" w:hAnsi="Times New Roman"/>
          <w:sz w:val="24"/>
          <w:szCs w:val="24"/>
        </w:rPr>
        <w:t>технически отчет (доклад за напредък), който се предоставя при поискване от Управляващия орган.</w:t>
      </w:r>
    </w:p>
    <w:p w14:paraId="7F5380AD" w14:textId="77777777" w:rsidR="001420B0" w:rsidRPr="00BC67BA" w:rsidRDefault="001420B0" w:rsidP="001420B0">
      <w:pPr>
        <w:tabs>
          <w:tab w:val="num" w:pos="0"/>
        </w:tabs>
        <w:spacing w:after="0" w:line="240" w:lineRule="auto"/>
        <w:jc w:val="both"/>
        <w:rPr>
          <w:rFonts w:ascii="Times New Roman" w:hAnsi="Times New Roman"/>
          <w:sz w:val="24"/>
          <w:szCs w:val="24"/>
        </w:rPr>
      </w:pPr>
      <w:r w:rsidRPr="00BC67BA">
        <w:rPr>
          <w:rFonts w:ascii="Times New Roman" w:hAnsi="Times New Roman"/>
          <w:b/>
          <w:sz w:val="24"/>
          <w:szCs w:val="24"/>
        </w:rPr>
        <w:t>(2)</w:t>
      </w:r>
      <w:r w:rsidRPr="00BC67BA">
        <w:rPr>
          <w:rFonts w:ascii="Times New Roman" w:hAnsi="Times New Roman"/>
          <w:sz w:val="24"/>
          <w:szCs w:val="24"/>
        </w:rPr>
        <w:t xml:space="preserve"> Отчетите по ал. 1 се представят чрез ИСУН 2020 по образци, налични в системата. Те трябва да съдържат пълна информация за всички аспекти от изпълнението на проекта, независимо от това каква част от проекта се финансира чрез безвъзмездната финансова помощ.</w:t>
      </w:r>
    </w:p>
    <w:p w14:paraId="417C6C60" w14:textId="77777777" w:rsidR="001420B0" w:rsidRPr="00BC67BA" w:rsidRDefault="001420B0" w:rsidP="001420B0">
      <w:pPr>
        <w:spacing w:after="0" w:line="240" w:lineRule="auto"/>
        <w:jc w:val="both"/>
        <w:rPr>
          <w:rFonts w:ascii="Times New Roman" w:hAnsi="Times New Roman"/>
          <w:sz w:val="24"/>
          <w:szCs w:val="24"/>
        </w:rPr>
      </w:pPr>
      <w:r w:rsidRPr="00BC67BA">
        <w:rPr>
          <w:rFonts w:ascii="Times New Roman" w:hAnsi="Times New Roman"/>
          <w:b/>
          <w:sz w:val="24"/>
          <w:szCs w:val="24"/>
        </w:rPr>
        <w:t>(3)</w:t>
      </w:r>
      <w:r w:rsidRPr="00BC67BA">
        <w:rPr>
          <w:rFonts w:ascii="Times New Roman" w:hAnsi="Times New Roman"/>
          <w:sz w:val="24"/>
          <w:szCs w:val="24"/>
        </w:rPr>
        <w:t xml:space="preserve"> Бенефициентът носи отговорност за достоверността и пълнотата на информацията, включена в техническите и финансовите отчети.</w:t>
      </w:r>
    </w:p>
    <w:p w14:paraId="5D567EB5" w14:textId="77777777" w:rsidR="001420B0" w:rsidRPr="00BC67BA" w:rsidRDefault="001420B0" w:rsidP="001420B0">
      <w:pPr>
        <w:spacing w:after="0" w:line="240" w:lineRule="auto"/>
        <w:jc w:val="both"/>
        <w:rPr>
          <w:rFonts w:ascii="Times New Roman" w:hAnsi="Times New Roman"/>
          <w:sz w:val="24"/>
          <w:szCs w:val="24"/>
        </w:rPr>
      </w:pPr>
      <w:r w:rsidRPr="00BC67BA">
        <w:rPr>
          <w:rFonts w:ascii="Times New Roman" w:hAnsi="Times New Roman"/>
          <w:b/>
          <w:sz w:val="24"/>
          <w:szCs w:val="24"/>
        </w:rPr>
        <w:t>(4)</w:t>
      </w:r>
      <w:r w:rsidRPr="00BC67BA">
        <w:rPr>
          <w:rFonts w:ascii="Times New Roman" w:hAnsi="Times New Roman"/>
          <w:sz w:val="24"/>
          <w:szCs w:val="24"/>
        </w:rPr>
        <w:t xml:space="preserve"> Управляващият орган има право по всяко време да иска информация за изпълнението на проектите. </w:t>
      </w:r>
    </w:p>
    <w:p w14:paraId="5A47CBCE" w14:textId="77777777" w:rsidR="001420B0" w:rsidRPr="00BC67BA" w:rsidRDefault="0018467D" w:rsidP="001420B0">
      <w:pPr>
        <w:tabs>
          <w:tab w:val="num" w:pos="0"/>
        </w:tabs>
        <w:spacing w:after="0" w:line="240" w:lineRule="auto"/>
        <w:jc w:val="both"/>
        <w:rPr>
          <w:rFonts w:ascii="Times New Roman" w:hAnsi="Times New Roman"/>
          <w:sz w:val="24"/>
          <w:szCs w:val="24"/>
        </w:rPr>
      </w:pPr>
      <w:r w:rsidRPr="00BC67BA">
        <w:rPr>
          <w:rFonts w:ascii="Times New Roman" w:eastAsia="Calibri" w:hAnsi="Times New Roman" w:cs="Times New Roman"/>
          <w:b/>
          <w:noProof/>
          <w:sz w:val="24"/>
          <w:szCs w:val="24"/>
        </w:rPr>
        <w:t xml:space="preserve">Чл. 32. </w:t>
      </w:r>
      <w:r w:rsidR="001420B0" w:rsidRPr="00BC67BA">
        <w:rPr>
          <w:rFonts w:ascii="Times New Roman" w:hAnsi="Times New Roman"/>
          <w:b/>
          <w:sz w:val="24"/>
          <w:szCs w:val="24"/>
        </w:rPr>
        <w:t>(1)</w:t>
      </w:r>
      <w:r w:rsidR="001420B0" w:rsidRPr="00BC67BA">
        <w:rPr>
          <w:rFonts w:ascii="Times New Roman" w:hAnsi="Times New Roman"/>
          <w:sz w:val="24"/>
          <w:szCs w:val="24"/>
        </w:rPr>
        <w:t xml:space="preserve"> Отчетите по чл. 31 подлежат на одобрение от Управляващия орган, като одобрението им е задължително условие за възстановяване на извършени допустими за финансиране разходи. </w:t>
      </w:r>
    </w:p>
    <w:p w14:paraId="0F6286D0" w14:textId="77777777" w:rsidR="001420B0" w:rsidRPr="00BC67BA" w:rsidRDefault="001420B0" w:rsidP="001420B0">
      <w:pPr>
        <w:tabs>
          <w:tab w:val="num" w:pos="0"/>
        </w:tabs>
        <w:spacing w:after="0" w:line="240" w:lineRule="auto"/>
        <w:jc w:val="both"/>
        <w:rPr>
          <w:rFonts w:ascii="Times New Roman" w:hAnsi="Times New Roman"/>
          <w:sz w:val="24"/>
          <w:szCs w:val="24"/>
        </w:rPr>
      </w:pPr>
      <w:r w:rsidRPr="00BC67BA">
        <w:rPr>
          <w:rFonts w:ascii="Times New Roman" w:hAnsi="Times New Roman"/>
          <w:b/>
          <w:sz w:val="24"/>
          <w:szCs w:val="24"/>
        </w:rPr>
        <w:t>(2)</w:t>
      </w:r>
      <w:r w:rsidRPr="00BC67BA">
        <w:rPr>
          <w:rFonts w:ascii="Times New Roman" w:hAnsi="Times New Roman"/>
          <w:sz w:val="24"/>
          <w:szCs w:val="24"/>
        </w:rPr>
        <w:t xml:space="preserve"> Одобряването на отчетите </w:t>
      </w:r>
      <w:r w:rsidRPr="00BC67BA">
        <w:rPr>
          <w:rFonts w:ascii="Times New Roman" w:hAnsi="Times New Roman"/>
          <w:noProof/>
          <w:sz w:val="24"/>
          <w:szCs w:val="24"/>
        </w:rPr>
        <w:t xml:space="preserve">по чл. 31, ал. 1, т. 1 и т. 2 </w:t>
      </w:r>
      <w:r w:rsidRPr="00BC67BA">
        <w:rPr>
          <w:rFonts w:ascii="Times New Roman" w:hAnsi="Times New Roman"/>
          <w:sz w:val="24"/>
          <w:szCs w:val="24"/>
        </w:rPr>
        <w:t>следва да бъде извършено от Управляващия орган в сроковете за плащане на съответното искане за междинно</w:t>
      </w:r>
      <w:r w:rsidRPr="00BC67BA">
        <w:t xml:space="preserve"> </w:t>
      </w:r>
      <w:r w:rsidRPr="00BC67BA">
        <w:rPr>
          <w:rFonts w:ascii="Times New Roman" w:hAnsi="Times New Roman"/>
          <w:sz w:val="24"/>
          <w:szCs w:val="24"/>
        </w:rPr>
        <w:t>или окончателно плащане.</w:t>
      </w:r>
    </w:p>
    <w:p w14:paraId="51DA9F65" w14:textId="77777777" w:rsidR="0018467D" w:rsidRPr="00BC67BA" w:rsidRDefault="0018467D" w:rsidP="001420B0">
      <w:pPr>
        <w:tabs>
          <w:tab w:val="num" w:pos="0"/>
        </w:tabs>
        <w:spacing w:after="60" w:line="240" w:lineRule="auto"/>
        <w:jc w:val="both"/>
        <w:rPr>
          <w:rFonts w:ascii="Times New Roman" w:eastAsia="Calibri" w:hAnsi="Times New Roman" w:cs="Times New Roman"/>
          <w:b/>
          <w:noProof/>
          <w:sz w:val="24"/>
          <w:szCs w:val="24"/>
        </w:rPr>
      </w:pPr>
    </w:p>
    <w:p w14:paraId="4B21CA9F"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IV</w:t>
      </w:r>
    </w:p>
    <w:p w14:paraId="6A6702F0"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Права и задължения на Управляващия орган</w:t>
      </w:r>
    </w:p>
    <w:p w14:paraId="0CE88E7A"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50AE9744"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33.</w:t>
      </w:r>
      <w:r w:rsidRPr="00BC67BA">
        <w:rPr>
          <w:rFonts w:ascii="Times New Roman" w:eastAsia="Calibri" w:hAnsi="Times New Roman" w:cs="Times New Roman"/>
          <w:noProof/>
          <w:sz w:val="24"/>
          <w:szCs w:val="24"/>
        </w:rPr>
        <w:t xml:space="preserve"> Управляващият орган се задължава:</w:t>
      </w:r>
    </w:p>
    <w:p w14:paraId="54EDE757" w14:textId="77777777" w:rsidR="0018467D" w:rsidRPr="00BC67BA" w:rsidRDefault="0018467D" w:rsidP="0018467D">
      <w:pPr>
        <w:numPr>
          <w:ilvl w:val="0"/>
          <w:numId w:val="25"/>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lastRenderedPageBreak/>
        <w:t xml:space="preserve">да предостави на </w:t>
      </w:r>
      <w:r w:rsidR="00C05646"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безвъзмездната финансова помощ при условията и в сроковете, определени в АДБФП до размера на сертифицираните разходи;</w:t>
      </w:r>
    </w:p>
    <w:p w14:paraId="45D0D410" w14:textId="77777777" w:rsidR="0018467D" w:rsidRPr="00BC67BA" w:rsidRDefault="0018467D" w:rsidP="0018467D">
      <w:pPr>
        <w:numPr>
          <w:ilvl w:val="0"/>
          <w:numId w:val="25"/>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уведомява </w:t>
      </w:r>
      <w:r w:rsidR="00C05646"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w:t>
      </w:r>
      <w:r w:rsidR="00794442" w:rsidRPr="00BC67BA">
        <w:rPr>
          <w:rFonts w:ascii="Times New Roman" w:eastAsia="Calibri" w:hAnsi="Times New Roman" w:cs="Times New Roman"/>
          <w:noProof/>
          <w:sz w:val="24"/>
          <w:szCs w:val="24"/>
        </w:rPr>
        <w:t xml:space="preserve">и МИГ </w:t>
      </w:r>
      <w:r w:rsidRPr="00BC67BA">
        <w:rPr>
          <w:rFonts w:ascii="Times New Roman" w:eastAsia="Calibri" w:hAnsi="Times New Roman" w:cs="Times New Roman"/>
          <w:noProof/>
          <w:sz w:val="24"/>
          <w:szCs w:val="24"/>
        </w:rPr>
        <w:t xml:space="preserve">за датите на извършване на планираните проверки на място </w:t>
      </w:r>
      <w:r w:rsidR="00781D5A" w:rsidRPr="00BC67BA">
        <w:rPr>
          <w:rFonts w:ascii="Times New Roman" w:eastAsia="Calibri" w:hAnsi="Times New Roman" w:cs="Times New Roman"/>
          <w:noProof/>
          <w:sz w:val="24"/>
          <w:szCs w:val="24"/>
        </w:rPr>
        <w:t>в разумен срок</w:t>
      </w:r>
      <w:r w:rsidRPr="00BC67BA">
        <w:rPr>
          <w:rFonts w:ascii="Times New Roman" w:eastAsia="Calibri" w:hAnsi="Times New Roman" w:cs="Times New Roman"/>
          <w:noProof/>
          <w:sz w:val="24"/>
          <w:szCs w:val="24"/>
        </w:rPr>
        <w:t>;</w:t>
      </w:r>
    </w:p>
    <w:p w14:paraId="77645362" w14:textId="77777777" w:rsidR="0018467D" w:rsidRPr="00BC67BA" w:rsidRDefault="0018467D" w:rsidP="0018467D">
      <w:pPr>
        <w:numPr>
          <w:ilvl w:val="0"/>
          <w:numId w:val="25"/>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уведомява писмено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за размера на верифицираните разходи, включени в искания за плащане;</w:t>
      </w:r>
    </w:p>
    <w:p w14:paraId="5EDFD42E" w14:textId="77777777" w:rsidR="0018467D" w:rsidRPr="00BC67BA" w:rsidRDefault="0018467D" w:rsidP="0018467D">
      <w:pPr>
        <w:numPr>
          <w:ilvl w:val="0"/>
          <w:numId w:val="25"/>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предоставя на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при поискване документи и информация относно изискванията, отнасящи се до предоставянето на безвъзмездна финансова помощ по оперативна програма „Околна среда 2014 -2020 г.”. </w:t>
      </w:r>
    </w:p>
    <w:p w14:paraId="4BDBD309" w14:textId="77777777" w:rsidR="0018467D" w:rsidRPr="00BC67BA" w:rsidRDefault="0018467D" w:rsidP="0018467D">
      <w:pPr>
        <w:tabs>
          <w:tab w:val="num" w:pos="0"/>
          <w:tab w:val="num" w:pos="1080"/>
        </w:tabs>
        <w:spacing w:after="60" w:line="240" w:lineRule="auto"/>
        <w:jc w:val="both"/>
        <w:rPr>
          <w:rFonts w:ascii="Times New Roman" w:eastAsia="Calibri" w:hAnsi="Times New Roman" w:cs="Times New Roman"/>
          <w:noProof/>
          <w:color w:val="000000"/>
          <w:sz w:val="24"/>
          <w:szCs w:val="24"/>
        </w:rPr>
      </w:pPr>
      <w:r w:rsidRPr="00BC67BA">
        <w:rPr>
          <w:rFonts w:ascii="Times New Roman" w:eastAsia="Calibri" w:hAnsi="Times New Roman" w:cs="Times New Roman"/>
          <w:b/>
          <w:noProof/>
          <w:sz w:val="24"/>
          <w:szCs w:val="24"/>
        </w:rPr>
        <w:t>Чл. 34. (1)</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color w:val="000000"/>
          <w:sz w:val="24"/>
          <w:szCs w:val="24"/>
        </w:rPr>
        <w:t>Управляващият орган има право:</w:t>
      </w:r>
    </w:p>
    <w:p w14:paraId="4B3BD071"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color w:val="000000"/>
          <w:sz w:val="24"/>
          <w:szCs w:val="24"/>
        </w:rPr>
        <w:t xml:space="preserve">да проверява изпълнението на задълженията </w:t>
      </w:r>
      <w:r w:rsidRPr="00BC67BA">
        <w:rPr>
          <w:rFonts w:ascii="Times New Roman" w:eastAsia="Calibri" w:hAnsi="Times New Roman" w:cs="Times New Roman"/>
          <w:noProof/>
          <w:sz w:val="24"/>
          <w:szCs w:val="24"/>
        </w:rPr>
        <w:t xml:space="preserve">на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w:t>
      </w:r>
      <w:r w:rsidR="00816475" w:rsidRPr="00BC67BA">
        <w:rPr>
          <w:rFonts w:ascii="Times New Roman" w:eastAsia="Calibri" w:hAnsi="Times New Roman" w:cs="Times New Roman"/>
          <w:noProof/>
          <w:sz w:val="24"/>
          <w:szCs w:val="24"/>
        </w:rPr>
        <w:t xml:space="preserve"> и МИГ</w:t>
      </w:r>
      <w:r w:rsidRPr="00BC67BA">
        <w:rPr>
          <w:rFonts w:ascii="Times New Roman" w:eastAsia="Calibri" w:hAnsi="Times New Roman" w:cs="Times New Roman"/>
          <w:noProof/>
          <w:sz w:val="24"/>
          <w:szCs w:val="24"/>
        </w:rPr>
        <w:t>, произтичащи от АДБФП;</w:t>
      </w:r>
    </w:p>
    <w:p w14:paraId="50B86687"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извършва проверки на документацията, която му е предоставена от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w:t>
      </w:r>
    </w:p>
    <w:p w14:paraId="4D421CF6"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извършва проверки на място на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w:t>
      </w:r>
      <w:r w:rsidR="00816475" w:rsidRPr="00BC67BA">
        <w:rPr>
          <w:rFonts w:ascii="Times New Roman" w:eastAsia="Calibri" w:hAnsi="Times New Roman" w:cs="Times New Roman"/>
          <w:noProof/>
          <w:sz w:val="24"/>
          <w:szCs w:val="24"/>
        </w:rPr>
        <w:t xml:space="preserve"> и МИГ</w:t>
      </w:r>
      <w:r w:rsidRPr="00BC67BA">
        <w:rPr>
          <w:rFonts w:ascii="Times New Roman" w:eastAsia="Calibri" w:hAnsi="Times New Roman" w:cs="Times New Roman"/>
          <w:noProof/>
          <w:sz w:val="24"/>
          <w:szCs w:val="24"/>
        </w:rPr>
        <w:t>;</w:t>
      </w:r>
    </w:p>
    <w:p w14:paraId="7C5DF3FD"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проверява изпълнението от страна на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на мерките и указанията, съдържащи се в доклади от проверки на място и в одитни доклади;</w:t>
      </w:r>
    </w:p>
    <w:p w14:paraId="3B661CF5"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изисква от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w:t>
      </w:r>
      <w:r w:rsidR="00816475" w:rsidRPr="00BC67BA">
        <w:rPr>
          <w:rFonts w:ascii="Times New Roman" w:eastAsia="Calibri" w:hAnsi="Times New Roman" w:cs="Times New Roman"/>
          <w:noProof/>
          <w:sz w:val="24"/>
          <w:szCs w:val="24"/>
        </w:rPr>
        <w:t xml:space="preserve">и МИГ </w:t>
      </w:r>
      <w:r w:rsidRPr="00BC67BA">
        <w:rPr>
          <w:rFonts w:ascii="Times New Roman" w:eastAsia="Calibri" w:hAnsi="Times New Roman" w:cs="Times New Roman"/>
          <w:noProof/>
          <w:sz w:val="24"/>
          <w:szCs w:val="24"/>
        </w:rPr>
        <w:t>информация и документи, свързани с изпълнението на АДБФП;</w:t>
      </w:r>
    </w:p>
    <w:p w14:paraId="5771BA25"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иска възстановяване на суми по нередности и други </w:t>
      </w:r>
      <w:r w:rsidR="006B087A" w:rsidRPr="00BC67BA">
        <w:rPr>
          <w:rFonts w:ascii="Times New Roman" w:eastAsia="Calibri" w:hAnsi="Times New Roman" w:cs="Times New Roman"/>
          <w:noProof/>
          <w:sz w:val="24"/>
          <w:szCs w:val="24"/>
        </w:rPr>
        <w:t>недължимо платени и надплатени суми, неправомерно получени или неправомерно усвоените средства</w:t>
      </w:r>
      <w:r w:rsidRPr="00BC67BA">
        <w:rPr>
          <w:rFonts w:ascii="Times New Roman" w:eastAsia="Calibri" w:hAnsi="Times New Roman" w:cs="Times New Roman"/>
          <w:noProof/>
          <w:sz w:val="24"/>
          <w:szCs w:val="24"/>
        </w:rPr>
        <w:t>, както и на всички суми, надхвърлящи размера на сертифицираните разходи;</w:t>
      </w:r>
    </w:p>
    <w:p w14:paraId="40FF00CC"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прихваща дължими от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суми от последващи плащания по АДБФП; </w:t>
      </w:r>
    </w:p>
    <w:p w14:paraId="11CE6668"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упражнява правата по предоставените от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обезпечения, предвидени в АДБФП;</w:t>
      </w:r>
    </w:p>
    <w:p w14:paraId="363B6485"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извършва финансови корекции въз основа на собствени констатации и/или при препоръка от страна на Одитния орган, както и по искане на Европейската комисия или друг контролен орган;</w:t>
      </w:r>
    </w:p>
    <w:p w14:paraId="1F8C19C3"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дава указания, които са задължителни за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във връзка с изпълнението на АДБФП;</w:t>
      </w:r>
    </w:p>
    <w:p w14:paraId="5CC50057"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в случаите, когато </w:t>
      </w:r>
      <w:r w:rsidR="00781D5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енефициентът не изпълни препоръки, </w:t>
      </w:r>
      <w:r w:rsidR="006B087A" w:rsidRPr="00BC67BA">
        <w:rPr>
          <w:rFonts w:ascii="Times New Roman" w:eastAsia="Calibri" w:hAnsi="Times New Roman" w:cs="Times New Roman"/>
          <w:noProof/>
          <w:sz w:val="24"/>
          <w:szCs w:val="24"/>
        </w:rPr>
        <w:t>не представи доказателства за изпълнението/че са предприети действия за изпълнението на препоръки в доклади от проверки и/или одити, свързани с констатирани слабости при управлението на одобрения проект, да откаже да верифицира разходите, включени в съответното искане за плащане</w:t>
      </w:r>
      <w:r w:rsidRPr="00BC67BA">
        <w:rPr>
          <w:rFonts w:ascii="Times New Roman" w:eastAsia="Calibri" w:hAnsi="Times New Roman" w:cs="Times New Roman"/>
          <w:noProof/>
          <w:sz w:val="24"/>
          <w:szCs w:val="24"/>
        </w:rPr>
        <w:t>;</w:t>
      </w:r>
    </w:p>
    <w:p w14:paraId="0CAAF3C8" w14:textId="77777777" w:rsidR="0018467D" w:rsidRPr="00BC67BA" w:rsidRDefault="0018467D" w:rsidP="0018467D">
      <w:pPr>
        <w:numPr>
          <w:ilvl w:val="0"/>
          <w:numId w:val="26"/>
        </w:numPr>
        <w:tabs>
          <w:tab w:val="left"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прекрати АДБФП при наличие на основанията, предвидени в тях и/или в действащото законодателство.</w:t>
      </w:r>
    </w:p>
    <w:p w14:paraId="155701E5" w14:textId="77777777" w:rsidR="0018467D" w:rsidRPr="00BC67BA" w:rsidRDefault="0018467D" w:rsidP="0018467D">
      <w:pPr>
        <w:tabs>
          <w:tab w:val="left"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Максималният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всички договори за обществени поръчки, сключени в изпълнение на АДБФП.</w:t>
      </w:r>
    </w:p>
    <w:p w14:paraId="35270908" w14:textId="04D79370" w:rsidR="0018467D" w:rsidRPr="00BC67BA" w:rsidRDefault="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781D5A" w:rsidRPr="00BC67BA">
        <w:rPr>
          <w:rFonts w:ascii="Times New Roman" w:eastAsia="Calibri" w:hAnsi="Times New Roman" w:cs="Times New Roman"/>
          <w:b/>
          <w:noProof/>
          <w:sz w:val="24"/>
          <w:szCs w:val="24"/>
        </w:rPr>
        <w:t>3</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Размерът на авансовото плащане се определя като процент от размера на безвъзмездната финансова помощ, посочен в АДБФП. </w:t>
      </w:r>
    </w:p>
    <w:p w14:paraId="35924336" w14:textId="3C39F020"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lastRenderedPageBreak/>
        <w:t>(</w:t>
      </w:r>
      <w:r w:rsidR="006573E7">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w:t>
      </w:r>
      <w:r w:rsidR="00781D5A" w:rsidRPr="00BC67BA">
        <w:rPr>
          <w:rFonts w:ascii="Times New Roman" w:eastAsia="Calibri" w:hAnsi="Times New Roman" w:cs="Times New Roman"/>
          <w:noProof/>
          <w:sz w:val="24"/>
          <w:szCs w:val="24"/>
        </w:rPr>
        <w:t>В срок до 7 дни след сключване на всички договори за обществени поръчки, бенефициентът се задължава да представи на Управляващия орган ревизиран бюджет на проекта, в съответствие с реалните стойности на тези договори.</w:t>
      </w:r>
    </w:p>
    <w:p w14:paraId="47293726" w14:textId="2BD32903" w:rsidR="00781D5A" w:rsidRPr="00BC67BA" w:rsidRDefault="00781D5A" w:rsidP="00781D5A">
      <w:pPr>
        <w:tabs>
          <w:tab w:val="num" w:pos="0"/>
        </w:tabs>
        <w:spacing w:after="0" w:line="240" w:lineRule="auto"/>
        <w:jc w:val="both"/>
        <w:rPr>
          <w:rFonts w:ascii="Times New Roman" w:hAnsi="Times New Roman"/>
          <w:sz w:val="24"/>
          <w:szCs w:val="24"/>
        </w:rPr>
      </w:pPr>
      <w:r w:rsidRPr="00BC67BA">
        <w:rPr>
          <w:rFonts w:ascii="Times New Roman" w:hAnsi="Times New Roman"/>
          <w:b/>
          <w:sz w:val="24"/>
          <w:szCs w:val="24"/>
        </w:rPr>
        <w:t>(</w:t>
      </w:r>
      <w:r w:rsidR="006573E7">
        <w:rPr>
          <w:rFonts w:ascii="Times New Roman" w:hAnsi="Times New Roman"/>
          <w:b/>
          <w:sz w:val="24"/>
          <w:szCs w:val="24"/>
        </w:rPr>
        <w:t>5</w:t>
      </w:r>
      <w:r w:rsidRPr="00BC67BA">
        <w:rPr>
          <w:rFonts w:ascii="Times New Roman" w:hAnsi="Times New Roman"/>
          <w:b/>
          <w:sz w:val="24"/>
          <w:szCs w:val="24"/>
        </w:rPr>
        <w:t>)</w:t>
      </w:r>
      <w:r w:rsidRPr="00BC67BA">
        <w:rPr>
          <w:rFonts w:ascii="Times New Roman" w:hAnsi="Times New Roman"/>
          <w:sz w:val="24"/>
          <w:szCs w:val="24"/>
        </w:rPr>
        <w:t xml:space="preserve"> Управляващият орган може да изиска ревизиран бюджет на проекта и извън случаите по ал. </w:t>
      </w:r>
      <w:r w:rsidR="006573E7">
        <w:rPr>
          <w:rFonts w:ascii="Times New Roman" w:hAnsi="Times New Roman"/>
          <w:sz w:val="24"/>
          <w:szCs w:val="24"/>
        </w:rPr>
        <w:t>4</w:t>
      </w:r>
      <w:r w:rsidRPr="00BC67BA">
        <w:rPr>
          <w:rFonts w:ascii="Times New Roman" w:hAnsi="Times New Roman"/>
          <w:sz w:val="24"/>
          <w:szCs w:val="24"/>
        </w:rPr>
        <w:t xml:space="preserve">, при условие, че за една или повече дейности по проекта са сключени всички договори за обществени поръчки. </w:t>
      </w:r>
    </w:p>
    <w:p w14:paraId="1335800E" w14:textId="77777777" w:rsidR="0018467D" w:rsidRPr="00BC67BA" w:rsidRDefault="0018467D" w:rsidP="0018467D">
      <w:pPr>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Чл. 35. </w:t>
      </w:r>
      <w:r w:rsidRPr="00BC67BA">
        <w:rPr>
          <w:rFonts w:ascii="Times New Roman" w:eastAsia="Calibri" w:hAnsi="Times New Roman" w:cs="Times New Roman"/>
          <w:noProof/>
          <w:sz w:val="24"/>
          <w:szCs w:val="24"/>
        </w:rPr>
        <w:t xml:space="preserve">Управляващият орган, </w:t>
      </w:r>
      <w:r w:rsidR="006D764B" w:rsidRPr="00BC67BA">
        <w:rPr>
          <w:rFonts w:ascii="Times New Roman" w:eastAsia="Calibri" w:hAnsi="Times New Roman" w:cs="Times New Roman"/>
          <w:noProof/>
          <w:sz w:val="24"/>
          <w:szCs w:val="24"/>
        </w:rPr>
        <w:t xml:space="preserve">МИГ, </w:t>
      </w:r>
      <w:r w:rsidRPr="00BC67BA">
        <w:rPr>
          <w:rFonts w:ascii="Times New Roman" w:eastAsia="Calibri" w:hAnsi="Times New Roman" w:cs="Times New Roman"/>
          <w:noProof/>
          <w:sz w:val="24"/>
          <w:szCs w:val="24"/>
        </w:rPr>
        <w:t xml:space="preserve">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w:t>
      </w:r>
      <w:r w:rsidR="00266430"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наименованието на проекта и размера на предоставената безвъзмездна финансова помощ.</w:t>
      </w:r>
    </w:p>
    <w:p w14:paraId="067E44FF" w14:textId="77777777" w:rsidR="00F57300" w:rsidRPr="00BC67BA" w:rsidRDefault="00F57300" w:rsidP="00F57300">
      <w:pPr>
        <w:spacing w:after="60" w:line="240" w:lineRule="auto"/>
        <w:jc w:val="center"/>
        <w:rPr>
          <w:rFonts w:ascii="Times New Roman" w:hAnsi="Times New Roman"/>
          <w:b/>
          <w:sz w:val="24"/>
          <w:szCs w:val="24"/>
        </w:rPr>
      </w:pPr>
      <w:r w:rsidRPr="00BC67BA">
        <w:rPr>
          <w:rFonts w:ascii="Times New Roman" w:hAnsi="Times New Roman"/>
          <w:b/>
          <w:sz w:val="24"/>
          <w:szCs w:val="24"/>
        </w:rPr>
        <w:t>Раздел V</w:t>
      </w:r>
    </w:p>
    <w:p w14:paraId="3529AF0C" w14:textId="77777777" w:rsidR="00F57300" w:rsidRPr="00BC67BA" w:rsidRDefault="00F57300" w:rsidP="00F57300">
      <w:pPr>
        <w:spacing w:after="60" w:line="240" w:lineRule="auto"/>
        <w:jc w:val="center"/>
        <w:rPr>
          <w:rFonts w:ascii="Times New Roman" w:hAnsi="Times New Roman"/>
          <w:b/>
          <w:sz w:val="24"/>
          <w:szCs w:val="24"/>
        </w:rPr>
      </w:pPr>
      <w:r w:rsidRPr="00BC67BA">
        <w:rPr>
          <w:rFonts w:ascii="Times New Roman" w:hAnsi="Times New Roman"/>
          <w:b/>
          <w:sz w:val="24"/>
          <w:szCs w:val="24"/>
        </w:rPr>
        <w:t>Права и задължения на Местната инициативна група</w:t>
      </w:r>
    </w:p>
    <w:p w14:paraId="1B2D32FB" w14:textId="77777777" w:rsidR="00F57300" w:rsidRPr="00BC67BA" w:rsidRDefault="00F57300" w:rsidP="00F57300">
      <w:pPr>
        <w:spacing w:after="60" w:line="240" w:lineRule="auto"/>
        <w:jc w:val="center"/>
        <w:rPr>
          <w:rFonts w:ascii="Times New Roman" w:hAnsi="Times New Roman"/>
          <w:b/>
          <w:sz w:val="24"/>
          <w:szCs w:val="24"/>
        </w:rPr>
      </w:pPr>
    </w:p>
    <w:p w14:paraId="300995EF" w14:textId="77777777" w:rsidR="00F57300" w:rsidRPr="00BC67BA" w:rsidRDefault="00F57300" w:rsidP="00F57300">
      <w:pPr>
        <w:tabs>
          <w:tab w:val="num" w:pos="0"/>
        </w:tabs>
        <w:spacing w:after="60" w:line="240" w:lineRule="auto"/>
        <w:jc w:val="both"/>
        <w:rPr>
          <w:rFonts w:ascii="Times New Roman" w:hAnsi="Times New Roman"/>
          <w:sz w:val="24"/>
          <w:szCs w:val="24"/>
        </w:rPr>
      </w:pPr>
      <w:r w:rsidRPr="00BC67BA">
        <w:rPr>
          <w:rFonts w:ascii="Times New Roman" w:hAnsi="Times New Roman"/>
          <w:b/>
          <w:sz w:val="24"/>
          <w:szCs w:val="24"/>
        </w:rPr>
        <w:t>Чл. 36.</w:t>
      </w:r>
      <w:r w:rsidRPr="00BC67BA">
        <w:rPr>
          <w:rFonts w:ascii="Times New Roman" w:hAnsi="Times New Roman"/>
          <w:sz w:val="24"/>
          <w:szCs w:val="24"/>
        </w:rPr>
        <w:t xml:space="preserve"> Местната инициативна група се задължава</w:t>
      </w:r>
      <w:r w:rsidR="00B42134" w:rsidRPr="00BC67BA">
        <w:rPr>
          <w:rFonts w:ascii="Times New Roman" w:hAnsi="Times New Roman"/>
          <w:sz w:val="24"/>
          <w:szCs w:val="24"/>
        </w:rPr>
        <w:t xml:space="preserve"> да</w:t>
      </w:r>
      <w:r w:rsidRPr="00BC67BA">
        <w:rPr>
          <w:rFonts w:ascii="Times New Roman" w:hAnsi="Times New Roman"/>
          <w:sz w:val="24"/>
          <w:szCs w:val="24"/>
        </w:rPr>
        <w:t>:</w:t>
      </w:r>
    </w:p>
    <w:p w14:paraId="7AC9C7FD" w14:textId="77777777" w:rsidR="00F57300" w:rsidRPr="00BC67BA" w:rsidRDefault="00F57300" w:rsidP="00F57300">
      <w:pPr>
        <w:tabs>
          <w:tab w:val="num" w:pos="0"/>
        </w:tabs>
        <w:spacing w:after="60" w:line="240" w:lineRule="auto"/>
        <w:jc w:val="both"/>
        <w:rPr>
          <w:rFonts w:ascii="Times New Roman" w:hAnsi="Times New Roman"/>
          <w:sz w:val="24"/>
          <w:szCs w:val="24"/>
        </w:rPr>
      </w:pPr>
      <w:r w:rsidRPr="00BC67BA">
        <w:rPr>
          <w:rFonts w:ascii="Times New Roman" w:hAnsi="Times New Roman"/>
          <w:sz w:val="24"/>
          <w:szCs w:val="24"/>
        </w:rPr>
        <w:t xml:space="preserve">1. уведомява </w:t>
      </w:r>
      <w:r w:rsidR="005A3F4E" w:rsidRPr="00BC67BA">
        <w:rPr>
          <w:rFonts w:ascii="Times New Roman" w:hAnsi="Times New Roman"/>
          <w:sz w:val="24"/>
          <w:szCs w:val="24"/>
        </w:rPr>
        <w:t>б</w:t>
      </w:r>
      <w:r w:rsidRPr="00BC67BA">
        <w:rPr>
          <w:rFonts w:ascii="Times New Roman" w:hAnsi="Times New Roman"/>
          <w:sz w:val="24"/>
          <w:szCs w:val="24"/>
        </w:rPr>
        <w:t xml:space="preserve">енефициента за датите на извършване на планираните проверки на място най-малко </w:t>
      </w:r>
      <w:r w:rsidR="00B42134" w:rsidRPr="00BC67BA">
        <w:rPr>
          <w:rFonts w:ascii="Times New Roman" w:hAnsi="Times New Roman"/>
          <w:sz w:val="24"/>
          <w:szCs w:val="24"/>
        </w:rPr>
        <w:t>5 работни дни</w:t>
      </w:r>
      <w:r w:rsidRPr="00BC67BA">
        <w:rPr>
          <w:rFonts w:ascii="Times New Roman" w:hAnsi="Times New Roman"/>
          <w:sz w:val="24"/>
          <w:szCs w:val="24"/>
        </w:rPr>
        <w:t xml:space="preserve"> преди датата на проверката;</w:t>
      </w:r>
    </w:p>
    <w:p w14:paraId="2A0A30C5" w14:textId="77777777" w:rsidR="00F57300" w:rsidRPr="00BC67BA" w:rsidRDefault="00F57300" w:rsidP="00F57300">
      <w:pPr>
        <w:tabs>
          <w:tab w:val="left" w:pos="567"/>
        </w:tabs>
        <w:spacing w:after="60" w:line="240" w:lineRule="auto"/>
        <w:jc w:val="both"/>
        <w:rPr>
          <w:rFonts w:ascii="Times New Roman" w:hAnsi="Times New Roman"/>
          <w:sz w:val="24"/>
          <w:szCs w:val="24"/>
        </w:rPr>
      </w:pPr>
      <w:r w:rsidRPr="00BC67BA">
        <w:rPr>
          <w:rFonts w:ascii="Times New Roman" w:hAnsi="Times New Roman"/>
          <w:sz w:val="24"/>
          <w:szCs w:val="24"/>
        </w:rPr>
        <w:t>2. спазва разпоредбите на АДБФП и указанията на Управляващия орган на ОПОС 2014 – 2020 г.</w:t>
      </w:r>
    </w:p>
    <w:p w14:paraId="63FDB2C8" w14:textId="546BF61B" w:rsidR="007B6FE6" w:rsidRPr="00BC67BA" w:rsidRDefault="007B6FE6" w:rsidP="00F57300">
      <w:pPr>
        <w:tabs>
          <w:tab w:val="left" w:pos="567"/>
        </w:tabs>
        <w:spacing w:after="60" w:line="240" w:lineRule="auto"/>
        <w:jc w:val="both"/>
        <w:rPr>
          <w:rFonts w:ascii="Times New Roman" w:hAnsi="Times New Roman"/>
          <w:sz w:val="24"/>
          <w:szCs w:val="24"/>
        </w:rPr>
      </w:pPr>
      <w:r w:rsidRPr="00BC67BA">
        <w:rPr>
          <w:rFonts w:ascii="Times New Roman" w:hAnsi="Times New Roman"/>
          <w:sz w:val="24"/>
          <w:szCs w:val="24"/>
        </w:rPr>
        <w:t xml:space="preserve">3. уведомява Управляващия орган при </w:t>
      </w:r>
      <w:r w:rsidR="00D60B78" w:rsidRPr="00BC67BA">
        <w:rPr>
          <w:rFonts w:ascii="Times New Roman" w:hAnsi="Times New Roman"/>
          <w:sz w:val="24"/>
          <w:szCs w:val="24"/>
        </w:rPr>
        <w:t>съмнение и/или наличие на нередности и измами във връзка с изпълнението на АДБФП.</w:t>
      </w:r>
    </w:p>
    <w:p w14:paraId="16C08BDC" w14:textId="77777777" w:rsidR="00F57300" w:rsidRPr="00BC67BA" w:rsidRDefault="00F57300" w:rsidP="00F57300">
      <w:pPr>
        <w:tabs>
          <w:tab w:val="num" w:pos="0"/>
          <w:tab w:val="num" w:pos="1080"/>
        </w:tabs>
        <w:spacing w:after="60" w:line="240" w:lineRule="auto"/>
        <w:jc w:val="both"/>
        <w:rPr>
          <w:rFonts w:ascii="Times New Roman" w:hAnsi="Times New Roman"/>
          <w:color w:val="000000"/>
          <w:sz w:val="24"/>
          <w:szCs w:val="24"/>
        </w:rPr>
      </w:pPr>
      <w:r w:rsidRPr="00BC67BA">
        <w:rPr>
          <w:rFonts w:ascii="Times New Roman" w:hAnsi="Times New Roman"/>
          <w:b/>
          <w:sz w:val="24"/>
          <w:szCs w:val="24"/>
        </w:rPr>
        <w:t>Чл. 37. (1)</w:t>
      </w:r>
      <w:r w:rsidRPr="00BC67BA">
        <w:rPr>
          <w:rFonts w:ascii="Times New Roman" w:hAnsi="Times New Roman"/>
          <w:sz w:val="24"/>
          <w:szCs w:val="24"/>
        </w:rPr>
        <w:t xml:space="preserve"> </w:t>
      </w:r>
      <w:r w:rsidRPr="00BC67BA">
        <w:rPr>
          <w:rFonts w:ascii="Times New Roman" w:hAnsi="Times New Roman"/>
          <w:color w:val="000000"/>
          <w:sz w:val="24"/>
          <w:szCs w:val="24"/>
        </w:rPr>
        <w:t>Местната инициативна група има право</w:t>
      </w:r>
      <w:r w:rsidR="00B42134" w:rsidRPr="00BC67BA">
        <w:rPr>
          <w:rFonts w:ascii="Times New Roman" w:hAnsi="Times New Roman"/>
          <w:color w:val="000000"/>
          <w:sz w:val="24"/>
          <w:szCs w:val="24"/>
        </w:rPr>
        <w:t xml:space="preserve"> да</w:t>
      </w:r>
      <w:r w:rsidRPr="00BC67BA">
        <w:rPr>
          <w:rFonts w:ascii="Times New Roman" w:hAnsi="Times New Roman"/>
          <w:color w:val="000000"/>
          <w:sz w:val="24"/>
          <w:szCs w:val="24"/>
        </w:rPr>
        <w:t>:</w:t>
      </w:r>
    </w:p>
    <w:p w14:paraId="73C22B4B" w14:textId="77777777" w:rsidR="00F57300" w:rsidRPr="00BC67BA" w:rsidRDefault="00F57300" w:rsidP="00F57300">
      <w:pPr>
        <w:tabs>
          <w:tab w:val="num" w:pos="0"/>
          <w:tab w:val="num" w:pos="1080"/>
        </w:tabs>
        <w:spacing w:after="60" w:line="240" w:lineRule="auto"/>
        <w:jc w:val="both"/>
        <w:rPr>
          <w:rFonts w:ascii="Times New Roman" w:hAnsi="Times New Roman"/>
          <w:color w:val="000000"/>
          <w:sz w:val="24"/>
          <w:szCs w:val="24"/>
        </w:rPr>
      </w:pPr>
      <w:r w:rsidRPr="00BC67BA">
        <w:rPr>
          <w:rFonts w:ascii="Times New Roman" w:hAnsi="Times New Roman"/>
          <w:b/>
          <w:color w:val="000000"/>
          <w:sz w:val="24"/>
          <w:szCs w:val="24"/>
        </w:rPr>
        <w:t>1.</w:t>
      </w:r>
      <w:r w:rsidRPr="00BC67BA">
        <w:rPr>
          <w:rFonts w:ascii="Times New Roman" w:hAnsi="Times New Roman"/>
          <w:color w:val="000000"/>
          <w:sz w:val="24"/>
          <w:szCs w:val="24"/>
        </w:rPr>
        <w:t xml:space="preserve"> изисква информация от </w:t>
      </w:r>
      <w:r w:rsidR="005A3F4E" w:rsidRPr="00BC67BA">
        <w:rPr>
          <w:rFonts w:ascii="Times New Roman" w:hAnsi="Times New Roman"/>
          <w:color w:val="000000"/>
          <w:sz w:val="24"/>
          <w:szCs w:val="24"/>
        </w:rPr>
        <w:t>б</w:t>
      </w:r>
      <w:r w:rsidRPr="00BC67BA">
        <w:rPr>
          <w:rFonts w:ascii="Times New Roman" w:hAnsi="Times New Roman"/>
          <w:color w:val="000000"/>
          <w:sz w:val="24"/>
          <w:szCs w:val="24"/>
        </w:rPr>
        <w:t>енефициентите във връзка с изпълнението на проектите в рамките на стратегия за ВОМР</w:t>
      </w:r>
      <w:r w:rsidR="00B42134" w:rsidRPr="00BC67BA">
        <w:rPr>
          <w:rFonts w:ascii="Times New Roman" w:hAnsi="Times New Roman"/>
          <w:color w:val="000000"/>
          <w:sz w:val="24"/>
          <w:szCs w:val="24"/>
        </w:rPr>
        <w:t>,</w:t>
      </w:r>
      <w:r w:rsidRPr="00BC67BA">
        <w:rPr>
          <w:rFonts w:ascii="Times New Roman" w:hAnsi="Times New Roman"/>
          <w:color w:val="000000"/>
          <w:sz w:val="24"/>
          <w:szCs w:val="24"/>
        </w:rPr>
        <w:t xml:space="preserve"> единствено за целите на мониторинга;</w:t>
      </w:r>
    </w:p>
    <w:p w14:paraId="7B03DB2C" w14:textId="77777777" w:rsidR="00F57300" w:rsidRPr="00BC67BA" w:rsidRDefault="00F57300" w:rsidP="00F57300">
      <w:pPr>
        <w:tabs>
          <w:tab w:val="num" w:pos="0"/>
          <w:tab w:val="num" w:pos="1080"/>
        </w:tabs>
        <w:spacing w:after="60" w:line="240" w:lineRule="auto"/>
        <w:jc w:val="both"/>
        <w:rPr>
          <w:rFonts w:ascii="Times New Roman" w:hAnsi="Times New Roman"/>
          <w:color w:val="000000"/>
          <w:sz w:val="24"/>
          <w:szCs w:val="24"/>
        </w:rPr>
      </w:pPr>
      <w:r w:rsidRPr="00BC67BA">
        <w:rPr>
          <w:rFonts w:ascii="Times New Roman" w:hAnsi="Times New Roman"/>
          <w:b/>
          <w:color w:val="000000"/>
          <w:sz w:val="24"/>
          <w:szCs w:val="24"/>
        </w:rPr>
        <w:t>2.</w:t>
      </w:r>
      <w:r w:rsidRPr="00BC67BA">
        <w:rPr>
          <w:rFonts w:ascii="Times New Roman" w:hAnsi="Times New Roman"/>
          <w:color w:val="000000"/>
          <w:sz w:val="24"/>
          <w:szCs w:val="24"/>
        </w:rPr>
        <w:t xml:space="preserve"> </w:t>
      </w:r>
      <w:r w:rsidR="005A3F4E" w:rsidRPr="00BC67BA">
        <w:rPr>
          <w:rFonts w:ascii="Times New Roman" w:hAnsi="Times New Roman"/>
          <w:color w:val="000000"/>
          <w:sz w:val="24"/>
          <w:szCs w:val="24"/>
        </w:rPr>
        <w:t>извършва проверки на място на б</w:t>
      </w:r>
      <w:r w:rsidRPr="00BC67BA">
        <w:rPr>
          <w:rFonts w:ascii="Times New Roman" w:hAnsi="Times New Roman"/>
          <w:color w:val="000000"/>
          <w:sz w:val="24"/>
          <w:szCs w:val="24"/>
        </w:rPr>
        <w:t>енефициента съвместно с Управляващия орган на ОПОС 2014 – 2020 г. или самостоятелно след предоставено от последния писмено съгласие</w:t>
      </w:r>
      <w:r w:rsidR="00015C4F" w:rsidRPr="00BC67BA">
        <w:rPr>
          <w:rFonts w:ascii="Times New Roman" w:hAnsi="Times New Roman"/>
          <w:color w:val="000000"/>
          <w:sz w:val="24"/>
          <w:szCs w:val="24"/>
        </w:rPr>
        <w:t xml:space="preserve"> </w:t>
      </w:r>
      <w:r w:rsidR="00DD23ED" w:rsidRPr="00BC67BA">
        <w:rPr>
          <w:rFonts w:ascii="Times New Roman" w:hAnsi="Times New Roman"/>
          <w:color w:val="000000"/>
          <w:sz w:val="24"/>
          <w:szCs w:val="24"/>
        </w:rPr>
        <w:t xml:space="preserve">ведно </w:t>
      </w:r>
      <w:r w:rsidR="00015C4F" w:rsidRPr="00BC67BA">
        <w:rPr>
          <w:rFonts w:ascii="Times New Roman" w:hAnsi="Times New Roman"/>
          <w:color w:val="000000"/>
          <w:sz w:val="24"/>
          <w:szCs w:val="24"/>
        </w:rPr>
        <w:t>с определени параметри за извършване на проверката</w:t>
      </w:r>
      <w:r w:rsidRPr="00BC67BA">
        <w:rPr>
          <w:rFonts w:ascii="Times New Roman" w:hAnsi="Times New Roman"/>
          <w:color w:val="000000"/>
          <w:sz w:val="24"/>
          <w:szCs w:val="24"/>
        </w:rPr>
        <w:t>;</w:t>
      </w:r>
    </w:p>
    <w:p w14:paraId="5DFC1BCC" w14:textId="77777777" w:rsidR="00F57300" w:rsidRPr="00BC67BA" w:rsidRDefault="00F57300" w:rsidP="00F57300">
      <w:pPr>
        <w:tabs>
          <w:tab w:val="num" w:pos="0"/>
          <w:tab w:val="num" w:pos="1080"/>
        </w:tabs>
        <w:spacing w:after="60" w:line="240" w:lineRule="auto"/>
        <w:jc w:val="both"/>
        <w:rPr>
          <w:rFonts w:ascii="Times New Roman" w:hAnsi="Times New Roman"/>
          <w:sz w:val="24"/>
          <w:szCs w:val="24"/>
        </w:rPr>
      </w:pPr>
      <w:r w:rsidRPr="00BC67BA">
        <w:rPr>
          <w:rFonts w:ascii="Times New Roman" w:hAnsi="Times New Roman"/>
          <w:b/>
          <w:color w:val="000000"/>
          <w:sz w:val="24"/>
          <w:szCs w:val="24"/>
        </w:rPr>
        <w:t>3.</w:t>
      </w:r>
      <w:r w:rsidRPr="00BC67BA">
        <w:rPr>
          <w:rFonts w:ascii="Times New Roman" w:hAnsi="Times New Roman"/>
          <w:color w:val="000000"/>
          <w:sz w:val="24"/>
          <w:szCs w:val="24"/>
        </w:rPr>
        <w:t xml:space="preserve"> </w:t>
      </w:r>
      <w:r w:rsidRPr="00BC67BA">
        <w:rPr>
          <w:rFonts w:ascii="Times New Roman" w:hAnsi="Times New Roman"/>
          <w:sz w:val="24"/>
          <w:szCs w:val="24"/>
        </w:rPr>
        <w:t xml:space="preserve">проверява изпълнението от страна на </w:t>
      </w:r>
      <w:r w:rsidR="00EF41B4" w:rsidRPr="00BC67BA">
        <w:rPr>
          <w:rFonts w:ascii="Times New Roman" w:hAnsi="Times New Roman"/>
          <w:sz w:val="24"/>
          <w:szCs w:val="24"/>
        </w:rPr>
        <w:t>б</w:t>
      </w:r>
      <w:r w:rsidRPr="00BC67BA">
        <w:rPr>
          <w:rFonts w:ascii="Times New Roman" w:hAnsi="Times New Roman"/>
          <w:sz w:val="24"/>
          <w:szCs w:val="24"/>
        </w:rPr>
        <w:t>енефициента на мерките и указанията, съдържащи се в доклади от проверки</w:t>
      </w:r>
      <w:r w:rsidR="00DD23ED" w:rsidRPr="00BC67BA">
        <w:rPr>
          <w:rFonts w:ascii="Times New Roman" w:hAnsi="Times New Roman"/>
          <w:sz w:val="24"/>
          <w:szCs w:val="24"/>
        </w:rPr>
        <w:t>те</w:t>
      </w:r>
      <w:r w:rsidRPr="00BC67BA">
        <w:rPr>
          <w:rFonts w:ascii="Times New Roman" w:hAnsi="Times New Roman"/>
          <w:sz w:val="24"/>
          <w:szCs w:val="24"/>
        </w:rPr>
        <w:t xml:space="preserve"> на място и в одитни доклади съвместно с Управляващия орган на ОПОС 2014 – 2020 г. или самостоятелно след предоставено от последния писмено съгласие;</w:t>
      </w:r>
    </w:p>
    <w:p w14:paraId="2BC341D8" w14:textId="77777777" w:rsidR="00F57300" w:rsidRPr="00BC67BA" w:rsidRDefault="00F57300" w:rsidP="00F57300">
      <w:pPr>
        <w:tabs>
          <w:tab w:val="num" w:pos="0"/>
          <w:tab w:val="num" w:pos="1080"/>
        </w:tabs>
        <w:spacing w:after="60" w:line="240" w:lineRule="auto"/>
        <w:jc w:val="both"/>
        <w:rPr>
          <w:rFonts w:ascii="Times New Roman" w:hAnsi="Times New Roman"/>
          <w:color w:val="000000"/>
          <w:sz w:val="24"/>
          <w:szCs w:val="24"/>
        </w:rPr>
      </w:pPr>
      <w:r w:rsidRPr="00BC67BA">
        <w:rPr>
          <w:rFonts w:ascii="Times New Roman" w:hAnsi="Times New Roman"/>
          <w:b/>
          <w:sz w:val="24"/>
          <w:szCs w:val="24"/>
        </w:rPr>
        <w:t>4.</w:t>
      </w:r>
      <w:r w:rsidRPr="00BC67BA">
        <w:rPr>
          <w:rFonts w:ascii="Times New Roman" w:hAnsi="Times New Roman"/>
          <w:sz w:val="24"/>
          <w:szCs w:val="24"/>
        </w:rPr>
        <w:t xml:space="preserve"> бъде уведомяван от </w:t>
      </w:r>
      <w:r w:rsidR="00EF41B4" w:rsidRPr="00BC67BA">
        <w:rPr>
          <w:rFonts w:ascii="Times New Roman" w:hAnsi="Times New Roman"/>
          <w:sz w:val="24"/>
          <w:szCs w:val="24"/>
        </w:rPr>
        <w:t>б</w:t>
      </w:r>
      <w:r w:rsidRPr="00BC67BA">
        <w:rPr>
          <w:rFonts w:ascii="Times New Roman" w:hAnsi="Times New Roman"/>
          <w:sz w:val="24"/>
          <w:szCs w:val="24"/>
        </w:rPr>
        <w:t>енефициентите за: координатите на екипа за организация и управление по проект, както и за настъпили изменения в тях; обстоятелства, които биха могли да попречат или да забавят изпълнението на АДБФП; одобрено от Управляващия орган удължаване на срока за изпълнение на дейностите;</w:t>
      </w:r>
    </w:p>
    <w:p w14:paraId="7CC1C20C" w14:textId="77777777" w:rsidR="00F57300" w:rsidRPr="00BC67BA" w:rsidRDefault="00F57300" w:rsidP="00F57300">
      <w:pPr>
        <w:spacing w:after="60" w:line="240" w:lineRule="auto"/>
        <w:jc w:val="both"/>
        <w:rPr>
          <w:rFonts w:ascii="Times New Roman" w:hAnsi="Times New Roman"/>
          <w:sz w:val="24"/>
          <w:szCs w:val="24"/>
        </w:rPr>
      </w:pPr>
      <w:r w:rsidRPr="00BC67BA">
        <w:rPr>
          <w:rFonts w:ascii="Times New Roman" w:hAnsi="Times New Roman"/>
          <w:b/>
          <w:sz w:val="24"/>
          <w:szCs w:val="24"/>
        </w:rPr>
        <w:t>5.</w:t>
      </w:r>
      <w:r w:rsidRPr="00BC67BA">
        <w:rPr>
          <w:rFonts w:ascii="Times New Roman" w:hAnsi="Times New Roman"/>
          <w:sz w:val="24"/>
          <w:szCs w:val="24"/>
        </w:rPr>
        <w:t xml:space="preserve"> публикува наименованието и адреса на </w:t>
      </w:r>
      <w:r w:rsidR="00EF41B4" w:rsidRPr="00BC67BA">
        <w:rPr>
          <w:rFonts w:ascii="Times New Roman" w:hAnsi="Times New Roman"/>
          <w:sz w:val="24"/>
          <w:szCs w:val="24"/>
        </w:rPr>
        <w:t>б</w:t>
      </w:r>
      <w:r w:rsidRPr="00BC67BA">
        <w:rPr>
          <w:rFonts w:ascii="Times New Roman" w:hAnsi="Times New Roman"/>
          <w:sz w:val="24"/>
          <w:szCs w:val="24"/>
        </w:rPr>
        <w:t>енефициента, наименованието на проекта и размера на предоставена</w:t>
      </w:r>
      <w:r w:rsidR="002A3C78" w:rsidRPr="00BC67BA">
        <w:rPr>
          <w:rFonts w:ascii="Times New Roman" w:hAnsi="Times New Roman"/>
          <w:sz w:val="24"/>
          <w:szCs w:val="24"/>
        </w:rPr>
        <w:t>та безвъзмездна финансова помощ;</w:t>
      </w:r>
    </w:p>
    <w:p w14:paraId="303E4A9C" w14:textId="77777777" w:rsidR="00DD23ED" w:rsidRPr="00BC67BA" w:rsidRDefault="00DD23ED" w:rsidP="00DD23ED">
      <w:pPr>
        <w:spacing w:after="60" w:line="240" w:lineRule="auto"/>
        <w:jc w:val="both"/>
        <w:rPr>
          <w:rFonts w:ascii="Times New Roman" w:hAnsi="Times New Roman"/>
          <w:sz w:val="24"/>
          <w:szCs w:val="24"/>
        </w:rPr>
      </w:pPr>
      <w:r w:rsidRPr="00BC67BA">
        <w:rPr>
          <w:rFonts w:ascii="Times New Roman" w:hAnsi="Times New Roman"/>
          <w:b/>
          <w:sz w:val="24"/>
          <w:szCs w:val="24"/>
        </w:rPr>
        <w:t>(2)</w:t>
      </w:r>
      <w:r w:rsidRPr="00BC67BA">
        <w:rPr>
          <w:rFonts w:ascii="Times New Roman" w:hAnsi="Times New Roman"/>
          <w:sz w:val="24"/>
          <w:szCs w:val="24"/>
        </w:rPr>
        <w:t xml:space="preserve"> Във връзка с изпълнението на задачите по ал.1, т. 1, МИГ има право да изисква от </w:t>
      </w:r>
      <w:r w:rsidR="00EF41B4" w:rsidRPr="00BC67BA">
        <w:rPr>
          <w:rFonts w:ascii="Times New Roman" w:hAnsi="Times New Roman"/>
          <w:sz w:val="24"/>
          <w:szCs w:val="24"/>
        </w:rPr>
        <w:t>б</w:t>
      </w:r>
      <w:r w:rsidRPr="00BC67BA">
        <w:rPr>
          <w:rFonts w:ascii="Times New Roman" w:hAnsi="Times New Roman"/>
          <w:sz w:val="24"/>
          <w:szCs w:val="24"/>
        </w:rPr>
        <w:t xml:space="preserve">енефициентите информация и да провежда дейности по </w:t>
      </w:r>
      <w:r w:rsidR="00EF41B4" w:rsidRPr="00BC67BA">
        <w:rPr>
          <w:rFonts w:ascii="Times New Roman" w:hAnsi="Times New Roman"/>
          <w:sz w:val="24"/>
          <w:szCs w:val="24"/>
        </w:rPr>
        <w:t>мониторинг на изпълнението на СВОМР</w:t>
      </w:r>
      <w:r w:rsidRPr="00BC67BA">
        <w:rPr>
          <w:rFonts w:ascii="Times New Roman" w:hAnsi="Times New Roman"/>
          <w:sz w:val="24"/>
          <w:szCs w:val="24"/>
        </w:rPr>
        <w:t>, като предоставя:</w:t>
      </w:r>
    </w:p>
    <w:p w14:paraId="60C10D13" w14:textId="77777777" w:rsidR="00DD23ED" w:rsidRPr="00BC67BA" w:rsidRDefault="00DD23ED" w:rsidP="00DD23ED">
      <w:pPr>
        <w:spacing w:after="60" w:line="240" w:lineRule="auto"/>
        <w:jc w:val="both"/>
        <w:rPr>
          <w:rFonts w:ascii="Times New Roman" w:hAnsi="Times New Roman"/>
          <w:sz w:val="24"/>
          <w:szCs w:val="24"/>
        </w:rPr>
      </w:pPr>
      <w:r w:rsidRPr="00BC67BA">
        <w:rPr>
          <w:rFonts w:ascii="Times New Roman" w:hAnsi="Times New Roman"/>
          <w:b/>
          <w:sz w:val="24"/>
          <w:szCs w:val="24"/>
        </w:rPr>
        <w:t>1.</w:t>
      </w:r>
      <w:r w:rsidRPr="00BC67BA">
        <w:rPr>
          <w:rFonts w:ascii="Times New Roman" w:hAnsi="Times New Roman"/>
          <w:sz w:val="24"/>
          <w:szCs w:val="24"/>
        </w:rPr>
        <w:t xml:space="preserve"> годишен доклад за отчитане изпълнението на стратегията за ВОМР на УО на ОПОС 2014 – 2020 г. – в срок до 15 февруари на следващата календарна година;</w:t>
      </w:r>
    </w:p>
    <w:p w14:paraId="691F79E7" w14:textId="77777777" w:rsidR="00DD23ED" w:rsidRPr="00BC67BA" w:rsidRDefault="00DD23ED" w:rsidP="00DD23ED">
      <w:pPr>
        <w:spacing w:after="60" w:line="240" w:lineRule="auto"/>
        <w:jc w:val="both"/>
        <w:rPr>
          <w:rFonts w:ascii="Times New Roman" w:hAnsi="Times New Roman"/>
          <w:sz w:val="24"/>
          <w:szCs w:val="24"/>
        </w:rPr>
      </w:pPr>
      <w:r w:rsidRPr="00BC67BA">
        <w:rPr>
          <w:rFonts w:ascii="Times New Roman" w:hAnsi="Times New Roman"/>
          <w:b/>
          <w:sz w:val="24"/>
          <w:szCs w:val="24"/>
        </w:rPr>
        <w:lastRenderedPageBreak/>
        <w:t>2.</w:t>
      </w:r>
      <w:r w:rsidRPr="00BC67BA">
        <w:rPr>
          <w:rFonts w:ascii="Times New Roman" w:hAnsi="Times New Roman"/>
          <w:sz w:val="24"/>
          <w:szCs w:val="24"/>
        </w:rPr>
        <w:t xml:space="preserve"> окончателен доклад за изпълнение на стратегията – в срок до 2 месеца от последното плащане от УО</w:t>
      </w:r>
      <w:r w:rsidR="00EF41B4" w:rsidRPr="00BC67BA">
        <w:rPr>
          <w:rFonts w:ascii="Times New Roman" w:hAnsi="Times New Roman"/>
          <w:sz w:val="24"/>
          <w:szCs w:val="24"/>
        </w:rPr>
        <w:t xml:space="preserve"> на</w:t>
      </w:r>
      <w:r w:rsidRPr="00BC67BA">
        <w:rPr>
          <w:rFonts w:ascii="Times New Roman" w:hAnsi="Times New Roman"/>
          <w:sz w:val="24"/>
          <w:szCs w:val="24"/>
        </w:rPr>
        <w:t xml:space="preserve"> ОПОС 2014 – 2020 г. към </w:t>
      </w:r>
      <w:r w:rsidR="00EF41B4" w:rsidRPr="00BC67BA">
        <w:rPr>
          <w:rFonts w:ascii="Times New Roman" w:hAnsi="Times New Roman"/>
          <w:sz w:val="24"/>
          <w:szCs w:val="24"/>
        </w:rPr>
        <w:t>б</w:t>
      </w:r>
      <w:r w:rsidRPr="00BC67BA">
        <w:rPr>
          <w:rFonts w:ascii="Times New Roman" w:hAnsi="Times New Roman"/>
          <w:sz w:val="24"/>
          <w:szCs w:val="24"/>
        </w:rPr>
        <w:t>енефициент по проект към стратегията за ВОМР.</w:t>
      </w:r>
    </w:p>
    <w:p w14:paraId="77947140" w14:textId="77777777" w:rsidR="0069674C" w:rsidRPr="00BC67BA" w:rsidRDefault="0069674C" w:rsidP="0069674C">
      <w:pPr>
        <w:spacing w:after="60" w:line="240" w:lineRule="auto"/>
        <w:jc w:val="both"/>
        <w:rPr>
          <w:rFonts w:ascii="Times New Roman" w:hAnsi="Times New Roman"/>
          <w:sz w:val="24"/>
          <w:szCs w:val="24"/>
        </w:rPr>
      </w:pPr>
      <w:r w:rsidRPr="00BC67BA">
        <w:rPr>
          <w:rFonts w:ascii="Times New Roman" w:hAnsi="Times New Roman"/>
          <w:b/>
          <w:sz w:val="24"/>
          <w:szCs w:val="24"/>
        </w:rPr>
        <w:t>(3)</w:t>
      </w:r>
      <w:r w:rsidRPr="00BC67BA">
        <w:rPr>
          <w:rFonts w:ascii="Times New Roman" w:hAnsi="Times New Roman"/>
          <w:sz w:val="24"/>
          <w:szCs w:val="24"/>
        </w:rPr>
        <w:t xml:space="preserve"> При установяване на затруднения за изпълнение на проектите и целите на стратегията, МИГ писмено информират УО на ОПОС 2014 – 2020 г.  и предлагат мерки за преодоляването им.</w:t>
      </w:r>
    </w:p>
    <w:p w14:paraId="14C99864" w14:textId="77777777" w:rsidR="002A3C78" w:rsidRPr="00BC67BA" w:rsidRDefault="002A3C78" w:rsidP="002A3C78">
      <w:pPr>
        <w:spacing w:after="60" w:line="240" w:lineRule="auto"/>
        <w:jc w:val="both"/>
        <w:rPr>
          <w:rFonts w:ascii="Times New Roman" w:hAnsi="Times New Roman"/>
          <w:sz w:val="24"/>
          <w:szCs w:val="24"/>
        </w:rPr>
      </w:pPr>
      <w:r w:rsidRPr="00BC67BA">
        <w:rPr>
          <w:rFonts w:ascii="Times New Roman" w:hAnsi="Times New Roman"/>
          <w:b/>
          <w:sz w:val="24"/>
          <w:szCs w:val="24"/>
        </w:rPr>
        <w:t>(</w:t>
      </w:r>
      <w:r w:rsidR="0069674C" w:rsidRPr="00BC67BA">
        <w:rPr>
          <w:rFonts w:ascii="Times New Roman" w:hAnsi="Times New Roman"/>
          <w:b/>
          <w:sz w:val="24"/>
          <w:szCs w:val="24"/>
        </w:rPr>
        <w:t>4</w:t>
      </w:r>
      <w:r w:rsidRPr="00BC67BA">
        <w:rPr>
          <w:rFonts w:ascii="Times New Roman" w:hAnsi="Times New Roman"/>
          <w:b/>
          <w:sz w:val="24"/>
          <w:szCs w:val="24"/>
        </w:rPr>
        <w:t>)</w:t>
      </w:r>
      <w:r w:rsidRPr="00BC67BA">
        <w:rPr>
          <w:rFonts w:ascii="Times New Roman" w:hAnsi="Times New Roman"/>
          <w:sz w:val="24"/>
          <w:szCs w:val="24"/>
        </w:rPr>
        <w:t xml:space="preserve"> МИГ получава от </w:t>
      </w:r>
      <w:r w:rsidR="00EF41B4" w:rsidRPr="00BC67BA">
        <w:rPr>
          <w:rFonts w:ascii="Times New Roman" w:hAnsi="Times New Roman"/>
          <w:sz w:val="24"/>
          <w:szCs w:val="24"/>
        </w:rPr>
        <w:t>б</w:t>
      </w:r>
      <w:r w:rsidRPr="00BC67BA">
        <w:rPr>
          <w:rFonts w:ascii="Times New Roman" w:hAnsi="Times New Roman"/>
          <w:sz w:val="24"/>
          <w:szCs w:val="24"/>
        </w:rPr>
        <w:t>енефициента информация за наложени финансови корекции от Управляващия орган</w:t>
      </w:r>
      <w:r w:rsidR="0069674C" w:rsidRPr="00BC67BA">
        <w:rPr>
          <w:rFonts w:ascii="Times New Roman" w:hAnsi="Times New Roman"/>
          <w:sz w:val="24"/>
          <w:szCs w:val="24"/>
        </w:rPr>
        <w:t xml:space="preserve"> на ОПОС 2014-2020 г</w:t>
      </w:r>
      <w:r w:rsidRPr="00BC67BA">
        <w:rPr>
          <w:rFonts w:ascii="Times New Roman" w:hAnsi="Times New Roman"/>
          <w:sz w:val="24"/>
          <w:szCs w:val="24"/>
        </w:rPr>
        <w:t>.</w:t>
      </w:r>
    </w:p>
    <w:p w14:paraId="14E7FCC9" w14:textId="77777777" w:rsidR="002A3C78" w:rsidRPr="00BC67BA" w:rsidRDefault="002A3C78" w:rsidP="00F57300">
      <w:pPr>
        <w:spacing w:after="60" w:line="240" w:lineRule="auto"/>
        <w:jc w:val="both"/>
        <w:rPr>
          <w:rFonts w:ascii="Times New Roman" w:hAnsi="Times New Roman"/>
          <w:b/>
          <w:sz w:val="24"/>
          <w:szCs w:val="24"/>
        </w:rPr>
      </w:pPr>
    </w:p>
    <w:p w14:paraId="22D9774C" w14:textId="77777777" w:rsidR="0018467D" w:rsidRPr="00BC67BA" w:rsidRDefault="0018467D" w:rsidP="008040D9">
      <w:pPr>
        <w:spacing w:after="60" w:line="240" w:lineRule="auto"/>
        <w:rPr>
          <w:rFonts w:ascii="Times New Roman" w:eastAsia="Calibri" w:hAnsi="Times New Roman" w:cs="Times New Roman"/>
          <w:b/>
          <w:noProof/>
          <w:sz w:val="24"/>
          <w:szCs w:val="24"/>
        </w:rPr>
      </w:pPr>
    </w:p>
    <w:p w14:paraId="0BC27501" w14:textId="77777777" w:rsidR="0018467D" w:rsidRPr="005344E5" w:rsidRDefault="0018467D" w:rsidP="0018467D">
      <w:pPr>
        <w:spacing w:after="60" w:line="240" w:lineRule="auto"/>
        <w:jc w:val="center"/>
        <w:rPr>
          <w:rFonts w:ascii="Times New Roman" w:eastAsia="Calibri" w:hAnsi="Times New Roman" w:cs="Times New Roman"/>
          <w:b/>
          <w:noProof/>
          <w:sz w:val="24"/>
          <w:szCs w:val="24"/>
          <w:lang w:val="ru-RU"/>
        </w:rPr>
      </w:pPr>
      <w:r w:rsidRPr="00BC67BA">
        <w:rPr>
          <w:rFonts w:ascii="Times New Roman" w:eastAsia="Calibri" w:hAnsi="Times New Roman" w:cs="Times New Roman"/>
          <w:b/>
          <w:noProof/>
          <w:sz w:val="24"/>
          <w:szCs w:val="24"/>
        </w:rPr>
        <w:t>Раздел V</w:t>
      </w:r>
      <w:r w:rsidR="00DD37DA" w:rsidRPr="00BC67BA">
        <w:rPr>
          <w:rFonts w:ascii="Times New Roman" w:eastAsia="Calibri" w:hAnsi="Times New Roman" w:cs="Times New Roman"/>
          <w:b/>
          <w:noProof/>
          <w:sz w:val="24"/>
          <w:szCs w:val="24"/>
          <w:lang w:val="en-US"/>
        </w:rPr>
        <w:t>I</w:t>
      </w:r>
    </w:p>
    <w:p w14:paraId="3E0F6B66"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Проверки</w:t>
      </w:r>
    </w:p>
    <w:p w14:paraId="7097FF32"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12260486" w14:textId="77777777" w:rsidR="0018467D" w:rsidRPr="00BC67BA" w:rsidRDefault="0018467D" w:rsidP="0018467D">
      <w:pPr>
        <w:tabs>
          <w:tab w:val="num" w:pos="72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3</w:t>
      </w:r>
      <w:r w:rsidR="00F82AC6" w:rsidRPr="00BC67BA">
        <w:rPr>
          <w:rFonts w:ascii="Times New Roman" w:eastAsia="Calibri" w:hAnsi="Times New Roman" w:cs="Times New Roman"/>
          <w:b/>
          <w:noProof/>
          <w:sz w:val="24"/>
          <w:szCs w:val="24"/>
        </w:rPr>
        <w:t>7</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Изпълнението на проекта и резултатите от него се проверяват от Управляващия орган или определени от него лица, </w:t>
      </w:r>
      <w:r w:rsidR="008314C4" w:rsidRPr="00BC67BA">
        <w:rPr>
          <w:rFonts w:ascii="Times New Roman" w:eastAsia="Calibri" w:hAnsi="Times New Roman" w:cs="Times New Roman"/>
          <w:noProof/>
          <w:sz w:val="24"/>
          <w:szCs w:val="24"/>
        </w:rPr>
        <w:t xml:space="preserve">МИГ, </w:t>
      </w:r>
      <w:r w:rsidRPr="00BC67BA">
        <w:rPr>
          <w:rFonts w:ascii="Times New Roman" w:eastAsia="Calibri" w:hAnsi="Times New Roman" w:cs="Times New Roman"/>
          <w:noProof/>
          <w:sz w:val="24"/>
          <w:szCs w:val="24"/>
        </w:rPr>
        <w:t xml:space="preserve">Одитния или Сертифициращия орган,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оперативна програма „Околна среда 2014-2020 г.“ до изтичането на срока, определен по реда на чл. 140 от Регламент (ЕС) № 1303/2013 или до изтичането на срока по чл. 71 от Регламент (ЕС) № 1303/2013, който от двата срока изтича по-късно. </w:t>
      </w:r>
    </w:p>
    <w:p w14:paraId="578836C2"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Управляващият орган има право да извършва планирани и непланирани (извънредни) проверки на място, като </w:t>
      </w:r>
      <w:r w:rsidR="00762AB9" w:rsidRPr="00BC67BA">
        <w:rPr>
          <w:rFonts w:ascii="Times New Roman" w:eastAsia="Calibri" w:hAnsi="Times New Roman" w:cs="Times New Roman"/>
          <w:noProof/>
          <w:sz w:val="24"/>
          <w:szCs w:val="24"/>
        </w:rPr>
        <w:t>всеки проект подлежи най-малко на една планирана проверка на място</w:t>
      </w:r>
      <w:r w:rsidRPr="00BC67BA">
        <w:rPr>
          <w:rFonts w:ascii="Times New Roman" w:eastAsia="Calibri" w:hAnsi="Times New Roman" w:cs="Times New Roman"/>
          <w:noProof/>
          <w:sz w:val="24"/>
          <w:szCs w:val="24"/>
        </w:rPr>
        <w:t xml:space="preserve">. Проверки могат да бъдат правени от Управляващия орган както във връзка с постъпило искане за плащане, така и независимо от </w:t>
      </w:r>
      <w:r w:rsidR="00762AB9" w:rsidRPr="00BC67BA">
        <w:rPr>
          <w:rFonts w:ascii="Times New Roman" w:eastAsia="Calibri" w:hAnsi="Times New Roman" w:cs="Times New Roman"/>
          <w:noProof/>
          <w:sz w:val="24"/>
          <w:szCs w:val="24"/>
        </w:rPr>
        <w:t>него</w:t>
      </w:r>
      <w:r w:rsidRPr="00BC67BA">
        <w:rPr>
          <w:rFonts w:ascii="Times New Roman" w:eastAsia="Calibri" w:hAnsi="Times New Roman" w:cs="Times New Roman"/>
          <w:noProof/>
          <w:sz w:val="24"/>
          <w:szCs w:val="24"/>
        </w:rPr>
        <w:t>. Управляващия</w:t>
      </w:r>
      <w:r w:rsidR="00762AB9" w:rsidRPr="00BC67BA">
        <w:rPr>
          <w:rFonts w:ascii="Times New Roman" w:eastAsia="Calibri" w:hAnsi="Times New Roman" w:cs="Times New Roman"/>
          <w:noProof/>
          <w:sz w:val="24"/>
          <w:szCs w:val="24"/>
        </w:rPr>
        <w:t>т</w:t>
      </w:r>
      <w:r w:rsidRPr="00BC67BA">
        <w:rPr>
          <w:rFonts w:ascii="Times New Roman" w:eastAsia="Calibri" w:hAnsi="Times New Roman" w:cs="Times New Roman"/>
          <w:noProof/>
          <w:sz w:val="24"/>
          <w:szCs w:val="24"/>
        </w:rPr>
        <w:t xml:space="preserve"> орган </w:t>
      </w:r>
      <w:r w:rsidR="00762AB9" w:rsidRPr="00BC67BA">
        <w:rPr>
          <w:rFonts w:ascii="Times New Roman" w:eastAsia="Calibri" w:hAnsi="Times New Roman" w:cs="Times New Roman"/>
          <w:noProof/>
          <w:sz w:val="24"/>
          <w:szCs w:val="24"/>
        </w:rPr>
        <w:t xml:space="preserve">има право да извършва </w:t>
      </w:r>
      <w:r w:rsidRPr="00BC67BA">
        <w:rPr>
          <w:rFonts w:ascii="Times New Roman" w:eastAsia="Calibri" w:hAnsi="Times New Roman" w:cs="Times New Roman"/>
          <w:noProof/>
          <w:sz w:val="24"/>
          <w:szCs w:val="24"/>
        </w:rPr>
        <w:t xml:space="preserve">и </w:t>
      </w:r>
      <w:r w:rsidR="00762AB9" w:rsidRPr="00BC67BA">
        <w:rPr>
          <w:rFonts w:ascii="Times New Roman" w:eastAsia="Calibri" w:hAnsi="Times New Roman" w:cs="Times New Roman"/>
          <w:noProof/>
          <w:sz w:val="24"/>
          <w:szCs w:val="24"/>
        </w:rPr>
        <w:t xml:space="preserve">проверки </w:t>
      </w:r>
      <w:r w:rsidRPr="00BC67BA">
        <w:rPr>
          <w:rFonts w:ascii="Times New Roman" w:eastAsia="Calibri" w:hAnsi="Times New Roman" w:cs="Times New Roman"/>
          <w:noProof/>
          <w:sz w:val="24"/>
          <w:szCs w:val="24"/>
        </w:rPr>
        <w:t>за спазване на принципа за дълготрайност</w:t>
      </w:r>
      <w:r w:rsidR="00762AB9" w:rsidRPr="00BC67BA">
        <w:rPr>
          <w:rFonts w:ascii="Times New Roman" w:eastAsia="Calibri" w:hAnsi="Times New Roman" w:cs="Times New Roman"/>
          <w:noProof/>
          <w:sz w:val="24"/>
          <w:szCs w:val="24"/>
        </w:rPr>
        <w:t>,</w:t>
      </w:r>
      <w:r w:rsidRPr="00BC67BA">
        <w:rPr>
          <w:rFonts w:ascii="Times New Roman" w:eastAsia="Calibri" w:hAnsi="Times New Roman" w:cs="Times New Roman"/>
          <w:noProof/>
          <w:sz w:val="24"/>
          <w:szCs w:val="24"/>
        </w:rPr>
        <w:t xml:space="preserve"> съгласно изискванията на чл. 71 от Регламент (ЕС) № 1303/2013</w:t>
      </w:r>
    </w:p>
    <w:p w14:paraId="1FA9A584" w14:textId="3B25EB5F" w:rsidR="0018467D" w:rsidRPr="00BC67BA" w:rsidRDefault="00F82AC6" w:rsidP="0018467D">
      <w:pPr>
        <w:tabs>
          <w:tab w:val="left" w:pos="3155"/>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Чл. 38</w:t>
      </w:r>
      <w:r w:rsidR="0018467D" w:rsidRPr="00BC67BA">
        <w:rPr>
          <w:rFonts w:ascii="Times New Roman" w:eastAsia="Calibri" w:hAnsi="Times New Roman" w:cs="Times New Roman"/>
          <w:b/>
          <w:noProof/>
          <w:sz w:val="24"/>
          <w:szCs w:val="24"/>
        </w:rPr>
        <w:t>.</w:t>
      </w:r>
      <w:r w:rsidR="0018467D" w:rsidRPr="00BC67BA">
        <w:rPr>
          <w:rFonts w:ascii="Times New Roman" w:eastAsia="Calibri" w:hAnsi="Times New Roman" w:cs="Times New Roman"/>
          <w:noProof/>
          <w:sz w:val="24"/>
          <w:szCs w:val="24"/>
        </w:rPr>
        <w:t xml:space="preserve"> </w:t>
      </w:r>
      <w:r w:rsidR="0018467D" w:rsidRPr="00BC67BA">
        <w:rPr>
          <w:rFonts w:ascii="Times New Roman" w:eastAsia="Calibri" w:hAnsi="Times New Roman" w:cs="Times New Roman"/>
          <w:b/>
          <w:noProof/>
          <w:sz w:val="24"/>
          <w:szCs w:val="24"/>
        </w:rPr>
        <w:t>(1)</w:t>
      </w:r>
      <w:r w:rsidR="0018467D" w:rsidRPr="00BC67BA">
        <w:rPr>
          <w:rFonts w:ascii="Times New Roman" w:eastAsia="Calibri" w:hAnsi="Times New Roman" w:cs="Times New Roman"/>
          <w:noProof/>
          <w:sz w:val="24"/>
          <w:szCs w:val="24"/>
        </w:rPr>
        <w:t xml:space="preserve"> Управляващият орган уведомява </w:t>
      </w:r>
      <w:r w:rsidR="003633A4" w:rsidRPr="00BC67BA">
        <w:rPr>
          <w:rFonts w:ascii="Times New Roman" w:eastAsia="Calibri" w:hAnsi="Times New Roman" w:cs="Times New Roman"/>
          <w:noProof/>
          <w:sz w:val="24"/>
          <w:szCs w:val="24"/>
        </w:rPr>
        <w:t>б</w:t>
      </w:r>
      <w:r w:rsidR="0018467D" w:rsidRPr="00BC67BA">
        <w:rPr>
          <w:rFonts w:ascii="Times New Roman" w:eastAsia="Calibri" w:hAnsi="Times New Roman" w:cs="Times New Roman"/>
          <w:noProof/>
          <w:sz w:val="24"/>
          <w:szCs w:val="24"/>
        </w:rPr>
        <w:t xml:space="preserve">енефициента </w:t>
      </w:r>
      <w:r w:rsidR="007A1E46" w:rsidRPr="00BC67BA">
        <w:rPr>
          <w:rFonts w:ascii="Times New Roman" w:eastAsia="Calibri" w:hAnsi="Times New Roman" w:cs="Times New Roman"/>
          <w:noProof/>
          <w:sz w:val="24"/>
          <w:szCs w:val="24"/>
        </w:rPr>
        <w:t xml:space="preserve">и МИГ </w:t>
      </w:r>
      <w:r w:rsidR="0018467D" w:rsidRPr="00BC67BA">
        <w:rPr>
          <w:rFonts w:ascii="Times New Roman" w:eastAsia="Calibri" w:hAnsi="Times New Roman" w:cs="Times New Roman"/>
          <w:noProof/>
          <w:sz w:val="24"/>
          <w:szCs w:val="24"/>
        </w:rPr>
        <w:t>за план</w:t>
      </w:r>
      <w:r w:rsidR="003521F8" w:rsidRPr="00BC67BA">
        <w:rPr>
          <w:rFonts w:ascii="Times New Roman" w:eastAsia="Calibri" w:hAnsi="Times New Roman" w:cs="Times New Roman"/>
          <w:noProof/>
          <w:sz w:val="24"/>
          <w:szCs w:val="24"/>
        </w:rPr>
        <w:t xml:space="preserve">ираните проверки на място </w:t>
      </w:r>
      <w:r w:rsidR="0018467D" w:rsidRPr="00BC67BA">
        <w:rPr>
          <w:rFonts w:ascii="Times New Roman" w:eastAsia="Calibri" w:hAnsi="Times New Roman" w:cs="Times New Roman"/>
          <w:noProof/>
          <w:sz w:val="24"/>
          <w:szCs w:val="24"/>
        </w:rPr>
        <w:t>предварително</w:t>
      </w:r>
      <w:r w:rsidR="003633A4" w:rsidRPr="00BC67BA">
        <w:rPr>
          <w:rFonts w:ascii="Times New Roman" w:eastAsia="Calibri" w:hAnsi="Times New Roman" w:cs="Times New Roman"/>
          <w:noProof/>
          <w:sz w:val="24"/>
          <w:szCs w:val="24"/>
        </w:rPr>
        <w:t xml:space="preserve"> в разумен срок</w:t>
      </w:r>
      <w:r w:rsidR="0018467D" w:rsidRPr="00BC67BA">
        <w:rPr>
          <w:rFonts w:ascii="Times New Roman" w:eastAsia="Calibri" w:hAnsi="Times New Roman" w:cs="Times New Roman"/>
          <w:noProof/>
          <w:sz w:val="24"/>
          <w:szCs w:val="24"/>
        </w:rPr>
        <w:t xml:space="preserve">, като предоставя следната информация: период </w:t>
      </w:r>
      <w:r w:rsidR="0059629B" w:rsidRPr="00BC67BA">
        <w:rPr>
          <w:rFonts w:ascii="Times New Roman" w:eastAsia="Calibri" w:hAnsi="Times New Roman" w:cs="Times New Roman"/>
          <w:noProof/>
          <w:sz w:val="24"/>
          <w:szCs w:val="24"/>
        </w:rPr>
        <w:t xml:space="preserve">и обхват </w:t>
      </w:r>
      <w:r w:rsidR="0018467D" w:rsidRPr="00BC67BA">
        <w:rPr>
          <w:rFonts w:ascii="Times New Roman" w:eastAsia="Calibri" w:hAnsi="Times New Roman" w:cs="Times New Roman"/>
          <w:noProof/>
          <w:sz w:val="24"/>
          <w:szCs w:val="24"/>
        </w:rPr>
        <w:t xml:space="preserve">на проверката и при необходимост документация, която </w:t>
      </w:r>
      <w:r w:rsidR="000618F1" w:rsidRPr="00BC67BA">
        <w:rPr>
          <w:rFonts w:ascii="Times New Roman" w:eastAsia="Calibri" w:hAnsi="Times New Roman" w:cs="Times New Roman"/>
          <w:noProof/>
          <w:sz w:val="24"/>
          <w:szCs w:val="24"/>
        </w:rPr>
        <w:t>б</w:t>
      </w:r>
      <w:r w:rsidR="0018467D" w:rsidRPr="00BC67BA">
        <w:rPr>
          <w:rFonts w:ascii="Times New Roman" w:eastAsia="Calibri" w:hAnsi="Times New Roman" w:cs="Times New Roman"/>
          <w:noProof/>
          <w:sz w:val="24"/>
          <w:szCs w:val="24"/>
        </w:rPr>
        <w:t xml:space="preserve">енефициентът трябва да осигури и лица, които е необходимо да присъстват.  </w:t>
      </w:r>
    </w:p>
    <w:p w14:paraId="4A3F8827"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 xml:space="preserve">Управляващият орган не е длъжен да уведомява </w:t>
      </w:r>
      <w:r w:rsidR="000618F1"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за непланираните (извънредни) проверки на място. </w:t>
      </w:r>
    </w:p>
    <w:p w14:paraId="025719C9" w14:textId="77777777" w:rsidR="007A1E46" w:rsidRPr="00BC67BA" w:rsidRDefault="007A1E46"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(3) </w:t>
      </w:r>
      <w:r w:rsidRPr="00BC67BA">
        <w:rPr>
          <w:rFonts w:ascii="Times New Roman" w:eastAsia="Calibri" w:hAnsi="Times New Roman" w:cs="Times New Roman"/>
          <w:noProof/>
          <w:sz w:val="24"/>
          <w:szCs w:val="24"/>
        </w:rPr>
        <w:t xml:space="preserve">МИГ уведомяват Управляващия орган за възможността си за участие в проверката на място до 2 </w:t>
      </w:r>
      <w:r w:rsidR="001C613C" w:rsidRPr="00BC67BA">
        <w:rPr>
          <w:rFonts w:ascii="Times New Roman" w:eastAsia="Calibri" w:hAnsi="Times New Roman" w:cs="Times New Roman"/>
          <w:noProof/>
          <w:sz w:val="24"/>
          <w:szCs w:val="24"/>
        </w:rPr>
        <w:t xml:space="preserve">работни </w:t>
      </w:r>
      <w:r w:rsidRPr="00BC67BA">
        <w:rPr>
          <w:rFonts w:ascii="Times New Roman" w:eastAsia="Calibri" w:hAnsi="Times New Roman" w:cs="Times New Roman"/>
          <w:noProof/>
          <w:sz w:val="24"/>
          <w:szCs w:val="24"/>
        </w:rPr>
        <w:t xml:space="preserve">дни преди началната дата за провеждането </w:t>
      </w:r>
      <w:r w:rsidR="000618F1" w:rsidRPr="00BC67BA">
        <w:rPr>
          <w:rFonts w:ascii="Times New Roman" w:eastAsia="Calibri" w:hAnsi="Times New Roman" w:cs="Times New Roman"/>
          <w:noProof/>
          <w:sz w:val="24"/>
          <w:szCs w:val="24"/>
        </w:rPr>
        <w:t>ѝ</w:t>
      </w:r>
      <w:r w:rsidRPr="00BC67BA">
        <w:rPr>
          <w:rFonts w:ascii="Times New Roman" w:eastAsia="Calibri" w:hAnsi="Times New Roman" w:cs="Times New Roman"/>
          <w:noProof/>
          <w:sz w:val="24"/>
          <w:szCs w:val="24"/>
        </w:rPr>
        <w:t>.</w:t>
      </w:r>
    </w:p>
    <w:p w14:paraId="6284F0C9" w14:textId="77777777" w:rsidR="006F6B15" w:rsidRPr="00BC67BA" w:rsidRDefault="006F6B15" w:rsidP="006F6B15">
      <w:pPr>
        <w:tabs>
          <w:tab w:val="num" w:pos="0"/>
        </w:tabs>
        <w:spacing w:after="60" w:line="240" w:lineRule="auto"/>
        <w:jc w:val="both"/>
        <w:rPr>
          <w:rFonts w:ascii="Times New Roman" w:hAnsi="Times New Roman"/>
          <w:sz w:val="24"/>
          <w:szCs w:val="24"/>
        </w:rPr>
      </w:pPr>
      <w:r w:rsidRPr="00BC67BA">
        <w:rPr>
          <w:rFonts w:ascii="Times New Roman" w:hAnsi="Times New Roman"/>
          <w:b/>
          <w:sz w:val="24"/>
          <w:szCs w:val="24"/>
        </w:rPr>
        <w:t>(</w:t>
      </w:r>
      <w:r w:rsidR="00797C9B" w:rsidRPr="00BC67BA">
        <w:rPr>
          <w:rFonts w:ascii="Times New Roman" w:hAnsi="Times New Roman"/>
          <w:b/>
          <w:sz w:val="24"/>
          <w:szCs w:val="24"/>
        </w:rPr>
        <w:t>4</w:t>
      </w:r>
      <w:r w:rsidRPr="00BC67BA">
        <w:rPr>
          <w:rFonts w:ascii="Times New Roman" w:hAnsi="Times New Roman"/>
          <w:b/>
          <w:sz w:val="24"/>
          <w:szCs w:val="24"/>
        </w:rPr>
        <w:t>)</w:t>
      </w:r>
      <w:r w:rsidRPr="00BC67BA">
        <w:rPr>
          <w:rFonts w:ascii="Times New Roman" w:hAnsi="Times New Roman"/>
          <w:sz w:val="24"/>
          <w:szCs w:val="24"/>
        </w:rPr>
        <w:t xml:space="preserve"> Управляващият орган може да </w:t>
      </w:r>
      <w:proofErr w:type="spellStart"/>
      <w:r w:rsidRPr="00BC67BA">
        <w:rPr>
          <w:rFonts w:ascii="Times New Roman" w:hAnsi="Times New Roman"/>
          <w:sz w:val="24"/>
          <w:szCs w:val="24"/>
        </w:rPr>
        <w:t>оправомощи</w:t>
      </w:r>
      <w:proofErr w:type="spellEnd"/>
      <w:r w:rsidRPr="00BC67BA">
        <w:rPr>
          <w:rFonts w:ascii="Times New Roman" w:hAnsi="Times New Roman"/>
          <w:sz w:val="24"/>
          <w:szCs w:val="24"/>
        </w:rPr>
        <w:t xml:space="preserve"> МИГ да извършват самостоятелни проверки на място</w:t>
      </w:r>
      <w:r w:rsidR="00797C9B" w:rsidRPr="00BC67BA">
        <w:rPr>
          <w:rFonts w:ascii="Times New Roman" w:hAnsi="Times New Roman"/>
          <w:sz w:val="24"/>
          <w:szCs w:val="24"/>
        </w:rPr>
        <w:t>,</w:t>
      </w:r>
      <w:r w:rsidR="00802E9D" w:rsidRPr="00BC67BA">
        <w:rPr>
          <w:rFonts w:ascii="Times New Roman" w:hAnsi="Times New Roman"/>
          <w:sz w:val="24"/>
          <w:szCs w:val="24"/>
        </w:rPr>
        <w:t xml:space="preserve"> като посочва какви параметри при изпълнението на проектите ще могат да се проверяват</w:t>
      </w:r>
      <w:r w:rsidRPr="00BC67BA">
        <w:rPr>
          <w:rFonts w:ascii="Times New Roman" w:hAnsi="Times New Roman"/>
          <w:sz w:val="24"/>
          <w:szCs w:val="24"/>
        </w:rPr>
        <w:t xml:space="preserve">. </w:t>
      </w:r>
    </w:p>
    <w:p w14:paraId="211634C7" w14:textId="77777777" w:rsidR="006F6B15" w:rsidRPr="00BC67BA" w:rsidRDefault="00BA4786" w:rsidP="006F6B15">
      <w:pPr>
        <w:tabs>
          <w:tab w:val="num" w:pos="0"/>
        </w:tabs>
        <w:spacing w:after="60" w:line="240" w:lineRule="auto"/>
        <w:jc w:val="both"/>
        <w:rPr>
          <w:rFonts w:ascii="Times New Roman" w:hAnsi="Times New Roman"/>
          <w:sz w:val="24"/>
          <w:szCs w:val="24"/>
        </w:rPr>
      </w:pPr>
      <w:r w:rsidRPr="00BC67BA">
        <w:rPr>
          <w:rFonts w:ascii="Times New Roman" w:hAnsi="Times New Roman"/>
          <w:b/>
          <w:sz w:val="24"/>
          <w:szCs w:val="24"/>
        </w:rPr>
        <w:t>(</w:t>
      </w:r>
      <w:r w:rsidR="00797C9B" w:rsidRPr="00BC67BA">
        <w:rPr>
          <w:rFonts w:ascii="Times New Roman" w:hAnsi="Times New Roman"/>
          <w:b/>
          <w:sz w:val="24"/>
          <w:szCs w:val="24"/>
        </w:rPr>
        <w:t>5</w:t>
      </w:r>
      <w:r w:rsidR="006F6B15" w:rsidRPr="00BC67BA">
        <w:rPr>
          <w:rFonts w:ascii="Times New Roman" w:hAnsi="Times New Roman"/>
          <w:b/>
          <w:sz w:val="24"/>
          <w:szCs w:val="24"/>
        </w:rPr>
        <w:t>)</w:t>
      </w:r>
      <w:r w:rsidR="006F6B15" w:rsidRPr="00BC67BA">
        <w:rPr>
          <w:rFonts w:ascii="Times New Roman" w:hAnsi="Times New Roman"/>
          <w:sz w:val="24"/>
          <w:szCs w:val="24"/>
        </w:rPr>
        <w:t xml:space="preserve"> След проверката по ал. </w:t>
      </w:r>
      <w:r w:rsidR="00881926" w:rsidRPr="00BC67BA">
        <w:rPr>
          <w:rFonts w:ascii="Times New Roman" w:hAnsi="Times New Roman"/>
          <w:sz w:val="24"/>
          <w:szCs w:val="24"/>
        </w:rPr>
        <w:t>4</w:t>
      </w:r>
      <w:r w:rsidR="00797C9B" w:rsidRPr="00BC67BA">
        <w:rPr>
          <w:rFonts w:ascii="Times New Roman" w:hAnsi="Times New Roman"/>
          <w:sz w:val="24"/>
          <w:szCs w:val="24"/>
        </w:rPr>
        <w:t>,</w:t>
      </w:r>
      <w:r w:rsidR="006F6B15" w:rsidRPr="00BC67BA">
        <w:rPr>
          <w:rFonts w:ascii="Times New Roman" w:hAnsi="Times New Roman"/>
          <w:sz w:val="24"/>
          <w:szCs w:val="24"/>
        </w:rPr>
        <w:t xml:space="preserve"> МИГ изготвя доклад, който се изпраща </w:t>
      </w:r>
      <w:r w:rsidR="00797C9B" w:rsidRPr="00BC67BA">
        <w:rPr>
          <w:rFonts w:ascii="Times New Roman" w:hAnsi="Times New Roman"/>
          <w:sz w:val="24"/>
          <w:szCs w:val="24"/>
        </w:rPr>
        <w:t xml:space="preserve">в рамките на 3 работни дни по електронен път </w:t>
      </w:r>
      <w:r w:rsidR="006F6B15" w:rsidRPr="00BC67BA">
        <w:rPr>
          <w:rFonts w:ascii="Times New Roman" w:hAnsi="Times New Roman"/>
          <w:sz w:val="24"/>
          <w:szCs w:val="24"/>
        </w:rPr>
        <w:t xml:space="preserve">на Управляващия орган за одобрение. </w:t>
      </w:r>
      <w:r w:rsidR="00797C9B" w:rsidRPr="00BC67BA">
        <w:rPr>
          <w:rFonts w:ascii="Times New Roman" w:hAnsi="Times New Roman"/>
          <w:sz w:val="24"/>
          <w:szCs w:val="24"/>
        </w:rPr>
        <w:t xml:space="preserve">След одобрение на предоставения от МИГ доклад, Управляващият орган въвежда в ИСУН 2020 информация за извършената проверка, направените констатации и препоръки. </w:t>
      </w:r>
      <w:r w:rsidR="006F6B15" w:rsidRPr="00BC67BA">
        <w:rPr>
          <w:rFonts w:ascii="Times New Roman" w:hAnsi="Times New Roman"/>
          <w:sz w:val="24"/>
          <w:szCs w:val="24"/>
        </w:rPr>
        <w:t>В случай че докладът съдържа препоръки, Ръководителя</w:t>
      </w:r>
      <w:r w:rsidR="00A47761" w:rsidRPr="00BC67BA">
        <w:rPr>
          <w:rFonts w:ascii="Times New Roman" w:hAnsi="Times New Roman"/>
          <w:sz w:val="24"/>
          <w:szCs w:val="24"/>
        </w:rPr>
        <w:t>т</w:t>
      </w:r>
      <w:r w:rsidR="006F6B15" w:rsidRPr="00BC67BA">
        <w:rPr>
          <w:rFonts w:ascii="Times New Roman" w:hAnsi="Times New Roman"/>
          <w:sz w:val="24"/>
          <w:szCs w:val="24"/>
        </w:rPr>
        <w:t xml:space="preserve"> на Управляващия орган на ОПОС 2014-2020 г. определя срок, в който </w:t>
      </w:r>
      <w:r w:rsidR="000618F1" w:rsidRPr="00BC67BA">
        <w:rPr>
          <w:rFonts w:ascii="Times New Roman" w:hAnsi="Times New Roman"/>
          <w:sz w:val="24"/>
          <w:szCs w:val="24"/>
        </w:rPr>
        <w:t>б</w:t>
      </w:r>
      <w:r w:rsidR="006F6B15" w:rsidRPr="00BC67BA">
        <w:rPr>
          <w:rFonts w:ascii="Times New Roman" w:hAnsi="Times New Roman"/>
          <w:sz w:val="24"/>
          <w:szCs w:val="24"/>
        </w:rPr>
        <w:t>енефициентът да ги отстрани.</w:t>
      </w:r>
    </w:p>
    <w:p w14:paraId="6BF37408" w14:textId="77777777" w:rsidR="006F6B15" w:rsidRPr="00BC67BA" w:rsidRDefault="006F6B15" w:rsidP="006F6B15">
      <w:pPr>
        <w:tabs>
          <w:tab w:val="num" w:pos="0"/>
        </w:tabs>
        <w:spacing w:after="60" w:line="240" w:lineRule="auto"/>
        <w:jc w:val="both"/>
        <w:rPr>
          <w:rFonts w:ascii="Times New Roman" w:hAnsi="Times New Roman"/>
          <w:b/>
          <w:sz w:val="24"/>
          <w:szCs w:val="24"/>
        </w:rPr>
      </w:pPr>
      <w:r w:rsidRPr="00BC67BA">
        <w:rPr>
          <w:rFonts w:ascii="Times New Roman" w:hAnsi="Times New Roman"/>
          <w:b/>
          <w:sz w:val="24"/>
          <w:szCs w:val="24"/>
        </w:rPr>
        <w:lastRenderedPageBreak/>
        <w:t>(6)</w:t>
      </w:r>
      <w:r w:rsidRPr="00BC67BA">
        <w:rPr>
          <w:rFonts w:ascii="Times New Roman" w:hAnsi="Times New Roman"/>
          <w:sz w:val="24"/>
          <w:szCs w:val="24"/>
        </w:rPr>
        <w:t xml:space="preserve"> </w:t>
      </w:r>
      <w:r w:rsidR="004E0991" w:rsidRPr="00BC67BA">
        <w:rPr>
          <w:rFonts w:ascii="Times New Roman" w:hAnsi="Times New Roman"/>
          <w:sz w:val="24"/>
          <w:szCs w:val="24"/>
        </w:rPr>
        <w:t>МИГ</w:t>
      </w:r>
      <w:r w:rsidRPr="00BC67BA">
        <w:rPr>
          <w:rFonts w:ascii="Times New Roman" w:hAnsi="Times New Roman"/>
          <w:sz w:val="24"/>
          <w:szCs w:val="24"/>
        </w:rPr>
        <w:t xml:space="preserve"> не е д</w:t>
      </w:r>
      <w:r w:rsidR="00E0104D" w:rsidRPr="00BC67BA">
        <w:rPr>
          <w:rFonts w:ascii="Times New Roman" w:hAnsi="Times New Roman"/>
          <w:sz w:val="24"/>
          <w:szCs w:val="24"/>
        </w:rPr>
        <w:t xml:space="preserve">лъжен да уведомява </w:t>
      </w:r>
      <w:r w:rsidR="001B69B0" w:rsidRPr="00BC67BA">
        <w:rPr>
          <w:rFonts w:ascii="Times New Roman" w:hAnsi="Times New Roman"/>
          <w:sz w:val="24"/>
          <w:szCs w:val="24"/>
        </w:rPr>
        <w:t>б</w:t>
      </w:r>
      <w:r w:rsidR="00E0104D" w:rsidRPr="00BC67BA">
        <w:rPr>
          <w:rFonts w:ascii="Times New Roman" w:hAnsi="Times New Roman"/>
          <w:sz w:val="24"/>
          <w:szCs w:val="24"/>
        </w:rPr>
        <w:t xml:space="preserve">енефициента за </w:t>
      </w:r>
      <w:r w:rsidRPr="00BC67BA">
        <w:rPr>
          <w:rFonts w:ascii="Times New Roman" w:hAnsi="Times New Roman"/>
          <w:sz w:val="24"/>
          <w:szCs w:val="24"/>
        </w:rPr>
        <w:t>непланираните (извънредни) проверки на място</w:t>
      </w:r>
      <w:r w:rsidR="00E0104D" w:rsidRPr="00BC67BA">
        <w:rPr>
          <w:rFonts w:ascii="Times New Roman" w:hAnsi="Times New Roman"/>
          <w:sz w:val="24"/>
          <w:szCs w:val="24"/>
        </w:rPr>
        <w:t>, ако е оправомощен от Управляващия орган да извършва такива</w:t>
      </w:r>
      <w:r w:rsidRPr="00BC67BA">
        <w:rPr>
          <w:rFonts w:ascii="Times New Roman" w:hAnsi="Times New Roman"/>
          <w:sz w:val="24"/>
          <w:szCs w:val="24"/>
        </w:rPr>
        <w:t>.</w:t>
      </w:r>
    </w:p>
    <w:p w14:paraId="75B74A85" w14:textId="77777777" w:rsidR="006F6B15" w:rsidRPr="00BC67BA" w:rsidRDefault="006F6B15" w:rsidP="0018467D">
      <w:pPr>
        <w:tabs>
          <w:tab w:val="num" w:pos="0"/>
        </w:tabs>
        <w:spacing w:after="60" w:line="240" w:lineRule="auto"/>
        <w:jc w:val="both"/>
        <w:rPr>
          <w:rFonts w:ascii="Times New Roman" w:eastAsia="Calibri" w:hAnsi="Times New Roman" w:cs="Times New Roman"/>
          <w:noProof/>
          <w:sz w:val="24"/>
          <w:szCs w:val="24"/>
        </w:rPr>
      </w:pPr>
    </w:p>
    <w:p w14:paraId="13B2B4A6"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3</w:t>
      </w:r>
      <w:r w:rsidR="00F82AC6" w:rsidRPr="00BC67BA">
        <w:rPr>
          <w:rFonts w:ascii="Times New Roman" w:eastAsia="Calibri" w:hAnsi="Times New Roman" w:cs="Times New Roman"/>
          <w:b/>
          <w:noProof/>
          <w:sz w:val="24"/>
          <w:szCs w:val="24"/>
        </w:rPr>
        <w:t>9</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По време на проверките </w:t>
      </w:r>
      <w:r w:rsidR="001B69B0"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енефициентът е длъжен:</w:t>
      </w:r>
    </w:p>
    <w:p w14:paraId="49C9002C" w14:textId="77777777" w:rsidR="0018467D" w:rsidRPr="00BC67BA" w:rsidRDefault="0018467D" w:rsidP="0018467D">
      <w:pPr>
        <w:numPr>
          <w:ilvl w:val="0"/>
          <w:numId w:val="35"/>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 определи един или няколко служители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F1876D8" w14:textId="77777777" w:rsidR="0018467D" w:rsidRPr="00BC67BA" w:rsidRDefault="0018467D" w:rsidP="0018467D">
      <w:pPr>
        <w:numPr>
          <w:ilvl w:val="0"/>
          <w:numId w:val="35"/>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осигури достъп до финансовата, техническа, счетоводна и всякаква друга документация, бази данни и/или системи, отнасящи се до проекта, в това число документация, свързана с капацитета на </w:t>
      </w:r>
      <w:r w:rsidR="001B69B0"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да управлява и изпълнява 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p>
    <w:p w14:paraId="289414A9" w14:textId="77777777" w:rsidR="0018467D" w:rsidRPr="00BC67BA" w:rsidRDefault="0018467D" w:rsidP="0018467D">
      <w:pPr>
        <w:numPr>
          <w:ilvl w:val="0"/>
          <w:numId w:val="35"/>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предостави на проверяващите лица свободен достъп до обектите, реализиращи се/реализирани в резултат на проекта; </w:t>
      </w:r>
    </w:p>
    <w:p w14:paraId="53E96937" w14:textId="77777777" w:rsidR="0018467D" w:rsidRPr="00BC67BA" w:rsidRDefault="0018467D" w:rsidP="0018467D">
      <w:pPr>
        <w:numPr>
          <w:ilvl w:val="0"/>
          <w:numId w:val="35"/>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осигури достъп до документацията, която се държи и/или съхранява от изпълнителите, подизпълнителите и </w:t>
      </w:r>
      <w:r w:rsidR="001B69B0" w:rsidRPr="00BC67BA">
        <w:rPr>
          <w:rFonts w:ascii="Times New Roman" w:eastAsia="Calibri" w:hAnsi="Times New Roman" w:cs="Times New Roman"/>
          <w:noProof/>
          <w:sz w:val="24"/>
          <w:szCs w:val="24"/>
        </w:rPr>
        <w:t>п</w:t>
      </w:r>
      <w:r w:rsidRPr="00BC67BA">
        <w:rPr>
          <w:rFonts w:ascii="Times New Roman" w:eastAsia="Calibri" w:hAnsi="Times New Roman" w:cs="Times New Roman"/>
          <w:noProof/>
          <w:sz w:val="24"/>
          <w:szCs w:val="24"/>
        </w:rPr>
        <w:t>артньорите/</w:t>
      </w:r>
      <w:r w:rsidR="001B69B0" w:rsidRPr="00BC67BA">
        <w:rPr>
          <w:rFonts w:ascii="Times New Roman" w:eastAsia="Calibri" w:hAnsi="Times New Roman" w:cs="Times New Roman"/>
          <w:noProof/>
          <w:sz w:val="24"/>
          <w:szCs w:val="24"/>
        </w:rPr>
        <w:t>а</w:t>
      </w:r>
      <w:r w:rsidRPr="00BC67BA">
        <w:rPr>
          <w:rFonts w:ascii="Times New Roman" w:eastAsia="Calibri" w:hAnsi="Times New Roman" w:cs="Times New Roman"/>
          <w:noProof/>
          <w:sz w:val="24"/>
          <w:szCs w:val="24"/>
        </w:rPr>
        <w:t>социираните партньори;</w:t>
      </w:r>
    </w:p>
    <w:p w14:paraId="3C764A4F" w14:textId="77777777" w:rsidR="0018467D" w:rsidRPr="00BC67BA" w:rsidRDefault="0018467D" w:rsidP="0018467D">
      <w:pPr>
        <w:numPr>
          <w:ilvl w:val="0"/>
          <w:numId w:val="35"/>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да оказва пълно съдействие на проверяващите лица, включително при вземането на проби, извършването на замервания и/или набирането на снимков материал. </w:t>
      </w:r>
    </w:p>
    <w:p w14:paraId="210D7EAF"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w:t>
      </w:r>
      <w:r w:rsidR="00F82AC6" w:rsidRPr="00BC67BA">
        <w:rPr>
          <w:rFonts w:ascii="Times New Roman" w:eastAsia="Calibri" w:hAnsi="Times New Roman" w:cs="Times New Roman"/>
          <w:b/>
          <w:noProof/>
          <w:sz w:val="24"/>
          <w:szCs w:val="24"/>
        </w:rPr>
        <w:t>40</w:t>
      </w:r>
      <w:r w:rsidRPr="00BC67BA">
        <w:rPr>
          <w:rFonts w:ascii="Times New Roman" w:eastAsia="Calibri" w:hAnsi="Times New Roman" w:cs="Times New Roman"/>
          <w:b/>
          <w:noProof/>
          <w:sz w:val="24"/>
          <w:szCs w:val="24"/>
        </w:rPr>
        <w:t>. (1)</w:t>
      </w:r>
      <w:r w:rsidRPr="00BC67BA">
        <w:rPr>
          <w:rFonts w:ascii="Times New Roman" w:eastAsia="Calibri" w:hAnsi="Times New Roman" w:cs="Times New Roman"/>
          <w:noProof/>
          <w:sz w:val="24"/>
          <w:szCs w:val="24"/>
        </w:rPr>
        <w:t xml:space="preserve"> </w:t>
      </w:r>
      <w:r w:rsidR="001B69B0" w:rsidRPr="00BC67BA">
        <w:rPr>
          <w:rFonts w:ascii="Times New Roman" w:eastAsia="Calibri" w:hAnsi="Times New Roman" w:cs="Times New Roman"/>
          <w:noProof/>
          <w:sz w:val="24"/>
          <w:szCs w:val="24"/>
        </w:rPr>
        <w:t>За всяка проверка на място Управляващият орган изготвя доклад, който се изпраща на бенефициента на хартиен носител или по факс и чрез ИСУН 2020. В случай че докладът съдържа препоръки, Ръководителя на Управляващия орган на ОПОС 2014-2020 г. определя срок, в който бенефициентът да ги отстрани.</w:t>
      </w:r>
    </w:p>
    <w:p w14:paraId="1DC1CC14"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2EBEE033" w14:textId="77777777" w:rsidR="0018467D" w:rsidRPr="00BC67BA" w:rsidRDefault="0018467D" w:rsidP="0018467D">
      <w:pPr>
        <w:tabs>
          <w:tab w:val="num" w:pos="0"/>
        </w:tabs>
        <w:spacing w:after="60" w:line="240" w:lineRule="auto"/>
        <w:jc w:val="center"/>
        <w:rPr>
          <w:rFonts w:ascii="Times New Roman" w:eastAsia="Calibri" w:hAnsi="Times New Roman" w:cs="Times New Roman"/>
          <w:b/>
          <w:noProof/>
          <w:sz w:val="24"/>
          <w:szCs w:val="24"/>
        </w:rPr>
      </w:pPr>
    </w:p>
    <w:p w14:paraId="6BABE28F" w14:textId="77777777" w:rsidR="0018467D" w:rsidRPr="00BC67BA" w:rsidRDefault="0018467D" w:rsidP="0018467D">
      <w:pPr>
        <w:tabs>
          <w:tab w:val="num" w:pos="0"/>
        </w:tabs>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Глава трета</w:t>
      </w:r>
    </w:p>
    <w:p w14:paraId="3C1F8694"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ПОДЛЕЖАЩИ НА ВЪЗСТАНОВЯВАНЕ</w:t>
      </w:r>
      <w:r w:rsidRPr="00BC67BA" w:rsidDel="002B0863">
        <w:rPr>
          <w:rFonts w:ascii="Times New Roman" w:eastAsia="Calibri" w:hAnsi="Times New Roman" w:cs="Times New Roman"/>
          <w:b/>
          <w:noProof/>
          <w:sz w:val="24"/>
          <w:szCs w:val="24"/>
        </w:rPr>
        <w:t xml:space="preserve"> </w:t>
      </w:r>
      <w:r w:rsidRPr="00BC67BA">
        <w:rPr>
          <w:rFonts w:ascii="Times New Roman" w:eastAsia="Calibri" w:hAnsi="Times New Roman" w:cs="Times New Roman"/>
          <w:b/>
          <w:noProof/>
          <w:sz w:val="24"/>
          <w:szCs w:val="24"/>
        </w:rPr>
        <w:t>РАЗХОДИ</w:t>
      </w:r>
    </w:p>
    <w:p w14:paraId="207AB4B5"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w:t>
      </w:r>
    </w:p>
    <w:p w14:paraId="1E734E89"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Допустими разходи</w:t>
      </w:r>
    </w:p>
    <w:p w14:paraId="48989BE3"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21A11D32"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4</w:t>
      </w:r>
      <w:r w:rsidR="00F82AC6" w:rsidRPr="00BC67BA">
        <w:rPr>
          <w:rFonts w:ascii="Times New Roman" w:eastAsia="Calibri" w:hAnsi="Times New Roman" w:cs="Times New Roman"/>
          <w:b/>
          <w:noProof/>
          <w:sz w:val="24"/>
          <w:szCs w:val="24"/>
        </w:rPr>
        <w:t>1</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На възстановяване подлежат само направените от </w:t>
      </w:r>
      <w:r w:rsidR="0029210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допустими разходи. За допустими се считат разходите, които отговарят на изискванията за допустимост</w:t>
      </w:r>
      <w:r w:rsidR="0084484E" w:rsidRPr="00BC67BA">
        <w:rPr>
          <w:rFonts w:ascii="Times New Roman" w:eastAsia="Calibri" w:hAnsi="Times New Roman" w:cs="Times New Roman"/>
          <w:noProof/>
          <w:sz w:val="24"/>
          <w:szCs w:val="24"/>
        </w:rPr>
        <w:t>, уредени в действащото европейско и национално законодателство</w:t>
      </w:r>
      <w:r w:rsidRPr="00BC67BA">
        <w:rPr>
          <w:rFonts w:ascii="Times New Roman" w:eastAsia="Calibri" w:hAnsi="Times New Roman" w:cs="Times New Roman"/>
          <w:noProof/>
          <w:sz w:val="24"/>
          <w:szCs w:val="24"/>
        </w:rPr>
        <w:t>.</w:t>
      </w:r>
    </w:p>
    <w:p w14:paraId="3CE9D6D0"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Доколкото приложимото право не предвижда друго, разходите се считат за допустими, ако са налице едновременно следните условия:</w:t>
      </w:r>
    </w:p>
    <w:p w14:paraId="71E2C69F" w14:textId="77777777" w:rsidR="0018467D" w:rsidRPr="00BC67BA" w:rsidRDefault="0018467D" w:rsidP="0018467D">
      <w:pPr>
        <w:numPr>
          <w:ilvl w:val="0"/>
          <w:numId w:val="34"/>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разходите са за дейности, съответстващи на критериите за подбор на операции и се извършват от допустими бенефициенти съгласно оперативна програма „Околна среда 2014-2020 г.“;</w:t>
      </w:r>
    </w:p>
    <w:p w14:paraId="23EAB288" w14:textId="77777777" w:rsidR="0018467D" w:rsidRPr="00BC67BA" w:rsidRDefault="0018467D" w:rsidP="0018467D">
      <w:pPr>
        <w:numPr>
          <w:ilvl w:val="0"/>
          <w:numId w:val="34"/>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lastRenderedPageBreak/>
        <w:t xml:space="preserve">разходите попадат във включените </w:t>
      </w:r>
      <w:r w:rsidR="009E4D8C" w:rsidRPr="00BC67BA">
        <w:rPr>
          <w:rFonts w:ascii="Times New Roman" w:eastAsia="Calibri" w:hAnsi="Times New Roman" w:cs="Times New Roman"/>
          <w:noProof/>
          <w:sz w:val="24"/>
          <w:szCs w:val="24"/>
        </w:rPr>
        <w:t xml:space="preserve">в насоките </w:t>
      </w:r>
      <w:r w:rsidRPr="00BC67BA">
        <w:rPr>
          <w:rFonts w:ascii="Times New Roman" w:eastAsia="Calibri" w:hAnsi="Times New Roman" w:cs="Times New Roman"/>
          <w:noProof/>
          <w:sz w:val="24"/>
          <w:szCs w:val="24"/>
        </w:rPr>
        <w:t>и в одобрения проект категории разходи;</w:t>
      </w:r>
    </w:p>
    <w:p w14:paraId="7DCFCD1D" w14:textId="77777777" w:rsidR="0018467D" w:rsidRPr="00BC67BA" w:rsidRDefault="0018467D" w:rsidP="0018467D">
      <w:pPr>
        <w:numPr>
          <w:ilvl w:val="0"/>
          <w:numId w:val="34"/>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разходите са за реално доставени продукти, извършени услуги и строителни дейности</w:t>
      </w:r>
      <w:r w:rsidR="00292105" w:rsidRPr="00BC67BA">
        <w:rPr>
          <w:rFonts w:ascii="Times New Roman" w:eastAsia="Calibri" w:hAnsi="Times New Roman" w:cs="Times New Roman"/>
          <w:noProof/>
          <w:sz w:val="24"/>
          <w:szCs w:val="24"/>
        </w:rPr>
        <w:t xml:space="preserve"> и крайният продукт функционира и се използва по предназначение, когато е приложимо</w:t>
      </w:r>
      <w:r w:rsidRPr="00BC67BA">
        <w:rPr>
          <w:rFonts w:ascii="Times New Roman" w:eastAsia="Calibri" w:hAnsi="Times New Roman" w:cs="Times New Roman"/>
          <w:noProof/>
          <w:sz w:val="24"/>
          <w:szCs w:val="24"/>
        </w:rPr>
        <w:t>;</w:t>
      </w:r>
    </w:p>
    <w:p w14:paraId="27FCDD34" w14:textId="77777777" w:rsidR="0018467D" w:rsidRPr="00BC67BA" w:rsidRDefault="0018467D" w:rsidP="0018467D">
      <w:pPr>
        <w:numPr>
          <w:ilvl w:val="0"/>
          <w:numId w:val="34"/>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разходите са извършени законосъобразно съгласно приложимото право на Европейския съюз и българското законодателство;</w:t>
      </w:r>
    </w:p>
    <w:p w14:paraId="2ABEDD8C" w14:textId="77777777" w:rsidR="0018467D" w:rsidRPr="00BC67BA" w:rsidRDefault="0018467D" w:rsidP="0018467D">
      <w:pPr>
        <w:numPr>
          <w:ilvl w:val="0"/>
          <w:numId w:val="34"/>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77460C89" w14:textId="77777777" w:rsidR="0018467D" w:rsidRPr="00BC67BA" w:rsidRDefault="0018467D" w:rsidP="0018467D">
      <w:pPr>
        <w:numPr>
          <w:ilvl w:val="0"/>
          <w:numId w:val="34"/>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са спазени изискванията за съхраняване на документите съгласно чл. 140 от Регламент (ЕС) № 1303/2013;</w:t>
      </w:r>
    </w:p>
    <w:p w14:paraId="555BEB50" w14:textId="77777777" w:rsidR="0018467D" w:rsidRPr="00BC67BA" w:rsidRDefault="0018467D" w:rsidP="0018467D">
      <w:pPr>
        <w:numPr>
          <w:ilvl w:val="0"/>
          <w:numId w:val="34"/>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разходите са съобразени с приложимите правила за предоставяне на държавни помощи, когато е приложимо.</w:t>
      </w:r>
    </w:p>
    <w:p w14:paraId="425F4C88"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(3) </w:t>
      </w:r>
      <w:r w:rsidRPr="00BC67BA">
        <w:rPr>
          <w:rFonts w:ascii="Times New Roman" w:eastAsia="Calibri" w:hAnsi="Times New Roman" w:cs="Times New Roman"/>
          <w:noProof/>
          <w:sz w:val="24"/>
          <w:szCs w:val="24"/>
        </w:rPr>
        <w:t xml:space="preserve">Не са допустими разходи за операции, които са физически завършени или изцяло осъществени преди подаването на формуляра за кандидатстване от </w:t>
      </w:r>
      <w:r w:rsidR="0029210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и към датата на сключването на АДБФП, независимо дали всички свързани плащания са извършени от него</w:t>
      </w:r>
      <w:r w:rsidR="00292105" w:rsidRPr="00BC67BA">
        <w:rPr>
          <w:rFonts w:ascii="Times New Roman" w:eastAsia="Calibri" w:hAnsi="Times New Roman" w:cs="Times New Roman"/>
          <w:noProof/>
          <w:sz w:val="24"/>
          <w:szCs w:val="24"/>
        </w:rPr>
        <w:t xml:space="preserve"> и/или от партньора</w:t>
      </w:r>
      <w:r w:rsidRPr="00BC67BA">
        <w:rPr>
          <w:rFonts w:ascii="Times New Roman" w:eastAsia="Calibri" w:hAnsi="Times New Roman" w:cs="Times New Roman"/>
          <w:noProof/>
          <w:sz w:val="24"/>
          <w:szCs w:val="24"/>
        </w:rPr>
        <w:t>.</w:t>
      </w:r>
    </w:p>
    <w:p w14:paraId="5D07C988"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(4) </w:t>
      </w:r>
      <w:r w:rsidRPr="00BC67BA">
        <w:rPr>
          <w:rFonts w:ascii="Times New Roman" w:eastAsia="Calibri" w:hAnsi="Times New Roman" w:cs="Times New Roman"/>
          <w:noProof/>
          <w:sz w:val="24"/>
          <w:szCs w:val="24"/>
        </w:rPr>
        <w:t xml:space="preserve">Недопустимите за финансиране разходи, които са одобрени и платени от </w:t>
      </w:r>
      <w:r w:rsidR="0029210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остават за сметка на </w:t>
      </w:r>
      <w:r w:rsidR="0029210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и не подлежат на възстановяване и финансиране чрез безвъзмездната финансова помощ.</w:t>
      </w:r>
    </w:p>
    <w:p w14:paraId="0ECB553B"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(5) </w:t>
      </w:r>
      <w:r w:rsidRPr="00BC67BA">
        <w:rPr>
          <w:rFonts w:ascii="Times New Roman" w:eastAsia="Calibri" w:hAnsi="Times New Roman" w:cs="Times New Roman"/>
          <w:noProof/>
          <w:sz w:val="24"/>
          <w:szCs w:val="24"/>
        </w:rPr>
        <w:t xml:space="preserve">Разходи, които биха могли да бъдат допустими за финансиране, но които не са извършени правомерно и не са верифицирани и/или сертифицирани от Управляващия орган и/или Сертифициращия орган, независимо че са били одобрени и платени от </w:t>
      </w:r>
      <w:r w:rsidR="0029210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остават за сметка на </w:t>
      </w:r>
      <w:r w:rsidR="0029210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и не подлежат на възстановяване и финансиране чрез безвъзмездната финансова помощ.</w:t>
      </w:r>
    </w:p>
    <w:p w14:paraId="29915E59"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(6) </w:t>
      </w:r>
      <w:r w:rsidRPr="00BC67BA">
        <w:rPr>
          <w:rFonts w:ascii="Times New Roman" w:eastAsia="Calibri" w:hAnsi="Times New Roman" w:cs="Times New Roman"/>
          <w:noProof/>
          <w:sz w:val="24"/>
          <w:szCs w:val="24"/>
        </w:rPr>
        <w:t xml:space="preserve">В случай че съгласно приложимото право, в </w:t>
      </w:r>
      <w:r w:rsidR="009E4D8C" w:rsidRPr="00BC67BA">
        <w:rPr>
          <w:rFonts w:ascii="Times New Roman" w:eastAsia="Calibri" w:hAnsi="Times New Roman" w:cs="Times New Roman"/>
          <w:noProof/>
          <w:sz w:val="24"/>
          <w:szCs w:val="24"/>
        </w:rPr>
        <w:t>насоките</w:t>
      </w:r>
      <w:r w:rsidRPr="00BC67BA">
        <w:rPr>
          <w:rFonts w:ascii="Times New Roman" w:eastAsia="Calibri" w:hAnsi="Times New Roman" w:cs="Times New Roman"/>
          <w:noProof/>
          <w:sz w:val="24"/>
          <w:szCs w:val="24"/>
        </w:rPr>
        <w:t xml:space="preserve"> за кандидатстване или в самия проект е определен максимален процент </w:t>
      </w:r>
      <w:r w:rsidR="009E4D8C" w:rsidRPr="00BC67BA">
        <w:rPr>
          <w:rFonts w:ascii="Times New Roman" w:eastAsia="Calibri" w:hAnsi="Times New Roman" w:cs="Times New Roman"/>
          <w:noProof/>
          <w:sz w:val="24"/>
          <w:szCs w:val="24"/>
        </w:rPr>
        <w:t xml:space="preserve">или стойност </w:t>
      </w:r>
      <w:r w:rsidRPr="00BC67BA">
        <w:rPr>
          <w:rFonts w:ascii="Times New Roman" w:eastAsia="Calibri" w:hAnsi="Times New Roman" w:cs="Times New Roman"/>
          <w:noProof/>
          <w:sz w:val="24"/>
          <w:szCs w:val="24"/>
        </w:rPr>
        <w:t xml:space="preserve">на определена категория разходи спрямо общия размер на безвъзмездната финансова помощ или по друг начин бъде определен максимален размер </w:t>
      </w:r>
      <w:r w:rsidR="009E4D8C" w:rsidRPr="00BC67BA">
        <w:rPr>
          <w:rFonts w:ascii="Times New Roman" w:eastAsia="Calibri" w:hAnsi="Times New Roman" w:cs="Times New Roman"/>
          <w:noProof/>
          <w:sz w:val="24"/>
          <w:szCs w:val="24"/>
        </w:rPr>
        <w:t xml:space="preserve">или стойност </w:t>
      </w:r>
      <w:r w:rsidRPr="00BC67BA">
        <w:rPr>
          <w:rFonts w:ascii="Times New Roman" w:eastAsia="Calibri" w:hAnsi="Times New Roman" w:cs="Times New Roman"/>
          <w:noProof/>
          <w:sz w:val="24"/>
          <w:szCs w:val="24"/>
        </w:rPr>
        <w:t>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w:t>
      </w:r>
      <w:r w:rsidR="009E4D8C" w:rsidRPr="00BC67BA">
        <w:rPr>
          <w:rFonts w:ascii="Times New Roman" w:eastAsia="Calibri" w:hAnsi="Times New Roman" w:cs="Times New Roman"/>
          <w:noProof/>
          <w:sz w:val="24"/>
          <w:szCs w:val="24"/>
        </w:rPr>
        <w:t xml:space="preserve"> или стойност</w:t>
      </w:r>
      <w:r w:rsidRPr="00BC67BA">
        <w:rPr>
          <w:rFonts w:ascii="Times New Roman" w:eastAsia="Calibri" w:hAnsi="Times New Roman" w:cs="Times New Roman"/>
          <w:noProof/>
          <w:sz w:val="24"/>
          <w:szCs w:val="24"/>
        </w:rPr>
        <w:t xml:space="preserve"> остават за сметка на </w:t>
      </w:r>
      <w:r w:rsidR="0029210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w:t>
      </w:r>
    </w:p>
    <w:p w14:paraId="48DD52B9"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(7)</w:t>
      </w:r>
      <w:r w:rsidRPr="00BC67BA">
        <w:rPr>
          <w:rFonts w:ascii="Times New Roman" w:eastAsia="Calibri" w:hAnsi="Times New Roman" w:cs="Times New Roman"/>
          <w:noProof/>
          <w:sz w:val="24"/>
          <w:szCs w:val="24"/>
        </w:rPr>
        <w:t xml:space="preserve"> Процентните ограничения </w:t>
      </w:r>
      <w:r w:rsidR="009E4D8C" w:rsidRPr="00BC67BA">
        <w:rPr>
          <w:rFonts w:ascii="Times New Roman" w:eastAsia="Calibri" w:hAnsi="Times New Roman" w:cs="Times New Roman"/>
          <w:noProof/>
          <w:sz w:val="24"/>
          <w:szCs w:val="24"/>
        </w:rPr>
        <w:t xml:space="preserve">по ал. 6 </w:t>
      </w:r>
      <w:r w:rsidRPr="00BC67BA">
        <w:rPr>
          <w:rFonts w:ascii="Times New Roman" w:eastAsia="Calibri" w:hAnsi="Times New Roman" w:cs="Times New Roman"/>
          <w:noProof/>
          <w:sz w:val="24"/>
          <w:szCs w:val="24"/>
        </w:rPr>
        <w:t>се прилагат както за определяне на размера на допустимите разходи за финансиране по бюджет на етап оценка, така и за определяне на размера на допустимите разходи за възстановяване при реално изпълнение на проект.</w:t>
      </w:r>
    </w:p>
    <w:p w14:paraId="6DBB6D9A" w14:textId="77777777" w:rsidR="0018467D" w:rsidRPr="00BC67BA" w:rsidRDefault="0018467D" w:rsidP="0018467D">
      <w:pPr>
        <w:spacing w:after="60" w:line="240" w:lineRule="auto"/>
        <w:rPr>
          <w:rFonts w:ascii="Times New Roman" w:eastAsia="Calibri" w:hAnsi="Times New Roman" w:cs="Times New Roman"/>
          <w:b/>
          <w:noProof/>
          <w:sz w:val="24"/>
          <w:szCs w:val="24"/>
        </w:rPr>
      </w:pPr>
    </w:p>
    <w:p w14:paraId="4A68AA73"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II</w:t>
      </w:r>
    </w:p>
    <w:p w14:paraId="2C5FE135"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lastRenderedPageBreak/>
        <w:t>Верифициране на разходи</w:t>
      </w:r>
    </w:p>
    <w:p w14:paraId="754F8983"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075B6FF0"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4</w:t>
      </w:r>
      <w:r w:rsidR="00F82AC6" w:rsidRPr="00BC67BA">
        <w:rPr>
          <w:rFonts w:ascii="Times New Roman" w:eastAsia="Calibri" w:hAnsi="Times New Roman" w:cs="Times New Roman"/>
          <w:b/>
          <w:noProof/>
          <w:sz w:val="24"/>
          <w:szCs w:val="24"/>
        </w:rPr>
        <w:t>2</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На верифициране подлежат само разходите, по отношение на които са спазени изискванията за допустимост.</w:t>
      </w:r>
    </w:p>
    <w:p w14:paraId="59E1FBB7"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Бенефициентът по АДБФП е отговорен за потвърждаване на разходите по проекта въз основа на фактури и/или счетоводни документи с еквивалентна доказателствена стойност съгласно приложимото законодателство, освен в случаите на отчитане на разходи чрез формите за предоставяне на финансова подкрепа по чл. 55, ал. 1, т. 2 – 4 от ЗУСЕСИФ.</w:t>
      </w:r>
    </w:p>
    <w:p w14:paraId="4D8277CB"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13A7832"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Преди плащане Бенефициентът на финансовата подкрепа, финансирана с безвъзмездна финансова помощ, извършва:</w:t>
      </w:r>
    </w:p>
    <w:p w14:paraId="5B21DAA6"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1.</w:t>
      </w:r>
      <w:r w:rsidRPr="00BC67BA">
        <w:rPr>
          <w:rFonts w:ascii="Times New Roman" w:eastAsia="Calibri" w:hAnsi="Times New Roman" w:cs="Times New Roman"/>
          <w:noProof/>
          <w:sz w:val="24"/>
          <w:szCs w:val="24"/>
        </w:rPr>
        <w:t xml:space="preserve"> проверка на документите, представени от изпълнителите по договори в рамките на проекта; </w:t>
      </w:r>
    </w:p>
    <w:p w14:paraId="3CCDECE5"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проверка за изпълнението на определените условия за плащане в АДБФП в случаите на отчитане чрез формите за предоставяне на финансова подкрепа по чл. 55, ал. 1, т. 2 – 4 от ЗУСЕСИФ.</w:t>
      </w:r>
    </w:p>
    <w:p w14:paraId="4305D7D2"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проверка на място за удостоверяване на изпълнението на заявените за плащане дейности, когато е приложимо.</w:t>
      </w:r>
    </w:p>
    <w:p w14:paraId="523569D5"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(5)</w:t>
      </w:r>
      <w:r w:rsidRPr="00BC67BA">
        <w:rPr>
          <w:rFonts w:ascii="Times New Roman" w:eastAsia="Calibri" w:hAnsi="Times New Roman" w:cs="Times New Roman"/>
          <w:noProof/>
          <w:sz w:val="24"/>
          <w:szCs w:val="24"/>
        </w:rPr>
        <w:t xml:space="preserve"> Бенефициентът декларира в искането за плащане към Управляващия орган най-малко следното:</w:t>
      </w:r>
    </w:p>
    <w:p w14:paraId="6629E259"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1.</w:t>
      </w:r>
      <w:r w:rsidRPr="00BC67BA">
        <w:rPr>
          <w:rFonts w:ascii="Times New Roman" w:eastAsia="Calibri" w:hAnsi="Times New Roman" w:cs="Times New Roman"/>
          <w:noProof/>
          <w:sz w:val="24"/>
          <w:szCs w:val="24"/>
        </w:rPr>
        <w:t xml:space="preserve"> проверките по ал. 4 са извършени;</w:t>
      </w:r>
    </w:p>
    <w:p w14:paraId="6FDD6598"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изборът на изпълнител е осъществен в съответствие с приложимото законодателство;</w:t>
      </w:r>
    </w:p>
    <w:p w14:paraId="1B8F5C53"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при извършени одити или проверки не са констатирани слабости и пропуски при управлението на одобрения проект, а за констатираните такива са предприети действия за тяхното отстраняване.</w:t>
      </w:r>
    </w:p>
    <w:p w14:paraId="65D5A967" w14:textId="77777777" w:rsidR="004F0A7F" w:rsidRPr="00BC67BA" w:rsidRDefault="00005D51" w:rsidP="00005D51">
      <w:pPr>
        <w:spacing w:after="60" w:line="240" w:lineRule="auto"/>
        <w:jc w:val="both"/>
        <w:rPr>
          <w:rFonts w:ascii="Times New Roman" w:eastAsia="Calibri" w:hAnsi="Times New Roman" w:cs="Times New Roman"/>
          <w:noProof/>
          <w:sz w:val="24"/>
          <w:szCs w:val="24"/>
          <w:lang w:val="ru-RU"/>
        </w:rPr>
      </w:pPr>
      <w:r w:rsidRPr="00BC67BA">
        <w:rPr>
          <w:rFonts w:ascii="Times New Roman" w:eastAsia="Calibri" w:hAnsi="Times New Roman" w:cs="Times New Roman"/>
          <w:b/>
          <w:noProof/>
          <w:sz w:val="24"/>
          <w:szCs w:val="24"/>
          <w:lang w:val="ru-RU"/>
        </w:rPr>
        <w:t>(6)</w:t>
      </w:r>
      <w:r w:rsidRPr="00BC67BA">
        <w:rPr>
          <w:rFonts w:ascii="Times New Roman" w:eastAsia="Calibri" w:hAnsi="Times New Roman" w:cs="Times New Roman"/>
          <w:noProof/>
          <w:sz w:val="24"/>
          <w:szCs w:val="24"/>
          <w:lang w:val="ru-RU"/>
        </w:rPr>
        <w:t xml:space="preserve"> </w:t>
      </w:r>
      <w:r w:rsidR="004F0A7F" w:rsidRPr="00BC67BA">
        <w:rPr>
          <w:rFonts w:ascii="Times New Roman" w:eastAsia="Calibri" w:hAnsi="Times New Roman" w:cs="Times New Roman"/>
          <w:noProof/>
          <w:sz w:val="24"/>
          <w:szCs w:val="24"/>
        </w:rPr>
        <w:t>Междинни и окончателни плащания се правят на базата на действително извършени и платени разходи и финансиране с единна ставка, определена чрез прилагане на процент към преките допустими разходи по проекта, при спазване на условията по чл. 60-64 от ЗУСЕСИФ.</w:t>
      </w:r>
    </w:p>
    <w:p w14:paraId="50D0B8AC" w14:textId="77777777"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Чл. 4</w:t>
      </w:r>
      <w:r w:rsidR="00F82AC6" w:rsidRPr="00BC67BA">
        <w:rPr>
          <w:rFonts w:ascii="Times New Roman" w:eastAsia="Calibri" w:hAnsi="Times New Roman" w:cs="Times New Roman"/>
          <w:b/>
          <w:noProof/>
          <w:sz w:val="24"/>
          <w:szCs w:val="24"/>
        </w:rPr>
        <w:t>3</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Управленските проверки за верифициране на разходите включват:</w:t>
      </w:r>
    </w:p>
    <w:p w14:paraId="724979AB"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1. </w:t>
      </w:r>
      <w:r w:rsidRPr="00BC67BA">
        <w:rPr>
          <w:rFonts w:ascii="Times New Roman" w:eastAsia="Calibri" w:hAnsi="Times New Roman" w:cs="Times New Roman"/>
          <w:noProof/>
          <w:sz w:val="24"/>
          <w:szCs w:val="24"/>
        </w:rPr>
        <w:t xml:space="preserve">документална проверка на всяко искане за плащане, подадено от </w:t>
      </w:r>
      <w:r w:rsidR="004F0A7F"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включително и на придружаващата го документация;</w:t>
      </w:r>
    </w:p>
    <w:p w14:paraId="07CD9780"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проверки на място на бенефициенти, включително на мястото на изпълнение на проекта, финансови посредници или крайни получатели, партньори на </w:t>
      </w:r>
      <w:r w:rsidR="004F0A7F"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когато това е приложимо, по преценка на </w:t>
      </w:r>
      <w:r w:rsidR="00005D51" w:rsidRPr="00BC67BA">
        <w:rPr>
          <w:rFonts w:ascii="Times New Roman" w:eastAsia="Calibri" w:hAnsi="Times New Roman" w:cs="Times New Roman"/>
          <w:noProof/>
          <w:sz w:val="24"/>
          <w:szCs w:val="24"/>
        </w:rPr>
        <w:t>У</w:t>
      </w:r>
      <w:r w:rsidRPr="00BC67BA">
        <w:rPr>
          <w:rFonts w:ascii="Times New Roman" w:eastAsia="Calibri" w:hAnsi="Times New Roman" w:cs="Times New Roman"/>
          <w:noProof/>
          <w:sz w:val="24"/>
          <w:szCs w:val="24"/>
        </w:rPr>
        <w:t>правляващия орган.</w:t>
      </w:r>
    </w:p>
    <w:p w14:paraId="7539BF12" w14:textId="77777777"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Управляващият орган може да изиска от </w:t>
      </w:r>
      <w:r w:rsidR="004F0A7F"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допълнителни документи и разяснения </w:t>
      </w:r>
      <w:r w:rsidR="00005D51" w:rsidRPr="00BC67BA">
        <w:rPr>
          <w:rFonts w:ascii="Times New Roman" w:eastAsia="Calibri" w:hAnsi="Times New Roman" w:cs="Times New Roman"/>
          <w:noProof/>
          <w:sz w:val="24"/>
          <w:szCs w:val="24"/>
        </w:rPr>
        <w:t xml:space="preserve">по време на проверката и </w:t>
      </w:r>
      <w:r w:rsidRPr="00BC67BA">
        <w:rPr>
          <w:rFonts w:ascii="Times New Roman" w:eastAsia="Calibri" w:hAnsi="Times New Roman" w:cs="Times New Roman"/>
          <w:noProof/>
          <w:sz w:val="24"/>
          <w:szCs w:val="24"/>
        </w:rPr>
        <w:t>след приключване на цялостната проверка.</w:t>
      </w:r>
    </w:p>
    <w:p w14:paraId="436410DF" w14:textId="77777777" w:rsidR="0018467D" w:rsidRPr="00BC67BA" w:rsidRDefault="0018467D" w:rsidP="0018467D">
      <w:pPr>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(3) </w:t>
      </w:r>
      <w:r w:rsidRPr="00BC67BA">
        <w:rPr>
          <w:rFonts w:ascii="Times New Roman" w:eastAsia="Calibri" w:hAnsi="Times New Roman" w:cs="Times New Roman"/>
          <w:noProof/>
          <w:sz w:val="24"/>
          <w:szCs w:val="24"/>
        </w:rPr>
        <w:t xml:space="preserve">За целите на верифицирането на разходите </w:t>
      </w:r>
      <w:r w:rsidR="004F0A7F"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енефициентът е длъжен да представя надлежно изготвени и попълнени заверени фактури и/или документи с еквивалентна доказателствена стойност, </w:t>
      </w:r>
      <w:r w:rsidR="000A2C4E" w:rsidRPr="00BC67BA">
        <w:rPr>
          <w:rFonts w:ascii="Times New Roman" w:eastAsia="Calibri" w:hAnsi="Times New Roman" w:cs="Times New Roman"/>
          <w:noProof/>
          <w:sz w:val="24"/>
          <w:szCs w:val="24"/>
        </w:rPr>
        <w:t>както и други изискуеми документи съгласно приложимото българско законодателство. Фактурите и документи</w:t>
      </w:r>
      <w:r w:rsidR="007B6FE5" w:rsidRPr="00BC67BA">
        <w:rPr>
          <w:rFonts w:ascii="Times New Roman" w:eastAsia="Calibri" w:hAnsi="Times New Roman" w:cs="Times New Roman"/>
          <w:noProof/>
          <w:sz w:val="24"/>
          <w:szCs w:val="24"/>
        </w:rPr>
        <w:t>те</w:t>
      </w:r>
      <w:r w:rsidR="000A2C4E" w:rsidRPr="00BC67BA">
        <w:rPr>
          <w:rFonts w:ascii="Times New Roman" w:eastAsia="Calibri" w:hAnsi="Times New Roman" w:cs="Times New Roman"/>
          <w:noProof/>
          <w:sz w:val="24"/>
          <w:szCs w:val="24"/>
        </w:rPr>
        <w:t xml:space="preserve"> с еквивалентна доказателствена стойност следва да </w:t>
      </w:r>
      <w:r w:rsidRPr="00BC67BA">
        <w:rPr>
          <w:rFonts w:ascii="Times New Roman" w:eastAsia="Calibri" w:hAnsi="Times New Roman" w:cs="Times New Roman"/>
          <w:noProof/>
          <w:sz w:val="24"/>
          <w:szCs w:val="24"/>
        </w:rPr>
        <w:t>съдържа</w:t>
      </w:r>
      <w:r w:rsidR="000A2C4E" w:rsidRPr="00BC67BA">
        <w:rPr>
          <w:rFonts w:ascii="Times New Roman" w:eastAsia="Calibri" w:hAnsi="Times New Roman" w:cs="Times New Roman"/>
          <w:noProof/>
          <w:sz w:val="24"/>
          <w:szCs w:val="24"/>
        </w:rPr>
        <w:t>т</w:t>
      </w:r>
      <w:r w:rsidRPr="00BC67BA">
        <w:rPr>
          <w:rFonts w:ascii="Times New Roman" w:eastAsia="Calibri" w:hAnsi="Times New Roman" w:cs="Times New Roman"/>
          <w:noProof/>
          <w:sz w:val="24"/>
          <w:szCs w:val="24"/>
        </w:rPr>
        <w:t xml:space="preserve"> следните реквизити: наименованието на оперативната </w:t>
      </w:r>
      <w:r w:rsidRPr="00BC67BA">
        <w:rPr>
          <w:rFonts w:ascii="Times New Roman" w:eastAsia="Calibri" w:hAnsi="Times New Roman" w:cs="Times New Roman"/>
          <w:noProof/>
          <w:sz w:val="24"/>
          <w:szCs w:val="24"/>
        </w:rPr>
        <w:lastRenderedPageBreak/>
        <w:t xml:space="preserve">програма, </w:t>
      </w:r>
      <w:r w:rsidR="004F0A7F" w:rsidRPr="00BC67BA">
        <w:rPr>
          <w:rFonts w:ascii="Times New Roman" w:eastAsia="Calibri" w:hAnsi="Times New Roman" w:cs="Times New Roman"/>
          <w:noProof/>
          <w:sz w:val="24"/>
          <w:szCs w:val="24"/>
        </w:rPr>
        <w:t>номера от ИСУН 2020 на АДБФП</w:t>
      </w:r>
      <w:r w:rsidRPr="00BC67BA">
        <w:rPr>
          <w:rFonts w:ascii="Times New Roman" w:eastAsia="Calibri" w:hAnsi="Times New Roman" w:cs="Times New Roman"/>
          <w:noProof/>
          <w:sz w:val="24"/>
          <w:szCs w:val="24"/>
        </w:rPr>
        <w:t>, както и номера и датата на договора за изпълнение на дейностите по проекта</w:t>
      </w:r>
      <w:r w:rsidR="000A2C4E"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 xml:space="preserve">В случай че представените от </w:t>
      </w:r>
      <w:r w:rsidR="004F0A7F"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документи не съдържат посочените реквизити, разходите, включени във фактурата или счетоводния документ, не се верифицират.</w:t>
      </w:r>
      <w:r w:rsidR="006236BF" w:rsidRPr="00BC67BA">
        <w:rPr>
          <w:rFonts w:ascii="Times New Roman" w:eastAsia="Calibri" w:hAnsi="Times New Roman" w:cs="Times New Roman"/>
          <w:noProof/>
          <w:sz w:val="24"/>
          <w:szCs w:val="24"/>
        </w:rPr>
        <w:t xml:space="preserve"> </w:t>
      </w:r>
    </w:p>
    <w:p w14:paraId="70E81440" w14:textId="21043652" w:rsidR="0018467D" w:rsidRPr="00BC67BA" w:rsidRDefault="0018467D" w:rsidP="0018467D">
      <w:pPr>
        <w:tabs>
          <w:tab w:val="num" w:pos="72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(4) </w:t>
      </w:r>
      <w:r w:rsidR="00426405" w:rsidRPr="00BC67BA">
        <w:rPr>
          <w:rFonts w:ascii="Times New Roman" w:eastAsia="Calibri" w:hAnsi="Times New Roman" w:cs="Times New Roman"/>
          <w:noProof/>
          <w:sz w:val="24"/>
          <w:szCs w:val="24"/>
        </w:rPr>
        <w:t xml:space="preserve">Когато договорът за изпълнение на дейностите по проекта е сключен преди сключване на АДБФП, съответно преди съобщаването на ЗБФП, съответните реквизити по чл. 42, ал. 3 задължително следва да се поставят на гърба на фактурите/документите с еквивалентна доказателствена стойност.  </w:t>
      </w:r>
    </w:p>
    <w:p w14:paraId="125DC1E8" w14:textId="77777777" w:rsidR="0018467D" w:rsidRPr="00BC67BA" w:rsidRDefault="0018467D" w:rsidP="0018467D">
      <w:pPr>
        <w:spacing w:after="60" w:line="240" w:lineRule="auto"/>
        <w:jc w:val="both"/>
        <w:rPr>
          <w:rFonts w:ascii="Times New Roman" w:eastAsia="Times New Roman" w:hAnsi="Times New Roman" w:cs="Times New Roman"/>
          <w:noProof/>
          <w:sz w:val="24"/>
          <w:szCs w:val="24"/>
          <w:lang w:eastAsia="fr-FR"/>
        </w:rPr>
      </w:pPr>
      <w:r w:rsidRPr="00BC67BA">
        <w:rPr>
          <w:rFonts w:ascii="Times New Roman" w:eastAsia="Times New Roman" w:hAnsi="Times New Roman" w:cs="Times New Roman"/>
          <w:b/>
          <w:noProof/>
          <w:sz w:val="24"/>
          <w:szCs w:val="24"/>
          <w:lang w:eastAsia="fr-FR"/>
        </w:rPr>
        <w:t>(5)</w:t>
      </w:r>
      <w:r w:rsidRPr="00BC67BA">
        <w:rPr>
          <w:rFonts w:ascii="Times New Roman" w:eastAsia="Times New Roman" w:hAnsi="Times New Roman" w:cs="Times New Roman"/>
          <w:noProof/>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31E48F10" w14:textId="77777777" w:rsidR="0018467D" w:rsidRPr="00BC67BA" w:rsidRDefault="0018467D" w:rsidP="0018467D">
      <w:pPr>
        <w:spacing w:after="60" w:line="240" w:lineRule="auto"/>
        <w:jc w:val="both"/>
        <w:rPr>
          <w:rFonts w:ascii="Times New Roman" w:eastAsia="Times New Roman" w:hAnsi="Times New Roman" w:cs="Times New Roman"/>
          <w:noProof/>
          <w:sz w:val="24"/>
          <w:szCs w:val="24"/>
          <w:lang w:eastAsia="fr-FR"/>
        </w:rPr>
      </w:pPr>
      <w:r w:rsidRPr="00BC67BA">
        <w:rPr>
          <w:rFonts w:ascii="Times New Roman" w:eastAsia="Times New Roman" w:hAnsi="Times New Roman" w:cs="Times New Roman"/>
          <w:b/>
          <w:noProof/>
          <w:sz w:val="24"/>
          <w:szCs w:val="24"/>
          <w:lang w:eastAsia="fr-FR"/>
        </w:rPr>
        <w:t>1.</w:t>
      </w:r>
      <w:r w:rsidRPr="00BC67BA">
        <w:rPr>
          <w:rFonts w:ascii="Times New Roman" w:eastAsia="Times New Roman" w:hAnsi="Times New Roman" w:cs="Times New Roman"/>
          <w:noProof/>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285131FB" w14:textId="77777777" w:rsidR="0018467D" w:rsidRPr="00BC67BA" w:rsidRDefault="0018467D" w:rsidP="0018467D">
      <w:pPr>
        <w:spacing w:after="60" w:line="240" w:lineRule="auto"/>
        <w:jc w:val="both"/>
        <w:rPr>
          <w:rFonts w:ascii="Times New Roman" w:eastAsia="Times New Roman" w:hAnsi="Times New Roman" w:cs="Times New Roman"/>
          <w:noProof/>
          <w:sz w:val="24"/>
          <w:szCs w:val="24"/>
          <w:lang w:eastAsia="fr-FR"/>
        </w:rPr>
      </w:pPr>
      <w:r w:rsidRPr="00BC67BA">
        <w:rPr>
          <w:rFonts w:ascii="Times New Roman" w:eastAsia="Times New Roman" w:hAnsi="Times New Roman" w:cs="Times New Roman"/>
          <w:b/>
          <w:noProof/>
          <w:sz w:val="24"/>
          <w:szCs w:val="24"/>
          <w:lang w:eastAsia="fr-FR"/>
        </w:rPr>
        <w:t>1.1.</w:t>
      </w:r>
      <w:r w:rsidRPr="00BC67BA">
        <w:rPr>
          <w:rFonts w:ascii="Times New Roman" w:eastAsia="Times New Roman" w:hAnsi="Times New Roman" w:cs="Times New Roman"/>
          <w:noProof/>
          <w:sz w:val="24"/>
          <w:szCs w:val="24"/>
          <w:lang w:eastAsia="fr-FR"/>
        </w:rPr>
        <w:t xml:space="preserve"> не може да се издаде фактура по действащото българско законодателство или по законодателството на издателя </w:t>
      </w:r>
      <w:r w:rsidR="000A2C4E" w:rsidRPr="00BC67BA">
        <w:rPr>
          <w:rFonts w:ascii="Times New Roman" w:eastAsia="Times New Roman" w:hAnsi="Times New Roman" w:cs="Times New Roman"/>
          <w:noProof/>
          <w:sz w:val="24"/>
          <w:szCs w:val="24"/>
          <w:lang w:eastAsia="fr-FR"/>
        </w:rPr>
        <w:t>ѝ</w:t>
      </w:r>
      <w:r w:rsidRPr="00BC67BA">
        <w:rPr>
          <w:rFonts w:ascii="Times New Roman" w:eastAsia="Times New Roman" w:hAnsi="Times New Roman" w:cs="Times New Roman"/>
          <w:noProof/>
          <w:sz w:val="24"/>
          <w:szCs w:val="24"/>
          <w:lang w:eastAsia="fr-FR"/>
        </w:rPr>
        <w:t>;</w:t>
      </w:r>
    </w:p>
    <w:p w14:paraId="4DF72381" w14:textId="77777777" w:rsidR="0018467D" w:rsidRPr="00BC67BA" w:rsidRDefault="0018467D" w:rsidP="0018467D">
      <w:pPr>
        <w:spacing w:after="60" w:line="240" w:lineRule="auto"/>
        <w:jc w:val="both"/>
        <w:rPr>
          <w:rFonts w:ascii="Times New Roman" w:eastAsia="Times New Roman" w:hAnsi="Times New Roman" w:cs="Times New Roman"/>
          <w:noProof/>
          <w:sz w:val="24"/>
          <w:szCs w:val="24"/>
          <w:lang w:eastAsia="fr-FR"/>
        </w:rPr>
      </w:pPr>
      <w:r w:rsidRPr="00BC67BA">
        <w:rPr>
          <w:rFonts w:ascii="Times New Roman" w:eastAsia="Times New Roman" w:hAnsi="Times New Roman" w:cs="Times New Roman"/>
          <w:b/>
          <w:noProof/>
          <w:sz w:val="24"/>
          <w:szCs w:val="24"/>
          <w:lang w:eastAsia="fr-FR"/>
        </w:rPr>
        <w:t>1.2.</w:t>
      </w:r>
      <w:r w:rsidRPr="00BC67BA">
        <w:rPr>
          <w:rFonts w:ascii="Times New Roman" w:eastAsia="Times New Roman" w:hAnsi="Times New Roman" w:cs="Times New Roman"/>
          <w:noProof/>
          <w:sz w:val="24"/>
          <w:szCs w:val="24"/>
          <w:lang w:eastAsia="fr-FR"/>
        </w:rPr>
        <w:t xml:space="preserve"> съдържа всички основни реквизити на фактура;</w:t>
      </w:r>
    </w:p>
    <w:p w14:paraId="1D19E3FB" w14:textId="77777777" w:rsidR="0018467D" w:rsidRPr="00BC67BA" w:rsidRDefault="0018467D" w:rsidP="0018467D">
      <w:pPr>
        <w:spacing w:after="60" w:line="240" w:lineRule="auto"/>
        <w:jc w:val="both"/>
        <w:rPr>
          <w:rFonts w:ascii="Times New Roman" w:eastAsia="Times New Roman" w:hAnsi="Times New Roman" w:cs="Times New Roman"/>
          <w:noProof/>
          <w:sz w:val="24"/>
          <w:szCs w:val="24"/>
          <w:lang w:eastAsia="fr-FR"/>
        </w:rPr>
      </w:pPr>
      <w:r w:rsidRPr="00BC67BA">
        <w:rPr>
          <w:rFonts w:ascii="Times New Roman" w:eastAsia="Times New Roman" w:hAnsi="Times New Roman" w:cs="Times New Roman"/>
          <w:b/>
          <w:noProof/>
          <w:sz w:val="24"/>
          <w:szCs w:val="24"/>
          <w:lang w:eastAsia="fr-FR"/>
        </w:rPr>
        <w:t>1.3.</w:t>
      </w:r>
      <w:r w:rsidRPr="00BC67BA">
        <w:rPr>
          <w:rFonts w:ascii="Times New Roman" w:eastAsia="Times New Roman" w:hAnsi="Times New Roman" w:cs="Times New Roman"/>
          <w:noProof/>
          <w:sz w:val="24"/>
          <w:szCs w:val="24"/>
          <w:lang w:eastAsia="fr-FR"/>
        </w:rPr>
        <w:t xml:space="preserve"> издаден е съобразно изискванията на действащото законодателство на издателя </w:t>
      </w:r>
      <w:r w:rsidR="000A2C4E" w:rsidRPr="00BC67BA">
        <w:rPr>
          <w:rFonts w:ascii="Times New Roman" w:eastAsia="Times New Roman" w:hAnsi="Times New Roman" w:cs="Times New Roman"/>
          <w:noProof/>
          <w:sz w:val="24"/>
          <w:szCs w:val="24"/>
          <w:lang w:eastAsia="fr-FR"/>
        </w:rPr>
        <w:t>ѝ</w:t>
      </w:r>
      <w:r w:rsidRPr="00BC67BA">
        <w:rPr>
          <w:rFonts w:ascii="Times New Roman" w:eastAsia="Times New Roman" w:hAnsi="Times New Roman" w:cs="Times New Roman"/>
          <w:noProof/>
          <w:sz w:val="24"/>
          <w:szCs w:val="24"/>
          <w:lang w:eastAsia="fr-FR"/>
        </w:rPr>
        <w:t>;</w:t>
      </w:r>
    </w:p>
    <w:p w14:paraId="054BDF0A" w14:textId="77777777" w:rsidR="0018467D" w:rsidRPr="00BC67BA" w:rsidRDefault="0018467D" w:rsidP="0018467D">
      <w:pPr>
        <w:spacing w:after="60" w:line="240" w:lineRule="auto"/>
        <w:jc w:val="both"/>
        <w:rPr>
          <w:rFonts w:ascii="Times New Roman" w:eastAsia="Times New Roman" w:hAnsi="Times New Roman" w:cs="Times New Roman"/>
          <w:noProof/>
          <w:sz w:val="24"/>
          <w:szCs w:val="24"/>
          <w:lang w:eastAsia="fr-FR"/>
        </w:rPr>
      </w:pPr>
      <w:r w:rsidRPr="00BC67BA">
        <w:rPr>
          <w:rFonts w:ascii="Times New Roman" w:eastAsia="Times New Roman" w:hAnsi="Times New Roman" w:cs="Times New Roman"/>
          <w:b/>
          <w:noProof/>
          <w:sz w:val="24"/>
          <w:szCs w:val="24"/>
          <w:lang w:eastAsia="fr-FR"/>
        </w:rPr>
        <w:t>1.4.</w:t>
      </w:r>
      <w:r w:rsidRPr="00BC67BA">
        <w:rPr>
          <w:rFonts w:ascii="Times New Roman" w:eastAsia="Times New Roman" w:hAnsi="Times New Roman" w:cs="Times New Roman"/>
          <w:noProof/>
          <w:sz w:val="24"/>
          <w:szCs w:val="24"/>
          <w:lang w:eastAsia="fr-FR"/>
        </w:rPr>
        <w:t xml:space="preserve"> предоставено е заверено извлечение на изискванията на действащото законодателство на издателя </w:t>
      </w:r>
      <w:r w:rsidR="000A2C4E" w:rsidRPr="00BC67BA">
        <w:rPr>
          <w:rFonts w:ascii="Times New Roman" w:eastAsia="Times New Roman" w:hAnsi="Times New Roman" w:cs="Times New Roman"/>
          <w:noProof/>
          <w:sz w:val="24"/>
          <w:szCs w:val="24"/>
          <w:lang w:eastAsia="fr-FR"/>
        </w:rPr>
        <w:t>ѝ</w:t>
      </w:r>
      <w:r w:rsidRPr="00BC67BA">
        <w:rPr>
          <w:rFonts w:ascii="Times New Roman" w:eastAsia="Times New Roman" w:hAnsi="Times New Roman" w:cs="Times New Roman"/>
          <w:noProof/>
          <w:sz w:val="24"/>
          <w:szCs w:val="24"/>
          <w:lang w:eastAsia="fr-FR"/>
        </w:rPr>
        <w:t xml:space="preserve"> в случаите, когато то не е българското;</w:t>
      </w:r>
    </w:p>
    <w:p w14:paraId="4AB847B7"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Times New Roman" w:hAnsi="Times New Roman" w:cs="Times New Roman"/>
          <w:b/>
          <w:noProof/>
          <w:sz w:val="24"/>
          <w:szCs w:val="24"/>
          <w:lang w:eastAsia="fr-FR"/>
        </w:rPr>
        <w:t>2.</w:t>
      </w:r>
      <w:r w:rsidRPr="00BC67BA">
        <w:rPr>
          <w:rFonts w:ascii="Times New Roman" w:eastAsia="Times New Roman" w:hAnsi="Times New Roman" w:cs="Times New Roman"/>
          <w:noProof/>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1AA42374"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25F0E92A"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262DC9CD"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Глава четвърта</w:t>
      </w:r>
    </w:p>
    <w:p w14:paraId="45A37345"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ПЛАЩАНИЯ КЪМ БЕНЕФИЦИЕНТА</w:t>
      </w:r>
    </w:p>
    <w:p w14:paraId="2A8A07F1"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w:t>
      </w:r>
    </w:p>
    <w:p w14:paraId="0C5F7548"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Видове плащания</w:t>
      </w:r>
    </w:p>
    <w:p w14:paraId="4522FEA2"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6A8F5E85" w14:textId="77777777" w:rsidR="00275AB9"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4</w:t>
      </w:r>
      <w:r w:rsidR="00F82AC6" w:rsidRPr="00BC67BA">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Безвъзмездната финансова помощ се предоставя на </w:t>
      </w:r>
      <w:r w:rsidR="00271729"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под формата на възстановяване на действително направени и платени допустими разходи, включително и на принос в натура и разходи за амортизация, когато е приложимо. </w:t>
      </w:r>
    </w:p>
    <w:p w14:paraId="192A1412" w14:textId="77777777" w:rsidR="00275AB9" w:rsidRPr="00BC67BA" w:rsidRDefault="00275AB9"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Безвъзмездната финансова помощ за </w:t>
      </w:r>
      <w:r w:rsidR="00271729" w:rsidRPr="00BC67BA">
        <w:rPr>
          <w:rFonts w:ascii="Times New Roman" w:eastAsia="Calibri" w:hAnsi="Times New Roman" w:cs="Times New Roman"/>
          <w:noProof/>
          <w:sz w:val="24"/>
          <w:szCs w:val="24"/>
        </w:rPr>
        <w:t>непреки разходи по</w:t>
      </w:r>
      <w:r w:rsidRPr="00BC67BA">
        <w:rPr>
          <w:rFonts w:ascii="Times New Roman" w:eastAsia="Calibri" w:hAnsi="Times New Roman" w:cs="Times New Roman"/>
          <w:noProof/>
          <w:sz w:val="24"/>
          <w:szCs w:val="24"/>
        </w:rPr>
        <w:t xml:space="preserve"> проекта може да бъде предоставена под </w:t>
      </w:r>
      <w:r w:rsidR="00271729" w:rsidRPr="00BC67BA">
        <w:rPr>
          <w:rFonts w:ascii="Times New Roman" w:eastAsia="Calibri" w:hAnsi="Times New Roman" w:cs="Times New Roman"/>
          <w:noProof/>
          <w:sz w:val="24"/>
          <w:szCs w:val="24"/>
        </w:rPr>
        <w:t>формата</w:t>
      </w:r>
      <w:r w:rsidRPr="00BC67BA">
        <w:rPr>
          <w:rFonts w:ascii="Times New Roman" w:eastAsia="Calibri" w:hAnsi="Times New Roman" w:cs="Times New Roman"/>
          <w:noProof/>
          <w:sz w:val="24"/>
          <w:szCs w:val="24"/>
        </w:rPr>
        <w:t xml:space="preserve"> по чл. 55, ал. 1, т. 4 от ЗУСЕСИФ, когато това е предвидено в АДБФП, при спазване на действащото законодателство</w:t>
      </w:r>
      <w:r w:rsidR="001476DA" w:rsidRPr="00BC67BA">
        <w:rPr>
          <w:rFonts w:ascii="Times New Roman" w:eastAsia="Calibri" w:hAnsi="Times New Roman" w:cs="Times New Roman"/>
          <w:noProof/>
          <w:sz w:val="24"/>
          <w:szCs w:val="24"/>
        </w:rPr>
        <w:t>.</w:t>
      </w:r>
    </w:p>
    <w:p w14:paraId="7E50C4C3"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1476DA" w:rsidRPr="00BC67BA">
        <w:rPr>
          <w:rFonts w:ascii="Times New Roman" w:eastAsia="Calibri" w:hAnsi="Times New Roman" w:cs="Times New Roman"/>
          <w:b/>
          <w:noProof/>
          <w:sz w:val="24"/>
          <w:szCs w:val="24"/>
        </w:rPr>
        <w:t>3</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Управляващият орган извършва плащания към </w:t>
      </w:r>
      <w:r w:rsidR="00271729"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в рамките на заложените от дирекция „Национален фонд“ в Министерството на финансите лимити.</w:t>
      </w:r>
    </w:p>
    <w:p w14:paraId="7B995EF4"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1476DA" w:rsidRPr="00BC67BA">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Авансово плащане се извършва, когато такова е предвидено в условията за кандидатстване и в АДБФП. Преведените като авансови плащания суми служат за оборотни средства на </w:t>
      </w:r>
      <w:r w:rsidR="00271729"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Конкретният максимален размер на авансовите плащания се определя в АДБФП </w:t>
      </w:r>
      <w:r w:rsidR="00271729" w:rsidRPr="00BC67BA">
        <w:rPr>
          <w:rFonts w:ascii="Times New Roman" w:eastAsia="Calibri" w:hAnsi="Times New Roman" w:cs="Times New Roman"/>
          <w:noProof/>
          <w:sz w:val="24"/>
          <w:szCs w:val="24"/>
        </w:rPr>
        <w:t>и в съответствие с приложимото законодателство</w:t>
      </w:r>
      <w:r w:rsidRPr="00BC67BA">
        <w:rPr>
          <w:rFonts w:ascii="Times New Roman" w:eastAsia="Calibri" w:hAnsi="Times New Roman" w:cs="Times New Roman"/>
          <w:noProof/>
          <w:sz w:val="24"/>
          <w:szCs w:val="24"/>
        </w:rPr>
        <w:t xml:space="preserve">. </w:t>
      </w:r>
    </w:p>
    <w:p w14:paraId="45DCA90E"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1476DA" w:rsidRPr="00BC67BA">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Междинни и окончателни плащания се извършват при наличие на физически и финансов напредък на проекта и след верифициране от Управляващия орган на направените от </w:t>
      </w:r>
      <w:r w:rsidR="00271729"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разходи.</w:t>
      </w:r>
    </w:p>
    <w:p w14:paraId="3D4E6603"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lastRenderedPageBreak/>
        <w:t>Чл. 4</w:t>
      </w:r>
      <w:r w:rsidR="00F82AC6" w:rsidRPr="00BC67BA">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Общият размер на авансовите и междинните плащания по един проект не може да надхвърля:</w:t>
      </w:r>
    </w:p>
    <w:p w14:paraId="03AC5876" w14:textId="77777777" w:rsidR="0018467D" w:rsidRPr="00BC67BA" w:rsidRDefault="0018467D" w:rsidP="0018467D">
      <w:pPr>
        <w:numPr>
          <w:ilvl w:val="0"/>
          <w:numId w:val="28"/>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за инфраструктурни проекти на стойност над </w:t>
      </w:r>
      <w:r w:rsidR="00271729" w:rsidRPr="00BC67BA">
        <w:rPr>
          <w:rFonts w:ascii="Times New Roman" w:eastAsia="Calibri" w:hAnsi="Times New Roman" w:cs="Times New Roman"/>
          <w:noProof/>
          <w:sz w:val="24"/>
          <w:szCs w:val="24"/>
        </w:rPr>
        <w:t>10</w:t>
      </w:r>
      <w:r w:rsidRPr="00BC67BA">
        <w:rPr>
          <w:rFonts w:ascii="Times New Roman" w:eastAsia="Calibri" w:hAnsi="Times New Roman" w:cs="Times New Roman"/>
          <w:noProof/>
          <w:sz w:val="24"/>
          <w:szCs w:val="24"/>
        </w:rPr>
        <w:t xml:space="preserve"> млн. лева</w:t>
      </w:r>
      <w:r w:rsidR="00271729" w:rsidRPr="00BC67BA">
        <w:rPr>
          <w:rFonts w:ascii="Times New Roman" w:eastAsia="Calibri" w:hAnsi="Times New Roman" w:cs="Times New Roman"/>
          <w:noProof/>
          <w:sz w:val="24"/>
          <w:szCs w:val="24"/>
        </w:rPr>
        <w:t xml:space="preserve"> и с повече от 50 на сто от общата стойност на проекта за строително-монтажни работи</w:t>
      </w:r>
      <w:r w:rsidRPr="00BC67BA">
        <w:rPr>
          <w:rFonts w:ascii="Times New Roman" w:eastAsia="Calibri" w:hAnsi="Times New Roman" w:cs="Times New Roman"/>
          <w:noProof/>
          <w:sz w:val="24"/>
          <w:szCs w:val="24"/>
        </w:rPr>
        <w:t xml:space="preserve"> – 90% от стойността на финансова</w:t>
      </w:r>
      <w:r w:rsidR="00271729" w:rsidRPr="00BC67BA">
        <w:rPr>
          <w:rFonts w:ascii="Times New Roman" w:eastAsia="Calibri" w:hAnsi="Times New Roman" w:cs="Times New Roman"/>
          <w:noProof/>
          <w:sz w:val="24"/>
          <w:szCs w:val="24"/>
        </w:rPr>
        <w:t>та</w:t>
      </w:r>
      <w:r w:rsidRPr="00BC67BA">
        <w:rPr>
          <w:rFonts w:ascii="Times New Roman" w:eastAsia="Calibri" w:hAnsi="Times New Roman" w:cs="Times New Roman"/>
          <w:noProof/>
          <w:sz w:val="24"/>
          <w:szCs w:val="24"/>
        </w:rPr>
        <w:t xml:space="preserve"> </w:t>
      </w:r>
      <w:r w:rsidR="00271729" w:rsidRPr="00BC67BA">
        <w:rPr>
          <w:rFonts w:ascii="Times New Roman" w:eastAsia="Calibri" w:hAnsi="Times New Roman" w:cs="Times New Roman"/>
          <w:noProof/>
          <w:sz w:val="24"/>
          <w:szCs w:val="24"/>
        </w:rPr>
        <w:t>подкрепа</w:t>
      </w:r>
      <w:r w:rsidRPr="00BC67BA">
        <w:rPr>
          <w:rFonts w:ascii="Times New Roman" w:eastAsia="Calibri" w:hAnsi="Times New Roman" w:cs="Times New Roman"/>
          <w:noProof/>
          <w:sz w:val="24"/>
          <w:szCs w:val="24"/>
        </w:rPr>
        <w:t>;</w:t>
      </w:r>
    </w:p>
    <w:p w14:paraId="05CA5268" w14:textId="77777777" w:rsidR="00271729" w:rsidRPr="00BC67BA" w:rsidRDefault="00271729" w:rsidP="00271729">
      <w:pPr>
        <w:numPr>
          <w:ilvl w:val="0"/>
          <w:numId w:val="28"/>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при обезпечаване на авансовите плащания към бенефициенти с гаранция, издадена от банка или друга финансова институция, регистрирани в Република България – до 95% от стойността на финансовата подкрепа;</w:t>
      </w:r>
    </w:p>
    <w:p w14:paraId="3DC80159" w14:textId="77777777" w:rsidR="00271729" w:rsidRPr="00BC67BA" w:rsidRDefault="00271729" w:rsidP="00271729">
      <w:pPr>
        <w:numPr>
          <w:ilvl w:val="0"/>
          <w:numId w:val="28"/>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за бенефициенти от централната администрация на изпълнителната власт, когато утвърдените разходи по бюджета на първостепенния разпоредител, в чиято структура е бенефициентът, са по-високи от размера на отпуснатите авансови плащания - до 95 % от стойността на финансовата подкрепа;</w:t>
      </w:r>
    </w:p>
    <w:p w14:paraId="3CE89B8F" w14:textId="77777777" w:rsidR="00271729" w:rsidRPr="00BC67BA" w:rsidRDefault="00F826C4" w:rsidP="00A53D80">
      <w:pPr>
        <w:numPr>
          <w:ilvl w:val="0"/>
          <w:numId w:val="28"/>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във всички останали случаи - до 80 % от стойността на финансова</w:t>
      </w:r>
      <w:r w:rsidR="00A53D80" w:rsidRPr="00BC67BA">
        <w:rPr>
          <w:rFonts w:ascii="Times New Roman" w:eastAsia="Calibri" w:hAnsi="Times New Roman" w:cs="Times New Roman"/>
          <w:noProof/>
          <w:sz w:val="24"/>
          <w:szCs w:val="24"/>
        </w:rPr>
        <w:t>та подкрепа, определена в АДБФП.</w:t>
      </w:r>
      <w:r w:rsidRPr="00BC67BA">
        <w:rPr>
          <w:rFonts w:ascii="Times New Roman" w:eastAsia="Calibri" w:hAnsi="Times New Roman" w:cs="Times New Roman"/>
          <w:noProof/>
          <w:sz w:val="24"/>
          <w:szCs w:val="24"/>
        </w:rPr>
        <w:t xml:space="preserve"> </w:t>
      </w:r>
    </w:p>
    <w:p w14:paraId="42A489D3"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4</w:t>
      </w:r>
      <w:r w:rsidR="00F82AC6" w:rsidRPr="00BC67BA">
        <w:rPr>
          <w:rFonts w:ascii="Times New Roman" w:eastAsia="Calibri" w:hAnsi="Times New Roman" w:cs="Times New Roman"/>
          <w:b/>
          <w:noProof/>
          <w:sz w:val="24"/>
          <w:szCs w:val="24"/>
        </w:rPr>
        <w:t>6</w:t>
      </w:r>
      <w:r w:rsidRPr="00BC67BA">
        <w:rPr>
          <w:rFonts w:ascii="Times New Roman" w:eastAsia="Calibri" w:hAnsi="Times New Roman" w:cs="Times New Roman"/>
          <w:b/>
          <w:noProof/>
          <w:sz w:val="24"/>
          <w:szCs w:val="24"/>
        </w:rPr>
        <w:t xml:space="preserve">. </w:t>
      </w:r>
      <w:r w:rsidR="00CF399A" w:rsidRPr="00BC67BA">
        <w:rPr>
          <w:rFonts w:ascii="Times New Roman" w:eastAsia="Calibri" w:hAnsi="Times New Roman" w:cs="Times New Roman"/>
          <w:noProof/>
          <w:sz w:val="24"/>
          <w:szCs w:val="24"/>
        </w:rPr>
        <w:t xml:space="preserve">Разпоредбата на чл. 45 не се прилага, когато авансът е покрит изцяло с допустими разходи съгласно чл. 131, параграф 2 от Регламент (ЕС) № 1303/2013. </w:t>
      </w:r>
      <w:r w:rsidR="00E30293" w:rsidRPr="00BC67BA">
        <w:rPr>
          <w:rFonts w:ascii="Times New Roman" w:eastAsia="Calibri" w:hAnsi="Times New Roman" w:cs="Times New Roman"/>
          <w:noProof/>
          <w:sz w:val="24"/>
          <w:szCs w:val="24"/>
        </w:rPr>
        <w:t xml:space="preserve">Покриването на аванса с допустими разходи съгласно чл. 131, параграф 2 от Регламент (ЕС) № 1303/2013 </w:t>
      </w:r>
      <w:r w:rsidR="00FB5639" w:rsidRPr="00BC67BA">
        <w:rPr>
          <w:rFonts w:ascii="Times New Roman" w:eastAsia="Calibri" w:hAnsi="Times New Roman" w:cs="Times New Roman"/>
          <w:noProof/>
          <w:sz w:val="24"/>
          <w:szCs w:val="24"/>
        </w:rPr>
        <w:t>започва след ограниченията</w:t>
      </w:r>
      <w:r w:rsidR="00E30293" w:rsidRPr="00BC67BA">
        <w:rPr>
          <w:rFonts w:ascii="Times New Roman" w:eastAsia="Calibri" w:hAnsi="Times New Roman" w:cs="Times New Roman"/>
          <w:noProof/>
          <w:sz w:val="24"/>
          <w:szCs w:val="24"/>
        </w:rPr>
        <w:t>, посочени в чл.</w:t>
      </w:r>
      <w:r w:rsidR="00FB5639" w:rsidRPr="005344E5">
        <w:rPr>
          <w:rFonts w:ascii="Times New Roman" w:eastAsia="Calibri" w:hAnsi="Times New Roman" w:cs="Times New Roman"/>
          <w:noProof/>
          <w:sz w:val="24"/>
          <w:szCs w:val="24"/>
          <w:lang w:val="ru-RU"/>
        </w:rPr>
        <w:t xml:space="preserve"> </w:t>
      </w:r>
      <w:r w:rsidR="00E30293" w:rsidRPr="00BC67BA">
        <w:rPr>
          <w:rFonts w:ascii="Times New Roman" w:eastAsia="Calibri" w:hAnsi="Times New Roman" w:cs="Times New Roman"/>
          <w:noProof/>
          <w:sz w:val="24"/>
          <w:szCs w:val="24"/>
        </w:rPr>
        <w:t>4</w:t>
      </w:r>
      <w:r w:rsidR="00FB5639" w:rsidRPr="005344E5">
        <w:rPr>
          <w:rFonts w:ascii="Times New Roman" w:eastAsia="Calibri" w:hAnsi="Times New Roman" w:cs="Times New Roman"/>
          <w:noProof/>
          <w:sz w:val="24"/>
          <w:szCs w:val="24"/>
          <w:lang w:val="ru-RU"/>
        </w:rPr>
        <w:t>5</w:t>
      </w:r>
      <w:r w:rsidR="00E30293" w:rsidRPr="00BC67BA">
        <w:rPr>
          <w:rFonts w:ascii="Times New Roman" w:eastAsia="Calibri" w:hAnsi="Times New Roman" w:cs="Times New Roman"/>
          <w:noProof/>
          <w:sz w:val="24"/>
          <w:szCs w:val="24"/>
        </w:rPr>
        <w:t>, намалени с извършените авансови плащания.</w:t>
      </w:r>
      <w:r w:rsidR="00FB5639" w:rsidRPr="005344E5">
        <w:rPr>
          <w:rFonts w:ascii="Times New Roman" w:eastAsia="Calibri" w:hAnsi="Times New Roman" w:cs="Times New Roman"/>
          <w:noProof/>
          <w:sz w:val="24"/>
          <w:szCs w:val="24"/>
          <w:lang w:val="ru-RU"/>
        </w:rPr>
        <w:t xml:space="preserve"> </w:t>
      </w:r>
      <w:r w:rsidR="00E30293" w:rsidRPr="00BC67BA">
        <w:rPr>
          <w:rFonts w:ascii="Times New Roman" w:eastAsia="Calibri" w:hAnsi="Times New Roman" w:cs="Times New Roman"/>
          <w:noProof/>
          <w:sz w:val="24"/>
          <w:szCs w:val="24"/>
        </w:rPr>
        <w:t>Остатък</w:t>
      </w:r>
      <w:r w:rsidR="00FB5639" w:rsidRPr="00BC67BA">
        <w:rPr>
          <w:rFonts w:ascii="Times New Roman" w:eastAsia="Calibri" w:hAnsi="Times New Roman" w:cs="Times New Roman"/>
          <w:noProof/>
          <w:sz w:val="24"/>
          <w:szCs w:val="24"/>
        </w:rPr>
        <w:t>ът</w:t>
      </w:r>
      <w:r w:rsidR="00E30293" w:rsidRPr="00BC67BA">
        <w:rPr>
          <w:rFonts w:ascii="Times New Roman" w:eastAsia="Calibri" w:hAnsi="Times New Roman" w:cs="Times New Roman"/>
          <w:noProof/>
          <w:sz w:val="24"/>
          <w:szCs w:val="24"/>
        </w:rPr>
        <w:t xml:space="preserve"> от верифицирания разход се счита за платен с авансовото плащане.</w:t>
      </w:r>
    </w:p>
    <w:p w14:paraId="3D484B6E"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4</w:t>
      </w:r>
      <w:r w:rsidR="00F82AC6" w:rsidRPr="00BC67BA">
        <w:rPr>
          <w:rFonts w:ascii="Times New Roman" w:eastAsia="Calibri" w:hAnsi="Times New Roman" w:cs="Times New Roman"/>
          <w:b/>
          <w:noProof/>
          <w:sz w:val="24"/>
          <w:szCs w:val="24"/>
        </w:rPr>
        <w:t>7</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Размерът на окончателното плащане се изчислява от Управляващия орган като от общата стойност на верифицираните от него общо допустими разходи по проекта, съфинансиран по Оперативна програма „Околна среда 2014-2020 г.“, се приспаднат сумите на извършените авансови и междинни плащания.</w:t>
      </w:r>
    </w:p>
    <w:p w14:paraId="19828465"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3F1DCA78"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II</w:t>
      </w:r>
    </w:p>
    <w:p w14:paraId="74ED24C6"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Условия за извършване на авансови плащания </w:t>
      </w:r>
    </w:p>
    <w:p w14:paraId="48A8AF33"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0A560754"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4</w:t>
      </w:r>
      <w:r w:rsidR="00F82AC6" w:rsidRPr="00BC67BA">
        <w:rPr>
          <w:rFonts w:ascii="Times New Roman" w:eastAsia="Calibri" w:hAnsi="Times New Roman" w:cs="Times New Roman"/>
          <w:b/>
          <w:noProof/>
          <w:sz w:val="24"/>
          <w:szCs w:val="24"/>
        </w:rPr>
        <w:t>8</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Доколкото в нормативен акт или в настоящите условия за изпълнение не е предвидено друго, авансови плащания се извършват след предоставяне на обезпечение от </w:t>
      </w:r>
      <w:r w:rsidR="00CF399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w:t>
      </w:r>
    </w:p>
    <w:p w14:paraId="2163E627"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4</w:t>
      </w:r>
      <w:r w:rsidR="00F82AC6" w:rsidRPr="00BC67BA">
        <w:rPr>
          <w:rFonts w:ascii="Times New Roman" w:eastAsia="Calibri" w:hAnsi="Times New Roman" w:cs="Times New Roman"/>
          <w:b/>
          <w:noProof/>
          <w:sz w:val="24"/>
          <w:szCs w:val="24"/>
        </w:rPr>
        <w:t>9</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За получаване на плащането, </w:t>
      </w:r>
      <w:r w:rsidR="00CF399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енефициентът трябва да представи чрез ИСУН 2020 искане за плащане по образец, съдържащ се в системата.</w:t>
      </w:r>
    </w:p>
    <w:p w14:paraId="10812855" w14:textId="77777777" w:rsidR="00784693" w:rsidRPr="00BC67BA" w:rsidRDefault="00784693" w:rsidP="00784693">
      <w:pPr>
        <w:tabs>
          <w:tab w:val="num" w:pos="0"/>
        </w:tabs>
        <w:spacing w:after="0" w:line="240" w:lineRule="auto"/>
        <w:jc w:val="both"/>
        <w:rPr>
          <w:rFonts w:ascii="Times New Roman" w:eastAsia="Calibri" w:hAnsi="Times New Roman" w:cs="Times New Roman"/>
          <w:sz w:val="24"/>
          <w:szCs w:val="24"/>
        </w:rPr>
      </w:pPr>
      <w:r w:rsidRPr="00BC67BA">
        <w:rPr>
          <w:rFonts w:ascii="Times New Roman" w:eastAsia="Calibri" w:hAnsi="Times New Roman" w:cs="Times New Roman"/>
          <w:b/>
          <w:sz w:val="24"/>
          <w:szCs w:val="24"/>
        </w:rPr>
        <w:t>(2)</w:t>
      </w:r>
      <w:r w:rsidRPr="00BC67BA">
        <w:rPr>
          <w:rFonts w:ascii="Times New Roman" w:eastAsia="Calibri" w:hAnsi="Times New Roman" w:cs="Times New Roman"/>
          <w:sz w:val="24"/>
          <w:szCs w:val="24"/>
        </w:rPr>
        <w:t xml:space="preserve"> Авансовото плащане е в размер на 20 % и се извършва еднократно при следните условия:</w:t>
      </w:r>
    </w:p>
    <w:p w14:paraId="45F50744" w14:textId="77777777" w:rsidR="00784693" w:rsidRPr="00BC67BA" w:rsidRDefault="00784693" w:rsidP="00784693">
      <w:pPr>
        <w:tabs>
          <w:tab w:val="num" w:pos="0"/>
        </w:tabs>
        <w:spacing w:after="0" w:line="240" w:lineRule="auto"/>
        <w:jc w:val="both"/>
        <w:rPr>
          <w:rFonts w:ascii="Times New Roman" w:eastAsia="Calibri" w:hAnsi="Times New Roman" w:cs="Times New Roman"/>
          <w:sz w:val="24"/>
          <w:szCs w:val="24"/>
        </w:rPr>
      </w:pPr>
      <w:r w:rsidRPr="00BC67BA">
        <w:rPr>
          <w:rFonts w:ascii="Times New Roman" w:eastAsia="Calibri" w:hAnsi="Times New Roman" w:cs="Times New Roman"/>
          <w:sz w:val="24"/>
          <w:szCs w:val="24"/>
        </w:rPr>
        <w:t>1. след сключване на АДБФП;</w:t>
      </w:r>
    </w:p>
    <w:p w14:paraId="642492FE" w14:textId="77777777" w:rsidR="00784693" w:rsidRPr="00BC67BA" w:rsidRDefault="00784693" w:rsidP="00784693">
      <w:pPr>
        <w:tabs>
          <w:tab w:val="num" w:pos="0"/>
        </w:tabs>
        <w:spacing w:after="0" w:line="240" w:lineRule="auto"/>
        <w:jc w:val="both"/>
        <w:rPr>
          <w:rFonts w:ascii="Times New Roman" w:eastAsia="Calibri" w:hAnsi="Times New Roman" w:cs="Times New Roman"/>
          <w:sz w:val="24"/>
          <w:szCs w:val="24"/>
        </w:rPr>
      </w:pPr>
      <w:r w:rsidRPr="00BC67BA">
        <w:rPr>
          <w:rFonts w:ascii="Times New Roman" w:eastAsia="Calibri" w:hAnsi="Times New Roman" w:cs="Times New Roman"/>
          <w:sz w:val="24"/>
          <w:szCs w:val="24"/>
        </w:rPr>
        <w:t>2. след представяне на документи, доказващи издаването и/или учредяването на обезпечението за авансовото плащане, когато такова се изисква, които освен чрез системата ИСУН 2020 се представят и в оригинал;</w:t>
      </w:r>
    </w:p>
    <w:p w14:paraId="6A280B90" w14:textId="77777777" w:rsidR="00784693" w:rsidRPr="00BC67BA" w:rsidRDefault="00784693" w:rsidP="00784693">
      <w:pPr>
        <w:tabs>
          <w:tab w:val="num" w:pos="0"/>
        </w:tabs>
        <w:spacing w:after="0" w:line="240" w:lineRule="auto"/>
        <w:jc w:val="both"/>
        <w:rPr>
          <w:rFonts w:ascii="Times New Roman" w:eastAsia="Calibri" w:hAnsi="Times New Roman" w:cs="Times New Roman"/>
          <w:sz w:val="24"/>
          <w:szCs w:val="24"/>
        </w:rPr>
      </w:pPr>
      <w:r w:rsidRPr="00BC67BA">
        <w:rPr>
          <w:rFonts w:ascii="Times New Roman" w:eastAsia="Calibri" w:hAnsi="Times New Roman" w:cs="Times New Roman"/>
          <w:sz w:val="24"/>
          <w:szCs w:val="24"/>
        </w:rPr>
        <w:t>3. след представяне на други приложими документи, посочени в АДБФП и 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14:paraId="1D5085BB" w14:textId="2FC967AA" w:rsidR="0018467D" w:rsidRPr="00BC67BA" w:rsidRDefault="00784693" w:rsidP="0018467D">
      <w:pPr>
        <w:tabs>
          <w:tab w:val="num" w:pos="0"/>
        </w:tabs>
        <w:spacing w:after="60" w:line="240" w:lineRule="auto"/>
        <w:jc w:val="both"/>
        <w:rPr>
          <w:rFonts w:ascii="Times New Roman" w:eastAsia="Calibri" w:hAnsi="Times New Roman" w:cs="Times New Roman"/>
          <w:noProof/>
          <w:sz w:val="24"/>
          <w:szCs w:val="24"/>
        </w:rPr>
      </w:pPr>
      <w:del w:id="7" w:author="PROG" w:date="2019-03-01T10:47:00Z">
        <w:r w:rsidRPr="00BC67BA" w:rsidDel="00F16944">
          <w:rPr>
            <w:rFonts w:ascii="Times New Roman" w:eastAsia="Calibri" w:hAnsi="Times New Roman" w:cs="Times New Roman"/>
            <w:b/>
            <w:noProof/>
            <w:sz w:val="24"/>
            <w:szCs w:val="24"/>
          </w:rPr>
          <w:delText xml:space="preserve"> </w:delText>
        </w:r>
      </w:del>
      <w:r w:rsidR="0018467D" w:rsidRPr="00BC67BA">
        <w:rPr>
          <w:rFonts w:ascii="Times New Roman" w:eastAsia="Calibri" w:hAnsi="Times New Roman" w:cs="Times New Roman"/>
          <w:b/>
          <w:noProof/>
          <w:sz w:val="24"/>
          <w:szCs w:val="24"/>
        </w:rPr>
        <w:t>(</w:t>
      </w:r>
      <w:r w:rsidR="00183CF5" w:rsidRPr="00BC67BA">
        <w:rPr>
          <w:rFonts w:ascii="Times New Roman" w:eastAsia="Calibri" w:hAnsi="Times New Roman" w:cs="Times New Roman"/>
          <w:b/>
          <w:noProof/>
          <w:sz w:val="24"/>
          <w:szCs w:val="24"/>
        </w:rPr>
        <w:t>3</w:t>
      </w:r>
      <w:r w:rsidR="0018467D" w:rsidRPr="00BC67BA">
        <w:rPr>
          <w:rFonts w:ascii="Times New Roman" w:eastAsia="Calibri" w:hAnsi="Times New Roman" w:cs="Times New Roman"/>
          <w:b/>
          <w:noProof/>
          <w:sz w:val="24"/>
          <w:szCs w:val="24"/>
        </w:rPr>
        <w:t>)</w:t>
      </w:r>
      <w:r w:rsidR="0018467D" w:rsidRPr="00BC67BA">
        <w:rPr>
          <w:rFonts w:ascii="Times New Roman" w:eastAsia="Calibri" w:hAnsi="Times New Roman" w:cs="Times New Roman"/>
          <w:noProof/>
          <w:sz w:val="24"/>
          <w:szCs w:val="24"/>
        </w:rPr>
        <w:t xml:space="preserve"> </w:t>
      </w:r>
      <w:r w:rsidR="00183CF5" w:rsidRPr="00BC67BA">
        <w:rPr>
          <w:rFonts w:ascii="Times New Roman" w:eastAsia="Calibri" w:hAnsi="Times New Roman" w:cs="Times New Roman"/>
          <w:noProof/>
          <w:sz w:val="24"/>
          <w:szCs w:val="24"/>
        </w:rPr>
        <w:t xml:space="preserve">Обезпечение за авансово плащане не се изисква от бенефициенти – разпоредители с бюджет по чл. </w:t>
      </w:r>
      <w:r w:rsidR="00DD2C55" w:rsidRPr="00BC67BA">
        <w:rPr>
          <w:rFonts w:ascii="Times New Roman" w:eastAsia="Calibri" w:hAnsi="Times New Roman" w:cs="Times New Roman"/>
          <w:noProof/>
          <w:sz w:val="24"/>
          <w:szCs w:val="24"/>
        </w:rPr>
        <w:t>11</w:t>
      </w:r>
      <w:r w:rsidR="00183CF5" w:rsidRPr="00BC67BA">
        <w:rPr>
          <w:rFonts w:ascii="Times New Roman" w:eastAsia="Calibri" w:hAnsi="Times New Roman" w:cs="Times New Roman"/>
          <w:noProof/>
          <w:sz w:val="24"/>
          <w:szCs w:val="24"/>
        </w:rPr>
        <w:t xml:space="preserve">, ал. 3 и 9 от Закона за публичните финанси, от разпоредители с бюджет от по-ниска степен, от юридическите лица по чл. 13, ал. 4 от същия закон, с изключение на </w:t>
      </w:r>
      <w:r w:rsidR="00183CF5" w:rsidRPr="00BC67BA">
        <w:rPr>
          <w:rFonts w:ascii="Times New Roman" w:eastAsia="Calibri" w:hAnsi="Times New Roman" w:cs="Times New Roman"/>
          <w:noProof/>
          <w:sz w:val="24"/>
          <w:szCs w:val="24"/>
        </w:rPr>
        <w:lastRenderedPageBreak/>
        <w:t>разпоредителите с бюджет по бюджетите на общините и на случаите по чл. 7, ал. 1, т. 3 от Наредба № Н-3 от 22 май 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3527186C"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183CF5" w:rsidRPr="00BC67BA">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w:t>
      </w:r>
      <w:r w:rsidR="00183CF5" w:rsidRPr="00BC67BA">
        <w:rPr>
          <w:rFonts w:ascii="Times New Roman" w:eastAsia="Calibri" w:hAnsi="Times New Roman" w:cs="Times New Roman"/>
          <w:noProof/>
          <w:sz w:val="24"/>
          <w:szCs w:val="24"/>
        </w:rPr>
        <w:t>Срокът на валидност на обезпечението за авансово плащане не може да бъде по-кратък от срока за извършване на финалното плащане по проекта, определен съгласно АДБФП или до пълно покриване на аванса с допустими разходи съгласно чл. 131, параграф 2 от Регламент (ЕС) № 1303/2013.</w:t>
      </w:r>
    </w:p>
    <w:p w14:paraId="37E0B7A2" w14:textId="601E0C97" w:rsidR="00C55A0A" w:rsidRPr="00BC67BA" w:rsidRDefault="0018467D" w:rsidP="00C55A0A">
      <w:pPr>
        <w:tabs>
          <w:tab w:val="num" w:pos="0"/>
          <w:tab w:val="left" w:pos="924"/>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183CF5" w:rsidRPr="00BC67BA">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w:t>
      </w:r>
      <w:r w:rsidR="00183CF5" w:rsidRPr="00BC67BA">
        <w:rPr>
          <w:rFonts w:ascii="Times New Roman" w:eastAsia="Calibri" w:hAnsi="Times New Roman" w:cs="Times New Roman"/>
          <w:noProof/>
          <w:sz w:val="24"/>
          <w:szCs w:val="24"/>
        </w:rPr>
        <w:t>В случай на удължаване на срока за извършване на окончателното плащане по проекта, определен по реда на АДБФП, съответно ЗБФП,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w:t>
      </w:r>
      <w:r w:rsidR="00C55A0A" w:rsidRPr="00BC67BA">
        <w:rPr>
          <w:rFonts w:ascii="Times New Roman" w:eastAsia="Calibri" w:hAnsi="Times New Roman" w:cs="Times New Roman"/>
          <w:noProof/>
          <w:sz w:val="24"/>
          <w:szCs w:val="24"/>
        </w:rPr>
        <w:t>.</w:t>
      </w:r>
    </w:p>
    <w:p w14:paraId="42F197DF" w14:textId="77777777" w:rsidR="0018467D" w:rsidRPr="00BC67BA" w:rsidRDefault="00183CF5"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(6</w:t>
      </w:r>
      <w:r w:rsidR="00C55A0A" w:rsidRPr="00BC67BA">
        <w:rPr>
          <w:rFonts w:ascii="Times New Roman" w:eastAsia="Calibri" w:hAnsi="Times New Roman" w:cs="Times New Roman"/>
          <w:b/>
          <w:noProof/>
          <w:sz w:val="24"/>
          <w:szCs w:val="24"/>
        </w:rPr>
        <w:t>)</w:t>
      </w:r>
      <w:r w:rsidR="00C55A0A"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При обезпечение с банкова гаранция тя трябва да бъде безусловна и неотменима в полза на администрацията, в чиято структура е Управляващият орган</w:t>
      </w:r>
      <w:r w:rsidR="0018467D" w:rsidRPr="00BC67BA">
        <w:rPr>
          <w:rFonts w:ascii="Times New Roman" w:eastAsia="Calibri" w:hAnsi="Times New Roman" w:cs="Times New Roman"/>
          <w:noProof/>
          <w:sz w:val="24"/>
          <w:szCs w:val="24"/>
        </w:rPr>
        <w:t>. Обезпечението със запис на заповед трябва да бъде „без протест“ и „без разноски“.</w:t>
      </w:r>
    </w:p>
    <w:p w14:paraId="495C0D91"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183CF5" w:rsidRPr="00BC67BA">
        <w:rPr>
          <w:rFonts w:ascii="Times New Roman" w:eastAsia="Calibri" w:hAnsi="Times New Roman" w:cs="Times New Roman"/>
          <w:b/>
          <w:noProof/>
          <w:sz w:val="24"/>
          <w:szCs w:val="24"/>
        </w:rPr>
        <w:t>7</w:t>
      </w:r>
      <w:r w:rsidRPr="00BC67BA">
        <w:rPr>
          <w:rFonts w:ascii="Times New Roman" w:eastAsia="Calibri" w:hAnsi="Times New Roman" w:cs="Times New Roman"/>
          <w:b/>
          <w:noProof/>
          <w:sz w:val="24"/>
          <w:szCs w:val="24"/>
        </w:rPr>
        <w:t xml:space="preserve">) </w:t>
      </w:r>
      <w:r w:rsidR="00C55A0A" w:rsidRPr="00BC67BA">
        <w:rPr>
          <w:rFonts w:ascii="Times New Roman" w:eastAsia="Calibri" w:hAnsi="Times New Roman" w:cs="Times New Roman"/>
          <w:noProof/>
          <w:sz w:val="24"/>
          <w:szCs w:val="24"/>
        </w:rPr>
        <w:t>Управляващият орган има правото, при необходимост, да изисква предоставянето на документите в оригинал, както и други документи, извън посочените 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14:paraId="6B815F6C"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w:t>
      </w:r>
      <w:r w:rsidR="00F82AC6" w:rsidRPr="00BC67BA">
        <w:rPr>
          <w:rFonts w:ascii="Times New Roman" w:eastAsia="Calibri" w:hAnsi="Times New Roman" w:cs="Times New Roman"/>
          <w:b/>
          <w:noProof/>
          <w:sz w:val="24"/>
          <w:szCs w:val="24"/>
        </w:rPr>
        <w:t>50</w:t>
      </w:r>
      <w:r w:rsidRPr="00BC67BA">
        <w:rPr>
          <w:rFonts w:ascii="Times New Roman" w:eastAsia="Calibri" w:hAnsi="Times New Roman" w:cs="Times New Roman"/>
          <w:b/>
          <w:noProof/>
          <w:sz w:val="24"/>
          <w:szCs w:val="24"/>
        </w:rPr>
        <w:t>. (1)</w:t>
      </w:r>
      <w:r w:rsidRPr="00BC67BA">
        <w:rPr>
          <w:rFonts w:ascii="Times New Roman" w:eastAsia="Calibri" w:hAnsi="Times New Roman" w:cs="Times New Roman"/>
          <w:noProof/>
          <w:sz w:val="24"/>
          <w:szCs w:val="24"/>
        </w:rPr>
        <w:t xml:space="preserve"> Управляващият орган извършва проверка на документите и уведомява </w:t>
      </w:r>
      <w:r w:rsidR="009D5C26"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при констатиране на някое от следните обстоятелства:</w:t>
      </w:r>
    </w:p>
    <w:p w14:paraId="5D3693B7" w14:textId="77777777" w:rsidR="0018467D" w:rsidRPr="00BC67BA" w:rsidRDefault="0018467D" w:rsidP="0018467D">
      <w:pPr>
        <w:numPr>
          <w:ilvl w:val="0"/>
          <w:numId w:val="29"/>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искането за плащане е непълно или </w:t>
      </w:r>
      <w:r w:rsidR="008B22E5" w:rsidRPr="00BC67BA">
        <w:rPr>
          <w:rFonts w:ascii="Times New Roman" w:eastAsia="Calibri" w:hAnsi="Times New Roman" w:cs="Times New Roman"/>
          <w:noProof/>
          <w:sz w:val="24"/>
          <w:szCs w:val="24"/>
        </w:rPr>
        <w:t>неточно</w:t>
      </w:r>
      <w:r w:rsidRPr="00BC67BA">
        <w:rPr>
          <w:rFonts w:ascii="Times New Roman" w:eastAsia="Calibri" w:hAnsi="Times New Roman" w:cs="Times New Roman"/>
          <w:noProof/>
          <w:sz w:val="24"/>
          <w:szCs w:val="24"/>
        </w:rPr>
        <w:t>;</w:t>
      </w:r>
    </w:p>
    <w:p w14:paraId="11CDB976" w14:textId="77777777" w:rsidR="0018467D" w:rsidRPr="00BC67BA" w:rsidRDefault="0018467D" w:rsidP="0018467D">
      <w:pPr>
        <w:numPr>
          <w:ilvl w:val="0"/>
          <w:numId w:val="29"/>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не е представен някой от </w:t>
      </w:r>
      <w:r w:rsidR="009D5C26" w:rsidRPr="00BC67BA">
        <w:rPr>
          <w:rFonts w:ascii="Times New Roman" w:eastAsia="Calibri" w:hAnsi="Times New Roman" w:cs="Times New Roman"/>
          <w:noProof/>
          <w:sz w:val="24"/>
          <w:szCs w:val="24"/>
        </w:rPr>
        <w:t xml:space="preserve">изискуемите </w:t>
      </w:r>
      <w:r w:rsidRPr="00BC67BA">
        <w:rPr>
          <w:rFonts w:ascii="Times New Roman" w:eastAsia="Calibri" w:hAnsi="Times New Roman" w:cs="Times New Roman"/>
          <w:noProof/>
          <w:sz w:val="24"/>
          <w:szCs w:val="24"/>
        </w:rPr>
        <w:t>документи;</w:t>
      </w:r>
    </w:p>
    <w:p w14:paraId="1C509F83" w14:textId="77777777" w:rsidR="0018467D" w:rsidRPr="00BC67BA" w:rsidRDefault="0018467D" w:rsidP="0018467D">
      <w:pPr>
        <w:numPr>
          <w:ilvl w:val="0"/>
          <w:numId w:val="29"/>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някой от представените документи не съответства на изискванията на Управляващия орган</w:t>
      </w:r>
      <w:r w:rsidR="008B22E5" w:rsidRPr="00BC67BA">
        <w:rPr>
          <w:rFonts w:ascii="Times New Roman" w:eastAsia="Calibri" w:hAnsi="Times New Roman" w:cs="Times New Roman"/>
          <w:noProof/>
          <w:sz w:val="24"/>
          <w:szCs w:val="24"/>
        </w:rPr>
        <w:t>, но може да бъде приведен в съответствие с тях</w:t>
      </w:r>
      <w:r w:rsidRPr="00BC67BA">
        <w:rPr>
          <w:rFonts w:ascii="Times New Roman" w:eastAsia="Calibri" w:hAnsi="Times New Roman" w:cs="Times New Roman"/>
          <w:noProof/>
          <w:sz w:val="24"/>
          <w:szCs w:val="24"/>
        </w:rPr>
        <w:t>;</w:t>
      </w:r>
    </w:p>
    <w:p w14:paraId="5C042E8B" w14:textId="77777777" w:rsidR="0018467D" w:rsidRPr="00BC67BA" w:rsidRDefault="0018467D" w:rsidP="0018467D">
      <w:pPr>
        <w:numPr>
          <w:ilvl w:val="0"/>
          <w:numId w:val="29"/>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заявената в искането за плащане сума надвишава размера на авансовото плащане, определен в АДБФП.</w:t>
      </w:r>
    </w:p>
    <w:p w14:paraId="277A6F0D"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w:t>
      </w:r>
      <w:r w:rsidR="008B22E5" w:rsidRPr="00BC67BA">
        <w:rPr>
          <w:rFonts w:ascii="Times New Roman" w:eastAsia="Calibri" w:hAnsi="Times New Roman" w:cs="Times New Roman"/>
          <w:noProof/>
          <w:sz w:val="24"/>
          <w:szCs w:val="24"/>
        </w:rPr>
        <w:t xml:space="preserve">В случаите по ал. 1, Управляващият орган уведомява </w:t>
      </w:r>
      <w:r w:rsidR="009D5C26" w:rsidRPr="00BC67BA">
        <w:rPr>
          <w:rFonts w:ascii="Times New Roman" w:eastAsia="Calibri" w:hAnsi="Times New Roman" w:cs="Times New Roman"/>
          <w:noProof/>
          <w:sz w:val="24"/>
          <w:szCs w:val="24"/>
        </w:rPr>
        <w:t>б</w:t>
      </w:r>
      <w:r w:rsidR="008B22E5" w:rsidRPr="00BC67BA">
        <w:rPr>
          <w:rFonts w:ascii="Times New Roman" w:eastAsia="Calibri" w:hAnsi="Times New Roman" w:cs="Times New Roman"/>
          <w:noProof/>
          <w:sz w:val="24"/>
          <w:szCs w:val="24"/>
        </w:rPr>
        <w:t xml:space="preserve">енефициента за констатираните от него непълноти, неточности и/или несъответствия и </w:t>
      </w:r>
      <w:r w:rsidRPr="00BC67BA">
        <w:rPr>
          <w:rFonts w:ascii="Times New Roman" w:eastAsia="Calibri" w:hAnsi="Times New Roman" w:cs="Times New Roman"/>
          <w:noProof/>
          <w:sz w:val="24"/>
          <w:szCs w:val="24"/>
        </w:rPr>
        <w:t xml:space="preserve">определя допълнителен срок за </w:t>
      </w:r>
      <w:r w:rsidR="008B22E5" w:rsidRPr="00BC67BA">
        <w:rPr>
          <w:rFonts w:ascii="Times New Roman" w:eastAsia="Calibri" w:hAnsi="Times New Roman" w:cs="Times New Roman"/>
          <w:noProof/>
          <w:sz w:val="24"/>
          <w:szCs w:val="24"/>
        </w:rPr>
        <w:t xml:space="preserve">тяхното </w:t>
      </w:r>
      <w:r w:rsidRPr="00BC67BA">
        <w:rPr>
          <w:rFonts w:ascii="Times New Roman" w:eastAsia="Calibri" w:hAnsi="Times New Roman" w:cs="Times New Roman"/>
          <w:noProof/>
          <w:sz w:val="24"/>
          <w:szCs w:val="24"/>
        </w:rPr>
        <w:t>отстраняване.</w:t>
      </w:r>
    </w:p>
    <w:p w14:paraId="1F03166C"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5</w:t>
      </w:r>
      <w:r w:rsidR="00F82AC6" w:rsidRPr="00BC67BA">
        <w:rPr>
          <w:rFonts w:ascii="Times New Roman" w:eastAsia="Calibri" w:hAnsi="Times New Roman" w:cs="Times New Roman"/>
          <w:b/>
          <w:noProof/>
          <w:sz w:val="24"/>
          <w:szCs w:val="24"/>
        </w:rPr>
        <w:t>1</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Управляващият орган извършва авансово плащане в двуседмичен срок от получаването </w:t>
      </w:r>
      <w:r w:rsidR="009D5C26" w:rsidRPr="00BC67BA">
        <w:rPr>
          <w:rFonts w:ascii="Times New Roman" w:eastAsia="Calibri" w:hAnsi="Times New Roman" w:cs="Times New Roman"/>
          <w:noProof/>
          <w:sz w:val="24"/>
          <w:szCs w:val="24"/>
        </w:rPr>
        <w:t xml:space="preserve">на </w:t>
      </w:r>
      <w:r w:rsidRPr="00BC67BA">
        <w:rPr>
          <w:rFonts w:ascii="Times New Roman" w:eastAsia="Calibri" w:hAnsi="Times New Roman" w:cs="Times New Roman"/>
          <w:noProof/>
          <w:sz w:val="24"/>
          <w:szCs w:val="24"/>
        </w:rPr>
        <w:t>искането за плащане.</w:t>
      </w:r>
    </w:p>
    <w:p w14:paraId="547FF8C3" w14:textId="77777777" w:rsidR="007545DA"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w:t>
      </w:r>
      <w:r w:rsidR="007545DA" w:rsidRPr="00BC67BA">
        <w:rPr>
          <w:rFonts w:ascii="Times New Roman" w:eastAsia="Calibri" w:hAnsi="Times New Roman" w:cs="Times New Roman"/>
          <w:noProof/>
          <w:sz w:val="24"/>
          <w:szCs w:val="24"/>
        </w:rPr>
        <w:t>Когато бенефициентът не е приложил документ, необходим за извършване на авансовото плащане</w:t>
      </w:r>
      <w:r w:rsidR="009D5C26" w:rsidRPr="00BC67BA">
        <w:rPr>
          <w:rFonts w:ascii="Times New Roman" w:eastAsia="Calibri" w:hAnsi="Times New Roman" w:cs="Times New Roman"/>
          <w:noProof/>
          <w:sz w:val="24"/>
          <w:szCs w:val="24"/>
        </w:rPr>
        <w:t>,</w:t>
      </w:r>
      <w:r w:rsidR="007545DA" w:rsidRPr="00BC67BA">
        <w:rPr>
          <w:rFonts w:ascii="Times New Roman" w:eastAsia="Calibri" w:hAnsi="Times New Roman" w:cs="Times New Roman"/>
          <w:noProof/>
          <w:sz w:val="24"/>
          <w:szCs w:val="24"/>
        </w:rPr>
        <w:t xml:space="preserve"> или не представи обезпечение, </w:t>
      </w:r>
      <w:r w:rsidR="009D5C26" w:rsidRPr="00BC67BA">
        <w:rPr>
          <w:rFonts w:ascii="Times New Roman" w:eastAsia="Calibri" w:hAnsi="Times New Roman" w:cs="Times New Roman"/>
          <w:noProof/>
          <w:sz w:val="24"/>
          <w:szCs w:val="24"/>
        </w:rPr>
        <w:t>У</w:t>
      </w:r>
      <w:r w:rsidR="007545DA" w:rsidRPr="00BC67BA">
        <w:rPr>
          <w:rFonts w:ascii="Times New Roman" w:eastAsia="Calibri" w:hAnsi="Times New Roman" w:cs="Times New Roman"/>
          <w:noProof/>
          <w:sz w:val="24"/>
          <w:szCs w:val="24"/>
        </w:rPr>
        <w:t>правляващият орган го поканва да ги представи. Срокът по ал. 1 спира да тече до датата на представян</w:t>
      </w:r>
      <w:r w:rsidR="009D5C26" w:rsidRPr="00BC67BA">
        <w:rPr>
          <w:rFonts w:ascii="Times New Roman" w:eastAsia="Calibri" w:hAnsi="Times New Roman" w:cs="Times New Roman"/>
          <w:noProof/>
          <w:sz w:val="24"/>
          <w:szCs w:val="24"/>
        </w:rPr>
        <w:t>е</w:t>
      </w:r>
      <w:r w:rsidR="007545DA" w:rsidRPr="00BC67BA">
        <w:rPr>
          <w:rFonts w:ascii="Times New Roman" w:eastAsia="Calibri" w:hAnsi="Times New Roman" w:cs="Times New Roman"/>
          <w:noProof/>
          <w:sz w:val="24"/>
          <w:szCs w:val="24"/>
        </w:rPr>
        <w:t>то им.</w:t>
      </w:r>
    </w:p>
    <w:p w14:paraId="4C772E46"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007545DA"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Спреният срок се възобновява от надлежното отстраняване на </w:t>
      </w:r>
      <w:r w:rsidR="007545DA" w:rsidRPr="00BC67BA">
        <w:rPr>
          <w:rFonts w:ascii="Times New Roman" w:eastAsia="Calibri" w:hAnsi="Times New Roman" w:cs="Times New Roman"/>
          <w:noProof/>
          <w:sz w:val="24"/>
          <w:szCs w:val="24"/>
        </w:rPr>
        <w:t xml:space="preserve">непълнотите, неточностите и/или несъответствията </w:t>
      </w:r>
      <w:r w:rsidRPr="00BC67BA">
        <w:rPr>
          <w:rFonts w:ascii="Times New Roman" w:eastAsia="Calibri" w:hAnsi="Times New Roman" w:cs="Times New Roman"/>
          <w:noProof/>
          <w:sz w:val="24"/>
          <w:szCs w:val="24"/>
        </w:rPr>
        <w:t>или от предоставянето на изисканите от Управляващия орган документи/информация.</w:t>
      </w:r>
    </w:p>
    <w:p w14:paraId="133720AE"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5</w:t>
      </w:r>
      <w:r w:rsidR="00F82AC6" w:rsidRPr="00BC67BA">
        <w:rPr>
          <w:rFonts w:ascii="Times New Roman" w:eastAsia="Calibri" w:hAnsi="Times New Roman" w:cs="Times New Roman"/>
          <w:b/>
          <w:noProof/>
          <w:sz w:val="24"/>
          <w:szCs w:val="24"/>
        </w:rPr>
        <w:t>2</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w:t>
      </w:r>
      <w:r w:rsidR="009D5C26" w:rsidRPr="00BC67BA">
        <w:rPr>
          <w:rFonts w:ascii="Times New Roman" w:eastAsia="Calibri" w:hAnsi="Times New Roman" w:cs="Times New Roman"/>
          <w:b/>
          <w:noProof/>
          <w:sz w:val="24"/>
          <w:szCs w:val="24"/>
        </w:rPr>
        <w:t>(1)</w:t>
      </w:r>
      <w:r w:rsidR="009D5C26"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Управляващият орган не извършва авансово плащане в следните случаи:</w:t>
      </w:r>
    </w:p>
    <w:p w14:paraId="44ED603E" w14:textId="77777777" w:rsidR="0018467D" w:rsidRPr="00BC67BA" w:rsidRDefault="0018467D" w:rsidP="0018467D">
      <w:pPr>
        <w:numPr>
          <w:ilvl w:val="0"/>
          <w:numId w:val="31"/>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заявените в искането за плащане суми са недължими, тъй като в АДБФП и в условията за кандидатстване не е предвидено извършването на авансово плащане;</w:t>
      </w:r>
    </w:p>
    <w:p w14:paraId="61920ABB" w14:textId="77777777" w:rsidR="007545DA" w:rsidRPr="00BC67BA" w:rsidRDefault="009D5C26" w:rsidP="007545DA">
      <w:pPr>
        <w:numPr>
          <w:ilvl w:val="0"/>
          <w:numId w:val="31"/>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б</w:t>
      </w:r>
      <w:r w:rsidR="0018467D" w:rsidRPr="00BC67BA">
        <w:rPr>
          <w:rFonts w:ascii="Times New Roman" w:eastAsia="Calibri" w:hAnsi="Times New Roman" w:cs="Times New Roman"/>
          <w:noProof/>
          <w:sz w:val="24"/>
          <w:szCs w:val="24"/>
        </w:rPr>
        <w:t xml:space="preserve">енефициентът не е представил надлежно искане за авансово плащане или някой от </w:t>
      </w:r>
      <w:r w:rsidRPr="00BC67BA">
        <w:rPr>
          <w:rFonts w:ascii="Times New Roman" w:eastAsia="Calibri" w:hAnsi="Times New Roman" w:cs="Times New Roman"/>
          <w:noProof/>
          <w:sz w:val="24"/>
          <w:szCs w:val="24"/>
        </w:rPr>
        <w:t>изискуемите документи</w:t>
      </w:r>
      <w:r w:rsidR="007545DA" w:rsidRPr="00BC67BA">
        <w:rPr>
          <w:rFonts w:ascii="Times New Roman" w:eastAsia="Calibri" w:hAnsi="Times New Roman" w:cs="Times New Roman"/>
          <w:noProof/>
          <w:sz w:val="24"/>
          <w:szCs w:val="24"/>
        </w:rPr>
        <w:t>;</w:t>
      </w:r>
    </w:p>
    <w:p w14:paraId="3AB28A77" w14:textId="77777777" w:rsidR="007545DA" w:rsidRPr="00BC67BA" w:rsidRDefault="007545DA" w:rsidP="007545DA">
      <w:pPr>
        <w:numPr>
          <w:ilvl w:val="0"/>
          <w:numId w:val="31"/>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lastRenderedPageBreak/>
        <w:t xml:space="preserve">някой от представените документи не съответства на изискванията на Управляващия орган и не може да бъде приведен в съответствие с тях и не може да бъде заменен с нов </w:t>
      </w:r>
      <w:r w:rsidRPr="00BC67BA">
        <w:rPr>
          <w:rFonts w:ascii="Times New Roman" w:eastAsia="Calibri" w:hAnsi="Times New Roman" w:cs="Times New Roman"/>
          <w:sz w:val="24"/>
          <w:szCs w:val="24"/>
        </w:rPr>
        <w:t>документ</w:t>
      </w:r>
      <w:r w:rsidRPr="00BC67BA">
        <w:rPr>
          <w:rFonts w:ascii="Times New Roman" w:eastAsia="Calibri" w:hAnsi="Times New Roman" w:cs="Times New Roman"/>
          <w:noProof/>
          <w:sz w:val="24"/>
          <w:szCs w:val="24"/>
        </w:rPr>
        <w:t>, отговарящ на изискванията на Управляващия орган;</w:t>
      </w:r>
    </w:p>
    <w:p w14:paraId="6E76CB99" w14:textId="77777777" w:rsidR="007545DA" w:rsidRPr="00BC67BA" w:rsidRDefault="007545DA" w:rsidP="007545DA">
      <w:pPr>
        <w:numPr>
          <w:ilvl w:val="0"/>
          <w:numId w:val="31"/>
        </w:numPr>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авансово плащане не е дължимо по друга причина.</w:t>
      </w:r>
    </w:p>
    <w:p w14:paraId="5E6D9AA6" w14:textId="77777777" w:rsidR="009D5C26" w:rsidRPr="00BC67BA" w:rsidRDefault="009D5C26" w:rsidP="009D5C26">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В случаите по т. 2 от предходната алинея, Управляващият орган извършва авансово плащане след подаване на ново искане от бенефициента, при съответно прилагане на правилата по настоящия раздел.</w:t>
      </w:r>
    </w:p>
    <w:p w14:paraId="2DD2CC11"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5</w:t>
      </w:r>
      <w:r w:rsidR="00F82AC6" w:rsidRPr="00BC67BA">
        <w:rPr>
          <w:rFonts w:ascii="Times New Roman" w:eastAsia="Calibri" w:hAnsi="Times New Roman" w:cs="Times New Roman"/>
          <w:b/>
          <w:noProof/>
          <w:sz w:val="24"/>
          <w:szCs w:val="24"/>
        </w:rPr>
        <w:t>3</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color w:val="00B050"/>
          <w:sz w:val="24"/>
          <w:szCs w:val="24"/>
        </w:rPr>
        <w:t xml:space="preserve"> </w:t>
      </w:r>
      <w:r w:rsidRPr="00BC67BA">
        <w:rPr>
          <w:rFonts w:ascii="Times New Roman" w:eastAsia="Calibri" w:hAnsi="Times New Roman" w:cs="Times New Roman"/>
          <w:noProof/>
          <w:sz w:val="24"/>
          <w:szCs w:val="24"/>
        </w:rPr>
        <w:t xml:space="preserve">Бенефициентът се задължава да не използва средствата, предоставени му под формата на авансово плащане по АДБФП като обезпечение на каквито и да е негови задължения. </w:t>
      </w:r>
    </w:p>
    <w:p w14:paraId="0AEB6206" w14:textId="77777777" w:rsidR="0018467D" w:rsidRPr="00BC67BA" w:rsidRDefault="0018467D" w:rsidP="0018467D">
      <w:pPr>
        <w:spacing w:after="60" w:line="240" w:lineRule="auto"/>
        <w:jc w:val="both"/>
        <w:rPr>
          <w:rFonts w:ascii="Times New Roman" w:eastAsia="Calibri" w:hAnsi="Times New Roman" w:cs="Times New Roman"/>
          <w:b/>
          <w:noProof/>
          <w:sz w:val="24"/>
          <w:szCs w:val="24"/>
        </w:rPr>
      </w:pPr>
    </w:p>
    <w:p w14:paraId="031C3C5A"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III</w:t>
      </w:r>
    </w:p>
    <w:p w14:paraId="6D43F6B3"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Условия за извършване на междинни плащания </w:t>
      </w:r>
    </w:p>
    <w:p w14:paraId="635C1F19"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6021EC67" w14:textId="4CC7410C"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5</w:t>
      </w:r>
      <w:r w:rsidR="00F82AC6" w:rsidRPr="00BC67BA">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 xml:space="preserve">. (1) </w:t>
      </w:r>
      <w:r w:rsidR="00420F88" w:rsidRPr="00BC67BA">
        <w:rPr>
          <w:rFonts w:ascii="Times New Roman" w:eastAsia="Calibri" w:hAnsi="Times New Roman" w:cs="Times New Roman"/>
          <w:noProof/>
          <w:sz w:val="24"/>
          <w:szCs w:val="24"/>
        </w:rPr>
        <w:t>М</w:t>
      </w:r>
      <w:r w:rsidRPr="00BC67BA">
        <w:rPr>
          <w:rFonts w:ascii="Times New Roman" w:eastAsia="Calibri" w:hAnsi="Times New Roman" w:cs="Times New Roman"/>
          <w:noProof/>
          <w:sz w:val="24"/>
          <w:szCs w:val="24"/>
        </w:rPr>
        <w:t xml:space="preserve">еждинни плащания се </w:t>
      </w:r>
      <w:r w:rsidR="00420F88" w:rsidRPr="00BC67BA">
        <w:rPr>
          <w:rFonts w:ascii="Times New Roman" w:eastAsia="Calibri" w:hAnsi="Times New Roman" w:cs="Times New Roman"/>
          <w:noProof/>
          <w:sz w:val="24"/>
          <w:szCs w:val="24"/>
        </w:rPr>
        <w:t xml:space="preserve">извършват за възстановяване на </w:t>
      </w:r>
      <w:r w:rsidRPr="00BC67BA">
        <w:rPr>
          <w:rFonts w:ascii="Times New Roman" w:eastAsia="Calibri" w:hAnsi="Times New Roman" w:cs="Times New Roman"/>
          <w:noProof/>
          <w:sz w:val="24"/>
          <w:szCs w:val="24"/>
        </w:rPr>
        <w:t xml:space="preserve">допустими </w:t>
      </w:r>
      <w:del w:id="8" w:author="Lidiya Kaneva" w:date="2019-03-15T15:50:00Z">
        <w:r w:rsidR="00420F88" w:rsidRPr="00BC67BA" w:rsidDel="002678BD">
          <w:rPr>
            <w:rFonts w:ascii="Times New Roman" w:eastAsia="Calibri" w:hAnsi="Times New Roman" w:cs="Times New Roman"/>
            <w:noProof/>
            <w:sz w:val="24"/>
            <w:szCs w:val="24"/>
          </w:rPr>
          <w:delText>преки</w:delText>
        </w:r>
      </w:del>
      <w:r w:rsidR="00420F88"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 xml:space="preserve">разходи </w:t>
      </w:r>
      <w:r w:rsidR="00420F88" w:rsidRPr="00BC67BA">
        <w:rPr>
          <w:rFonts w:ascii="Times New Roman" w:hAnsi="Times New Roman"/>
          <w:sz w:val="24"/>
          <w:szCs w:val="24"/>
        </w:rPr>
        <w:t xml:space="preserve">по чл. 55, ал. 1, т. 1 от ЗУСЕСИФ </w:t>
      </w:r>
      <w:r w:rsidRPr="00BC67BA">
        <w:rPr>
          <w:rFonts w:ascii="Times New Roman" w:eastAsia="Calibri" w:hAnsi="Times New Roman" w:cs="Times New Roman"/>
          <w:noProof/>
          <w:sz w:val="24"/>
          <w:szCs w:val="24"/>
        </w:rPr>
        <w:t>след верификацията им от Управляващия орган и след установен от него физически и финансов напредък по проекта</w:t>
      </w:r>
      <w:r w:rsidR="00420F88" w:rsidRPr="00BC67BA">
        <w:rPr>
          <w:rFonts w:ascii="Times New Roman" w:eastAsia="Calibri" w:hAnsi="Times New Roman" w:cs="Times New Roman"/>
          <w:noProof/>
          <w:sz w:val="24"/>
          <w:szCs w:val="24"/>
        </w:rPr>
        <w:t>,</w:t>
      </w:r>
      <w:r w:rsidR="00420F88" w:rsidRPr="00BC67BA">
        <w:t xml:space="preserve"> </w:t>
      </w:r>
      <w:r w:rsidR="00420F88" w:rsidRPr="00BC67BA">
        <w:rPr>
          <w:rFonts w:ascii="Times New Roman" w:eastAsia="Calibri" w:hAnsi="Times New Roman" w:cs="Times New Roman"/>
          <w:noProof/>
          <w:sz w:val="24"/>
          <w:szCs w:val="24"/>
        </w:rPr>
        <w:t>както и за финансиране на непреки разходи по формата по чл. 55, ал. 1, т. 4 от ЗУСЕСИФ</w:t>
      </w:r>
      <w:r w:rsidRPr="00BC67BA">
        <w:rPr>
          <w:rFonts w:ascii="Times New Roman" w:eastAsia="Calibri" w:hAnsi="Times New Roman" w:cs="Times New Roman"/>
          <w:noProof/>
          <w:sz w:val="24"/>
          <w:szCs w:val="24"/>
        </w:rPr>
        <w:t xml:space="preserve">.  </w:t>
      </w:r>
    </w:p>
    <w:p w14:paraId="107721F5"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За получаване на междинно плащане Бенефициентът подава чрез ИСУН 2020 искане за плащане по образец, съдържащ се в системата. </w:t>
      </w:r>
    </w:p>
    <w:p w14:paraId="455E751E"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Бенефициентът </w:t>
      </w:r>
      <w:r w:rsidR="004C3638" w:rsidRPr="00BC67BA">
        <w:rPr>
          <w:rFonts w:ascii="Times New Roman" w:eastAsia="Calibri" w:hAnsi="Times New Roman" w:cs="Times New Roman"/>
          <w:noProof/>
          <w:sz w:val="24"/>
          <w:szCs w:val="24"/>
        </w:rPr>
        <w:t xml:space="preserve">има право </w:t>
      </w:r>
      <w:r w:rsidRPr="00BC67BA">
        <w:rPr>
          <w:rFonts w:ascii="Times New Roman" w:eastAsia="Calibri" w:hAnsi="Times New Roman" w:cs="Times New Roman"/>
          <w:noProof/>
          <w:sz w:val="24"/>
          <w:szCs w:val="24"/>
        </w:rPr>
        <w:t xml:space="preserve">да подава </w:t>
      </w:r>
      <w:r w:rsidR="00483187" w:rsidRPr="00BC67BA">
        <w:rPr>
          <w:rFonts w:ascii="Times New Roman" w:eastAsia="Calibri" w:hAnsi="Times New Roman" w:cs="Times New Roman"/>
          <w:noProof/>
          <w:sz w:val="24"/>
          <w:szCs w:val="24"/>
        </w:rPr>
        <w:t>искания за плащане</w:t>
      </w:r>
      <w:r w:rsidRPr="00BC67BA">
        <w:rPr>
          <w:rFonts w:ascii="Times New Roman" w:eastAsia="Calibri" w:hAnsi="Times New Roman" w:cs="Times New Roman"/>
          <w:noProof/>
          <w:sz w:val="24"/>
          <w:szCs w:val="24"/>
        </w:rPr>
        <w:t xml:space="preserve">, при условие че на </w:t>
      </w:r>
      <w:r w:rsidR="004C3638"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е издаден акт на ръководителя на Управляващия орган на ОПОС 2014-2020 г. за осъществен контрол за законосъобразност на обществените поръчки, разходи по които са включени в съответното искане.</w:t>
      </w:r>
    </w:p>
    <w:p w14:paraId="53BFD3D1" w14:textId="77777777" w:rsidR="004C3638" w:rsidRPr="00BC67BA" w:rsidRDefault="004C3638" w:rsidP="004C3638">
      <w:pPr>
        <w:spacing w:after="0" w:line="240" w:lineRule="auto"/>
        <w:jc w:val="both"/>
        <w:rPr>
          <w:rFonts w:ascii="Times New Roman" w:hAnsi="Times New Roman"/>
          <w:color w:val="FF0000"/>
          <w:sz w:val="24"/>
          <w:szCs w:val="24"/>
        </w:rPr>
      </w:pPr>
      <w:r w:rsidRPr="00BC67BA">
        <w:rPr>
          <w:rFonts w:ascii="Times New Roman" w:hAnsi="Times New Roman"/>
          <w:b/>
          <w:sz w:val="24"/>
          <w:szCs w:val="24"/>
        </w:rPr>
        <w:t xml:space="preserve">(4) </w:t>
      </w:r>
      <w:r w:rsidRPr="00BC67BA">
        <w:rPr>
          <w:rFonts w:ascii="Times New Roman" w:hAnsi="Times New Roman"/>
          <w:sz w:val="24"/>
          <w:szCs w:val="24"/>
        </w:rPr>
        <w:t xml:space="preserve">При отчитане на непреки разходи по формата, определена в чл. 55, ал. 1, т. 4 от ЗУСЕСИФ, бенефициентът включва в искане за плащане 75 % от определената единна ставка в АДБФП. Задължително условие за включване на непреки разходи в искане за плащане е извършването и включването на </w:t>
      </w:r>
      <w:proofErr w:type="spellStart"/>
      <w:r w:rsidRPr="00BC67BA">
        <w:rPr>
          <w:rFonts w:ascii="Times New Roman" w:hAnsi="Times New Roman"/>
          <w:sz w:val="24"/>
          <w:szCs w:val="24"/>
        </w:rPr>
        <w:t>съотносими</w:t>
      </w:r>
      <w:proofErr w:type="spellEnd"/>
      <w:r w:rsidRPr="00BC67BA">
        <w:rPr>
          <w:rFonts w:ascii="Times New Roman" w:hAnsi="Times New Roman"/>
          <w:sz w:val="24"/>
          <w:szCs w:val="24"/>
        </w:rPr>
        <w:t xml:space="preserve"> допустими преки разходи.</w:t>
      </w:r>
    </w:p>
    <w:p w14:paraId="012DE38E"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5</w:t>
      </w:r>
      <w:r w:rsidR="00F82AC6" w:rsidRPr="00BC67BA">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Към искането за плащане следва да бъдат </w:t>
      </w:r>
      <w:r w:rsidR="00483187" w:rsidRPr="00BC67BA">
        <w:rPr>
          <w:rFonts w:ascii="Times New Roman" w:eastAsia="Calibri" w:hAnsi="Times New Roman" w:cs="Times New Roman"/>
          <w:noProof/>
          <w:sz w:val="24"/>
          <w:szCs w:val="24"/>
        </w:rPr>
        <w:t>подавани</w:t>
      </w:r>
      <w:r w:rsidRPr="00BC67BA">
        <w:rPr>
          <w:rFonts w:ascii="Times New Roman" w:eastAsia="Calibri" w:hAnsi="Times New Roman" w:cs="Times New Roman"/>
          <w:noProof/>
          <w:sz w:val="24"/>
          <w:szCs w:val="24"/>
        </w:rPr>
        <w:t>:</w:t>
      </w:r>
    </w:p>
    <w:p w14:paraId="587F5DE8" w14:textId="5C9AC0EB" w:rsidR="0018467D" w:rsidRPr="00BC67BA" w:rsidRDefault="0018467D" w:rsidP="0018467D">
      <w:pPr>
        <w:numPr>
          <w:ilvl w:val="0"/>
          <w:numId w:val="32"/>
        </w:numPr>
        <w:spacing w:after="60" w:line="240" w:lineRule="auto"/>
        <w:ind w:left="284" w:hanging="284"/>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технически и финансов отчет</w:t>
      </w:r>
      <w:del w:id="9" w:author="PROG" w:date="2019-03-01T10:48:00Z">
        <w:r w:rsidR="004C3638" w:rsidRPr="00BC67BA" w:rsidDel="00F16944">
          <w:rPr>
            <w:rFonts w:ascii="Times New Roman" w:eastAsia="Calibri" w:hAnsi="Times New Roman" w:cs="Times New Roman"/>
            <w:noProof/>
            <w:sz w:val="24"/>
            <w:szCs w:val="24"/>
          </w:rPr>
          <w:delText>и</w:delText>
        </w:r>
      </w:del>
      <w:r w:rsidR="0059629B" w:rsidRPr="00BC67BA">
        <w:rPr>
          <w:rFonts w:ascii="Times New Roman" w:eastAsia="Calibri" w:hAnsi="Times New Roman" w:cs="Times New Roman"/>
          <w:noProof/>
          <w:sz w:val="24"/>
          <w:szCs w:val="24"/>
        </w:rPr>
        <w:t xml:space="preserve"> – по образец, съдържащ се в системата ИСУН 2020</w:t>
      </w:r>
      <w:r w:rsidRPr="00BC67BA">
        <w:rPr>
          <w:rFonts w:ascii="Times New Roman" w:eastAsia="Calibri" w:hAnsi="Times New Roman" w:cs="Times New Roman"/>
          <w:noProof/>
          <w:sz w:val="24"/>
          <w:szCs w:val="24"/>
        </w:rPr>
        <w:t>;</w:t>
      </w:r>
    </w:p>
    <w:p w14:paraId="29426447" w14:textId="77777777" w:rsidR="0018467D" w:rsidRPr="00BC67BA" w:rsidRDefault="0018467D" w:rsidP="0018467D">
      <w:pPr>
        <w:numPr>
          <w:ilvl w:val="0"/>
          <w:numId w:val="32"/>
        </w:numPr>
        <w:spacing w:after="60" w:line="240" w:lineRule="auto"/>
        <w:ind w:left="284" w:hanging="284"/>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разходооправдателни документи (фактури, документи с еквивалентна доказателствена стойност, платежни нареждания, банкови извлечения за извършени преводи и други документи</w:t>
      </w:r>
      <w:r w:rsidR="00F65ECA" w:rsidRPr="00BC67BA">
        <w:rPr>
          <w:rFonts w:ascii="Times New Roman" w:eastAsia="Calibri" w:hAnsi="Times New Roman" w:cs="Times New Roman"/>
          <w:noProof/>
          <w:sz w:val="24"/>
          <w:szCs w:val="24"/>
        </w:rPr>
        <w:t>)</w:t>
      </w:r>
      <w:r w:rsidRPr="00BC67BA">
        <w:rPr>
          <w:rFonts w:ascii="Times New Roman" w:eastAsia="Calibri" w:hAnsi="Times New Roman" w:cs="Times New Roman"/>
          <w:noProof/>
          <w:sz w:val="24"/>
          <w:szCs w:val="24"/>
        </w:rPr>
        <w:t>, които удостоверяват размера на допустимите разходи, включени в искането за междинно плащане;</w:t>
      </w:r>
    </w:p>
    <w:p w14:paraId="730DB24F" w14:textId="77777777" w:rsidR="00866195" w:rsidRPr="00BC67BA" w:rsidRDefault="00866195" w:rsidP="002C2351">
      <w:pPr>
        <w:numPr>
          <w:ilvl w:val="0"/>
          <w:numId w:val="32"/>
        </w:numPr>
        <w:spacing w:after="0" w:line="240" w:lineRule="auto"/>
        <w:ind w:left="284" w:hanging="284"/>
        <w:jc w:val="both"/>
        <w:rPr>
          <w:rFonts w:ascii="Times New Roman" w:hAnsi="Times New Roman"/>
          <w:sz w:val="24"/>
          <w:szCs w:val="24"/>
        </w:rPr>
      </w:pPr>
      <w:r w:rsidRPr="00BC67BA">
        <w:rPr>
          <w:rFonts w:ascii="Times New Roman" w:hAnsi="Times New Roman"/>
          <w:sz w:val="24"/>
          <w:szCs w:val="24"/>
        </w:rPr>
        <w:t>документи, посочени в АДБФП и в Списъка на писмените доказателства за финансиране на формата определена в чл. 55, ал. 1, т. 4 от ЗУСЕСИФ за непреките разходи по проекта;</w:t>
      </w:r>
    </w:p>
    <w:p w14:paraId="6F7E7B94" w14:textId="77777777" w:rsidR="0018467D" w:rsidRPr="00BC67BA" w:rsidRDefault="0018467D" w:rsidP="0018467D">
      <w:pPr>
        <w:numPr>
          <w:ilvl w:val="0"/>
          <w:numId w:val="32"/>
        </w:numPr>
        <w:spacing w:after="60" w:line="240" w:lineRule="auto"/>
        <w:ind w:left="284" w:hanging="284"/>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други документи, посочени в АДБФП и в Списъка на писмените доказателства, които </w:t>
      </w:r>
      <w:r w:rsidR="00B654CC"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енефициентът прилага към искане за извършване на плащане, приложен към настоящите условия за изпълнение.</w:t>
      </w:r>
    </w:p>
    <w:p w14:paraId="6257D8C5"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В исканията за междинни плащания Бенефициентът посочва общия размер на допустимите </w:t>
      </w:r>
      <w:r w:rsidR="005C32A9" w:rsidRPr="00BC67BA">
        <w:rPr>
          <w:rFonts w:ascii="Times New Roman" w:eastAsia="Calibri" w:hAnsi="Times New Roman" w:cs="Times New Roman"/>
          <w:noProof/>
          <w:sz w:val="24"/>
          <w:szCs w:val="24"/>
        </w:rPr>
        <w:t xml:space="preserve">преки </w:t>
      </w:r>
      <w:r w:rsidRPr="00BC67BA">
        <w:rPr>
          <w:rFonts w:ascii="Times New Roman" w:eastAsia="Calibri" w:hAnsi="Times New Roman" w:cs="Times New Roman"/>
          <w:noProof/>
          <w:sz w:val="24"/>
          <w:szCs w:val="24"/>
        </w:rPr>
        <w:t>разходи, отчетени с приложените към тях разходооправдателни документи</w:t>
      </w:r>
      <w:r w:rsidR="00866195" w:rsidRPr="00BC67BA">
        <w:rPr>
          <w:rFonts w:ascii="Times New Roman" w:eastAsia="Calibri" w:hAnsi="Times New Roman" w:cs="Times New Roman"/>
          <w:noProof/>
          <w:sz w:val="24"/>
          <w:szCs w:val="24"/>
        </w:rPr>
        <w:t xml:space="preserve">, както и дължимия размер на непреките разходи по </w:t>
      </w:r>
      <w:r w:rsidR="00866195" w:rsidRPr="00BC67BA">
        <w:rPr>
          <w:rFonts w:ascii="Times New Roman" w:hAnsi="Times New Roman"/>
          <w:sz w:val="24"/>
          <w:szCs w:val="24"/>
        </w:rPr>
        <w:t xml:space="preserve">чл. 55, ал. 1, т. 4 от </w:t>
      </w:r>
      <w:r w:rsidR="00866195" w:rsidRPr="00BC67BA">
        <w:rPr>
          <w:rFonts w:ascii="Times New Roman" w:hAnsi="Times New Roman"/>
          <w:sz w:val="24"/>
          <w:szCs w:val="24"/>
        </w:rPr>
        <w:lastRenderedPageBreak/>
        <w:t>ЗУСЕСИФ</w:t>
      </w:r>
      <w:r w:rsidRPr="00BC67BA">
        <w:rPr>
          <w:rFonts w:ascii="Times New Roman" w:eastAsia="Calibri" w:hAnsi="Times New Roman" w:cs="Times New Roman"/>
          <w:noProof/>
          <w:sz w:val="24"/>
          <w:szCs w:val="24"/>
        </w:rPr>
        <w:t>, и определя източниците на съфинансиране на средствата, включително собственото участие, в съответствие с процента, предвиден в АДБФП.</w:t>
      </w:r>
    </w:p>
    <w:p w14:paraId="5F23EF15"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5</w:t>
      </w:r>
      <w:r w:rsidR="00F82AC6" w:rsidRPr="00BC67BA">
        <w:rPr>
          <w:rFonts w:ascii="Times New Roman" w:eastAsia="Calibri" w:hAnsi="Times New Roman" w:cs="Times New Roman"/>
          <w:b/>
          <w:noProof/>
          <w:sz w:val="24"/>
          <w:szCs w:val="24"/>
        </w:rPr>
        <w:t>6</w:t>
      </w:r>
      <w:r w:rsidRPr="00BC67BA">
        <w:rPr>
          <w:rFonts w:ascii="Times New Roman" w:eastAsia="Calibri" w:hAnsi="Times New Roman" w:cs="Times New Roman"/>
          <w:b/>
          <w:noProof/>
          <w:sz w:val="24"/>
          <w:szCs w:val="24"/>
        </w:rPr>
        <w:t>. (1)</w:t>
      </w:r>
      <w:r w:rsidRPr="00BC67BA">
        <w:rPr>
          <w:rFonts w:ascii="Times New Roman" w:eastAsia="Calibri" w:hAnsi="Times New Roman" w:cs="Times New Roman"/>
          <w:noProof/>
          <w:sz w:val="24"/>
          <w:szCs w:val="24"/>
        </w:rPr>
        <w:t xml:space="preserve"> Управляващият орган извършва междинното плащане след проверка на предоставените документи и в случай че прецени за необходимо - след проверка на място. </w:t>
      </w:r>
    </w:p>
    <w:p w14:paraId="0097D997"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Управляващият орган може да изиска допълнително представянето на документи или разяснения от </w:t>
      </w:r>
      <w:r w:rsidR="00684D2B"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когато:</w:t>
      </w:r>
    </w:p>
    <w:p w14:paraId="5C832AFA" w14:textId="77777777" w:rsidR="0018467D" w:rsidRPr="00BC67BA" w:rsidRDefault="0018467D" w:rsidP="0018467D">
      <w:pPr>
        <w:numPr>
          <w:ilvl w:val="0"/>
          <w:numId w:val="39"/>
        </w:numPr>
        <w:spacing w:after="60" w:line="240" w:lineRule="auto"/>
        <w:ind w:hanging="720"/>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сума, включена в искането за плащане, не е дължима;</w:t>
      </w:r>
    </w:p>
    <w:p w14:paraId="2F14B0B5" w14:textId="77777777" w:rsidR="0018467D" w:rsidRPr="00BC67BA" w:rsidRDefault="0018467D" w:rsidP="0018467D">
      <w:pPr>
        <w:numPr>
          <w:ilvl w:val="0"/>
          <w:numId w:val="39"/>
        </w:numPr>
        <w:spacing w:after="60" w:line="240" w:lineRule="auto"/>
        <w:ind w:hanging="720"/>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не са предоставени заверени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по раздел І от глава V от ЗУСЕСИФ;</w:t>
      </w:r>
    </w:p>
    <w:p w14:paraId="47CBE6AC" w14:textId="77777777" w:rsidR="0018467D" w:rsidRPr="00BC67BA" w:rsidRDefault="0018467D" w:rsidP="0018467D">
      <w:pPr>
        <w:numPr>
          <w:ilvl w:val="0"/>
          <w:numId w:val="39"/>
        </w:numPr>
        <w:spacing w:after="60" w:line="240" w:lineRule="auto"/>
        <w:ind w:hanging="720"/>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има съмнение за нередност, отнасяща се до съответните разходи;</w:t>
      </w:r>
    </w:p>
    <w:p w14:paraId="745D22EE" w14:textId="77777777" w:rsidR="0018467D" w:rsidRPr="00BC67BA" w:rsidRDefault="0018467D" w:rsidP="0018467D">
      <w:pPr>
        <w:numPr>
          <w:ilvl w:val="0"/>
          <w:numId w:val="39"/>
        </w:numPr>
        <w:spacing w:after="60" w:line="240" w:lineRule="auto"/>
        <w:ind w:hanging="720"/>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представените документи за физическия и финансов напредък на проекта са некоректно попълнени или не съдържат цялата задължителна информация.</w:t>
      </w:r>
    </w:p>
    <w:p w14:paraId="34120B7C" w14:textId="77777777"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(3) </w:t>
      </w:r>
      <w:r w:rsidRPr="00BC67BA">
        <w:rPr>
          <w:rFonts w:ascii="Times New Roman" w:eastAsia="Calibri" w:hAnsi="Times New Roman" w:cs="Times New Roman"/>
          <w:noProof/>
          <w:sz w:val="24"/>
          <w:szCs w:val="24"/>
        </w:rPr>
        <w:t xml:space="preserve">За представяне на документите и разясненията по ал. 2 Управляващият орган определя разумен срок, който не може да бъде по-дълъг от един месец. </w:t>
      </w:r>
    </w:p>
    <w:p w14:paraId="334F53D0"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5</w:t>
      </w:r>
      <w:r w:rsidR="00F82AC6" w:rsidRPr="00BC67BA">
        <w:rPr>
          <w:rFonts w:ascii="Times New Roman" w:eastAsia="Calibri" w:hAnsi="Times New Roman" w:cs="Times New Roman"/>
          <w:b/>
          <w:noProof/>
          <w:sz w:val="24"/>
          <w:szCs w:val="24"/>
        </w:rPr>
        <w:t>7</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Междинните плащания се извършват в срок до 90 дни от датата на постъпване на искането за плащане при Управляващия орган, заедно с изискуемите документи. </w:t>
      </w:r>
    </w:p>
    <w:p w14:paraId="054F1C25"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Срокът за извършване на междинно плащане спира да тече от уведомяване </w:t>
      </w:r>
      <w:r w:rsidR="00B654CC" w:rsidRPr="00BC67BA">
        <w:rPr>
          <w:rFonts w:ascii="Times New Roman" w:eastAsia="Calibri" w:hAnsi="Times New Roman" w:cs="Times New Roman"/>
          <w:noProof/>
          <w:sz w:val="24"/>
          <w:szCs w:val="24"/>
        </w:rPr>
        <w:t xml:space="preserve">на </w:t>
      </w:r>
      <w:r w:rsidR="00684D2B"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за необходимостта от</w:t>
      </w:r>
      <w:r w:rsidRPr="00BC67BA" w:rsidDel="00DA6748">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представяне на документите или разясненията по чл. 5</w:t>
      </w:r>
      <w:r w:rsidR="00B654CC" w:rsidRPr="00BC67BA">
        <w:rPr>
          <w:rFonts w:ascii="Times New Roman" w:eastAsia="Calibri" w:hAnsi="Times New Roman" w:cs="Times New Roman"/>
          <w:noProof/>
          <w:sz w:val="24"/>
          <w:szCs w:val="24"/>
        </w:rPr>
        <w:t>6</w:t>
      </w:r>
      <w:r w:rsidRPr="00BC67BA">
        <w:rPr>
          <w:rFonts w:ascii="Times New Roman" w:eastAsia="Calibri" w:hAnsi="Times New Roman" w:cs="Times New Roman"/>
          <w:noProof/>
          <w:sz w:val="24"/>
          <w:szCs w:val="24"/>
        </w:rPr>
        <w:t>, ал. 2, но за не повече от един месец. Спреният срок се възобновява с представяне на съответните документи и/или разяснения.</w:t>
      </w:r>
    </w:p>
    <w:p w14:paraId="46F77927"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(3) </w:t>
      </w:r>
      <w:r w:rsidRPr="00BC67BA">
        <w:rPr>
          <w:rFonts w:ascii="Times New Roman" w:eastAsia="Calibri" w:hAnsi="Times New Roman" w:cs="Times New Roman"/>
          <w:noProof/>
          <w:sz w:val="24"/>
          <w:szCs w:val="24"/>
        </w:rPr>
        <w:t xml:space="preserve">В случай че </w:t>
      </w:r>
      <w:r w:rsidR="00684D2B"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енефициентът не представи в срока по чл. 5</w:t>
      </w:r>
      <w:r w:rsidR="00B654CC" w:rsidRPr="00BC67BA">
        <w:rPr>
          <w:rFonts w:ascii="Times New Roman" w:eastAsia="Calibri" w:hAnsi="Times New Roman" w:cs="Times New Roman"/>
          <w:noProof/>
          <w:sz w:val="24"/>
          <w:szCs w:val="24"/>
        </w:rPr>
        <w:t>6</w:t>
      </w:r>
      <w:r w:rsidRPr="00BC67BA">
        <w:rPr>
          <w:rFonts w:ascii="Times New Roman" w:eastAsia="Calibri" w:hAnsi="Times New Roman" w:cs="Times New Roman"/>
          <w:noProof/>
          <w:sz w:val="24"/>
          <w:szCs w:val="24"/>
        </w:rPr>
        <w:t>, ал. 3 документ или разяснения по чл. 5</w:t>
      </w:r>
      <w:r w:rsidR="00B654CC" w:rsidRPr="00BC67BA">
        <w:rPr>
          <w:rFonts w:ascii="Times New Roman" w:eastAsia="Calibri" w:hAnsi="Times New Roman" w:cs="Times New Roman"/>
          <w:noProof/>
          <w:sz w:val="24"/>
          <w:szCs w:val="24"/>
        </w:rPr>
        <w:t>6</w:t>
      </w:r>
      <w:r w:rsidRPr="00BC67BA">
        <w:rPr>
          <w:rFonts w:ascii="Times New Roman" w:eastAsia="Calibri" w:hAnsi="Times New Roman" w:cs="Times New Roman"/>
          <w:noProof/>
          <w:sz w:val="24"/>
          <w:szCs w:val="24"/>
        </w:rPr>
        <w:t xml:space="preserve">, ал. 2, съответният разход не се верифицира като може да бъде включен в следващо искане за плащане. </w:t>
      </w:r>
    </w:p>
    <w:p w14:paraId="1EEFB279"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w:t>
      </w:r>
      <w:r w:rsidR="00B654CC" w:rsidRPr="00BC67BA">
        <w:rPr>
          <w:rFonts w:ascii="Times New Roman" w:eastAsia="Calibri" w:hAnsi="Times New Roman" w:cs="Times New Roman"/>
          <w:noProof/>
          <w:sz w:val="24"/>
          <w:szCs w:val="24"/>
        </w:rPr>
        <w:t xml:space="preserve">В случай че при извършване на проверката се установи, че някои от разходите или всички разходи, включени в искане за междинно плащане са извършени за дейности, финансирани с други средства от ЕСИФ или чрез други инструменти на Европейския съюз, както и с други публични средства, различни от тези на </w:t>
      </w:r>
      <w:r w:rsidR="00684D2B" w:rsidRPr="00BC67BA">
        <w:rPr>
          <w:rFonts w:ascii="Times New Roman" w:eastAsia="Calibri" w:hAnsi="Times New Roman" w:cs="Times New Roman"/>
          <w:noProof/>
          <w:sz w:val="24"/>
          <w:szCs w:val="24"/>
        </w:rPr>
        <w:t>б</w:t>
      </w:r>
      <w:r w:rsidR="00B654CC" w:rsidRPr="00BC67BA">
        <w:rPr>
          <w:rFonts w:ascii="Times New Roman" w:eastAsia="Calibri" w:hAnsi="Times New Roman" w:cs="Times New Roman"/>
          <w:noProof/>
          <w:sz w:val="24"/>
          <w:szCs w:val="24"/>
        </w:rPr>
        <w:t>енефициента, съответните разходи не се верифицират и не се възстановяват от безвъзмездната финансова помощ.</w:t>
      </w:r>
    </w:p>
    <w:p w14:paraId="6C9E959C" w14:textId="77777777" w:rsidR="00B654CC" w:rsidRPr="00BC67BA" w:rsidRDefault="00B654CC"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(5) </w:t>
      </w:r>
      <w:r w:rsidRPr="00BC67BA">
        <w:rPr>
          <w:rFonts w:ascii="Times New Roman" w:eastAsia="Calibri" w:hAnsi="Times New Roman" w:cs="Times New Roman"/>
          <w:noProof/>
          <w:sz w:val="24"/>
          <w:szCs w:val="24"/>
        </w:rPr>
        <w:t>При процедурите чрез подбор на проекти,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w:t>
      </w:r>
    </w:p>
    <w:p w14:paraId="1ADE70B8"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5</w:t>
      </w:r>
      <w:r w:rsidR="00F82AC6" w:rsidRPr="00BC67BA">
        <w:rPr>
          <w:rFonts w:ascii="Times New Roman" w:eastAsia="Calibri" w:hAnsi="Times New Roman" w:cs="Times New Roman"/>
          <w:b/>
          <w:noProof/>
          <w:sz w:val="24"/>
          <w:szCs w:val="24"/>
        </w:rPr>
        <w:t>8</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Ако при извършването на проверката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не се верифицират, съответно не се възстановяват от безвъзмездната финансова помощ.</w:t>
      </w:r>
    </w:p>
    <w:p w14:paraId="6296FDCF"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 поискани от Управляващия орган на ОПОС 2014-2020 г.</w:t>
      </w:r>
    </w:p>
    <w:p w14:paraId="5593EC87" w14:textId="30F6BFC6" w:rsidR="009B305D" w:rsidRPr="00BC67BA" w:rsidRDefault="009B305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lastRenderedPageBreak/>
        <w:t>(3)</w:t>
      </w:r>
      <w:r w:rsidRPr="00BC67BA">
        <w:rPr>
          <w:rFonts w:ascii="Times New Roman" w:eastAsia="Calibri" w:hAnsi="Times New Roman" w:cs="Times New Roman"/>
          <w:noProof/>
          <w:sz w:val="24"/>
          <w:szCs w:val="24"/>
        </w:rPr>
        <w:t xml:space="preserve"> Размерът на дължимите непреки разходи по формата по чл. 55, ал. 1, т. 4 от ЗУСЕСИФ се изчислява след налагане на определената в АДБФП/ЗБФП ставка към верифицираните преки разходи за съответното искане за плащане, при спазване на условието по чл. 54, ал. 4.</w:t>
      </w:r>
    </w:p>
    <w:p w14:paraId="26E5DA53" w14:textId="77777777" w:rsidR="0018467D" w:rsidRPr="00BC67BA" w:rsidRDefault="0018467D" w:rsidP="0018467D">
      <w:pPr>
        <w:tabs>
          <w:tab w:val="num" w:pos="72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9B305D" w:rsidRPr="00BC67BA">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 xml:space="preserve">) </w:t>
      </w:r>
      <w:r w:rsidR="00B654CC" w:rsidRPr="00BC67BA">
        <w:rPr>
          <w:rFonts w:ascii="Times New Roman" w:eastAsia="Calibri" w:hAnsi="Times New Roman" w:cs="Times New Roman"/>
          <w:noProof/>
          <w:sz w:val="24"/>
          <w:szCs w:val="24"/>
        </w:rPr>
        <w:t xml:space="preserve">Управляващият орган уведомява </w:t>
      </w:r>
      <w:r w:rsidR="009B305D" w:rsidRPr="00BC67BA">
        <w:rPr>
          <w:rFonts w:ascii="Times New Roman" w:eastAsia="Calibri" w:hAnsi="Times New Roman" w:cs="Times New Roman"/>
          <w:noProof/>
          <w:sz w:val="24"/>
          <w:szCs w:val="24"/>
        </w:rPr>
        <w:t>б</w:t>
      </w:r>
      <w:r w:rsidR="00B654CC" w:rsidRPr="00BC67BA">
        <w:rPr>
          <w:rFonts w:ascii="Times New Roman" w:eastAsia="Calibri" w:hAnsi="Times New Roman" w:cs="Times New Roman"/>
          <w:noProof/>
          <w:sz w:val="24"/>
          <w:szCs w:val="24"/>
        </w:rPr>
        <w:t>енефициента</w:t>
      </w:r>
      <w:r w:rsidR="00B654CC" w:rsidRPr="00BC67BA">
        <w:rPr>
          <w:rFonts w:ascii="Times New Roman" w:eastAsia="Calibri" w:hAnsi="Times New Roman" w:cs="Times New Roman"/>
          <w:b/>
          <w:noProof/>
          <w:sz w:val="24"/>
          <w:szCs w:val="24"/>
        </w:rPr>
        <w:t xml:space="preserve"> </w:t>
      </w:r>
      <w:r w:rsidR="00B654CC" w:rsidRPr="00BC67BA">
        <w:rPr>
          <w:rFonts w:ascii="Times New Roman" w:eastAsia="Calibri" w:hAnsi="Times New Roman" w:cs="Times New Roman"/>
          <w:noProof/>
          <w:sz w:val="24"/>
          <w:szCs w:val="24"/>
        </w:rPr>
        <w:t>з</w:t>
      </w:r>
      <w:r w:rsidRPr="00BC67BA">
        <w:rPr>
          <w:rFonts w:ascii="Times New Roman" w:eastAsia="Calibri" w:hAnsi="Times New Roman" w:cs="Times New Roman"/>
          <w:noProof/>
          <w:sz w:val="24"/>
          <w:szCs w:val="24"/>
        </w:rPr>
        <w:t xml:space="preserve">а резултатите от проверката за верификация </w:t>
      </w:r>
      <w:r w:rsidR="00B654CC" w:rsidRPr="00BC67BA">
        <w:rPr>
          <w:rFonts w:ascii="Times New Roman" w:eastAsia="Calibri" w:hAnsi="Times New Roman" w:cs="Times New Roman"/>
          <w:noProof/>
          <w:sz w:val="24"/>
          <w:szCs w:val="24"/>
        </w:rPr>
        <w:t xml:space="preserve">включително за </w:t>
      </w:r>
      <w:r w:rsidRPr="00BC67BA">
        <w:rPr>
          <w:rFonts w:ascii="Times New Roman" w:eastAsia="Calibri" w:hAnsi="Times New Roman" w:cs="Times New Roman"/>
          <w:noProof/>
          <w:sz w:val="24"/>
          <w:szCs w:val="24"/>
        </w:rPr>
        <w:t>сумите, които са верифицирани, съответно сумите, които не са</w:t>
      </w:r>
      <w:r w:rsidR="00B654CC" w:rsidRPr="00BC67BA">
        <w:rPr>
          <w:rFonts w:ascii="Times New Roman" w:eastAsia="Calibri" w:hAnsi="Times New Roman" w:cs="Times New Roman"/>
          <w:noProof/>
          <w:sz w:val="24"/>
          <w:szCs w:val="24"/>
        </w:rPr>
        <w:t>, както и мотивите за това.</w:t>
      </w:r>
    </w:p>
    <w:p w14:paraId="5AF56F7A" w14:textId="77777777" w:rsidR="0018467D" w:rsidRPr="00BC67BA" w:rsidRDefault="00B654CC" w:rsidP="0018467D">
      <w:pPr>
        <w:tabs>
          <w:tab w:val="num" w:pos="72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9B305D" w:rsidRPr="00BC67BA">
        <w:rPr>
          <w:rFonts w:ascii="Times New Roman" w:eastAsia="Calibri" w:hAnsi="Times New Roman" w:cs="Times New Roman"/>
          <w:b/>
          <w:noProof/>
          <w:sz w:val="24"/>
          <w:szCs w:val="24"/>
        </w:rPr>
        <w:t>5</w:t>
      </w:r>
      <w:r w:rsidR="0018467D" w:rsidRPr="00BC67BA">
        <w:rPr>
          <w:rFonts w:ascii="Times New Roman" w:eastAsia="Calibri" w:hAnsi="Times New Roman" w:cs="Times New Roman"/>
          <w:b/>
          <w:noProof/>
          <w:sz w:val="24"/>
          <w:szCs w:val="24"/>
        </w:rPr>
        <w:t>)</w:t>
      </w:r>
      <w:r w:rsidR="0018467D" w:rsidRPr="00BC67BA">
        <w:rPr>
          <w:rFonts w:ascii="Times New Roman" w:eastAsia="Calibri" w:hAnsi="Times New Roman" w:cs="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собствено участие/, в съответствие с АДБФП.</w:t>
      </w:r>
    </w:p>
    <w:p w14:paraId="14C2868C"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5</w:t>
      </w:r>
      <w:r w:rsidR="00F82AC6" w:rsidRPr="00BC67BA">
        <w:rPr>
          <w:rFonts w:ascii="Times New Roman" w:eastAsia="Calibri" w:hAnsi="Times New Roman" w:cs="Times New Roman"/>
          <w:b/>
          <w:noProof/>
          <w:sz w:val="24"/>
          <w:szCs w:val="24"/>
        </w:rPr>
        <w:t>9</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Верификацията на разходите на </w:t>
      </w:r>
      <w:r w:rsidR="009B305D"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е задължително условие за сертифициране на разходите от Сертифициращия орган по чл. 126 от Регламент (ЕС) № 1303/2013.</w:t>
      </w:r>
    </w:p>
    <w:p w14:paraId="05B05991"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p>
    <w:p w14:paraId="5968C5B3"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IV</w:t>
      </w:r>
    </w:p>
    <w:p w14:paraId="23753C72"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Условия за извършване на окончателно плащане</w:t>
      </w:r>
    </w:p>
    <w:p w14:paraId="639CA1C7"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 </w:t>
      </w:r>
    </w:p>
    <w:p w14:paraId="0AF72A42" w14:textId="44226481"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w:t>
      </w:r>
      <w:r w:rsidR="00F82AC6" w:rsidRPr="00BC67BA">
        <w:rPr>
          <w:rFonts w:ascii="Times New Roman" w:eastAsia="Calibri" w:hAnsi="Times New Roman" w:cs="Times New Roman"/>
          <w:b/>
          <w:noProof/>
          <w:sz w:val="24"/>
          <w:szCs w:val="24"/>
        </w:rPr>
        <w:t>60</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Окончателното плащане се извършва за възстановяване на </w:t>
      </w:r>
      <w:r w:rsidR="009B305D" w:rsidRPr="00BC67BA">
        <w:rPr>
          <w:rFonts w:ascii="Times New Roman" w:hAnsi="Times New Roman"/>
          <w:sz w:val="24"/>
          <w:szCs w:val="24"/>
        </w:rPr>
        <w:t xml:space="preserve">допустими </w:t>
      </w:r>
      <w:del w:id="10" w:author="Lidiya Kaneva" w:date="2019-03-15T15:52:00Z">
        <w:r w:rsidR="009B305D" w:rsidRPr="00BC67BA" w:rsidDel="00545EC4">
          <w:rPr>
            <w:rFonts w:ascii="Times New Roman" w:hAnsi="Times New Roman"/>
            <w:sz w:val="24"/>
            <w:szCs w:val="24"/>
          </w:rPr>
          <w:delText>преки</w:delText>
        </w:r>
      </w:del>
      <w:r w:rsidR="009B305D" w:rsidRPr="00BC67BA">
        <w:rPr>
          <w:rFonts w:ascii="Times New Roman" w:hAnsi="Times New Roman"/>
          <w:sz w:val="24"/>
          <w:szCs w:val="24"/>
        </w:rPr>
        <w:t xml:space="preserve"> разходи по чл. 55, ал. 1, т. 1 от ЗУСЕСИФ след верификацията им от Управляващия орган и след установяване на физическото и финансово изпълнение на проекта и постигане на заложените индикатори, както и за финансиране на непреки разходи по формата по чл. 55, ал. 1, т. 4 от ЗУСЕСИФ.</w:t>
      </w:r>
    </w:p>
    <w:p w14:paraId="471CED15" w14:textId="77777777" w:rsidR="0018467D" w:rsidRPr="00BC67BA" w:rsidRDefault="0018467D" w:rsidP="0018467D">
      <w:pPr>
        <w:tabs>
          <w:tab w:val="num" w:pos="0"/>
        </w:tabs>
        <w:spacing w:after="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За получаване</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на окончателно плащане </w:t>
      </w:r>
      <w:r w:rsidR="009B305D"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енефициентът подава чрез ИСУН 2020 искане по образец, съдържащ се в системата. Искането се подава в срок от</w:t>
      </w:r>
      <w:r w:rsidR="00DE4E0C" w:rsidRPr="00BC67BA">
        <w:rPr>
          <w:rFonts w:ascii="Times New Roman" w:eastAsia="Calibri" w:hAnsi="Times New Roman" w:cs="Times New Roman"/>
          <w:noProof/>
          <w:sz w:val="24"/>
          <w:szCs w:val="24"/>
        </w:rPr>
        <w:t xml:space="preserve"> един месец от приключването на всички дейности по проекта</w:t>
      </w:r>
      <w:r w:rsidRPr="00BC67BA">
        <w:rPr>
          <w:rFonts w:ascii="Times New Roman" w:eastAsia="Calibri" w:hAnsi="Times New Roman" w:cs="Times New Roman"/>
          <w:noProof/>
          <w:sz w:val="24"/>
          <w:szCs w:val="24"/>
        </w:rPr>
        <w:t xml:space="preserve">. </w:t>
      </w:r>
    </w:p>
    <w:p w14:paraId="3BC026EE"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(3) </w:t>
      </w:r>
      <w:r w:rsidR="009B305D" w:rsidRPr="00BC67BA">
        <w:rPr>
          <w:rFonts w:ascii="Times New Roman" w:eastAsia="Calibri" w:hAnsi="Times New Roman" w:cs="Times New Roman"/>
          <w:noProof/>
          <w:sz w:val="24"/>
          <w:szCs w:val="24"/>
        </w:rPr>
        <w:t xml:space="preserve">В искането за окончателно плащане бенефициентът </w:t>
      </w:r>
      <w:r w:rsidR="001857BD" w:rsidRPr="00BC67BA">
        <w:rPr>
          <w:rFonts w:ascii="Times New Roman" w:eastAsia="Calibri" w:hAnsi="Times New Roman" w:cs="Times New Roman"/>
          <w:noProof/>
          <w:sz w:val="24"/>
          <w:szCs w:val="24"/>
        </w:rPr>
        <w:t>включва</w:t>
      </w:r>
      <w:r w:rsidR="009B305D" w:rsidRPr="00BC67BA">
        <w:rPr>
          <w:rFonts w:ascii="Times New Roman" w:eastAsia="Calibri" w:hAnsi="Times New Roman" w:cs="Times New Roman"/>
          <w:noProof/>
          <w:sz w:val="24"/>
          <w:szCs w:val="24"/>
        </w:rPr>
        <w:t xml:space="preserve"> и остатъчния размер на непреките разходи по формата, определена в чл. 55, ал. 1, т. 4 от ЗУСЕСИФ.</w:t>
      </w:r>
      <w:r w:rsidR="009B305D" w:rsidRPr="00BC67BA">
        <w:rPr>
          <w:rFonts w:ascii="Times New Roman" w:eastAsia="Calibri" w:hAnsi="Times New Roman" w:cs="Times New Roman"/>
          <w:b/>
          <w:noProof/>
          <w:sz w:val="24"/>
          <w:szCs w:val="24"/>
        </w:rPr>
        <w:t xml:space="preserve"> </w:t>
      </w:r>
    </w:p>
    <w:p w14:paraId="55A24C4E"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6</w:t>
      </w:r>
      <w:r w:rsidR="00F82AC6" w:rsidRPr="00BC67BA">
        <w:rPr>
          <w:rFonts w:ascii="Times New Roman" w:eastAsia="Calibri" w:hAnsi="Times New Roman" w:cs="Times New Roman"/>
          <w:b/>
          <w:noProof/>
          <w:sz w:val="24"/>
          <w:szCs w:val="24"/>
        </w:rPr>
        <w:t>1</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Към искането за окончателно плащане Бенефициентът </w:t>
      </w:r>
      <w:r w:rsidR="00EA34B7" w:rsidRPr="00BC67BA">
        <w:rPr>
          <w:rFonts w:ascii="Times New Roman" w:eastAsia="Calibri" w:hAnsi="Times New Roman" w:cs="Times New Roman"/>
          <w:noProof/>
          <w:sz w:val="24"/>
          <w:szCs w:val="24"/>
        </w:rPr>
        <w:t xml:space="preserve">подава </w:t>
      </w:r>
      <w:r w:rsidRPr="00BC67BA">
        <w:rPr>
          <w:rFonts w:ascii="Times New Roman" w:eastAsia="Calibri" w:hAnsi="Times New Roman" w:cs="Times New Roman"/>
          <w:noProof/>
          <w:sz w:val="24"/>
          <w:szCs w:val="24"/>
        </w:rPr>
        <w:t>в ИСУН 2020 следните:</w:t>
      </w:r>
    </w:p>
    <w:p w14:paraId="4E562FFD" w14:textId="77777777" w:rsidR="0018467D" w:rsidRPr="00BC67BA" w:rsidRDefault="0018467D" w:rsidP="0018467D">
      <w:pPr>
        <w:numPr>
          <w:ilvl w:val="0"/>
          <w:numId w:val="33"/>
        </w:numPr>
        <w:spacing w:after="60" w:line="240" w:lineRule="auto"/>
        <w:ind w:left="567" w:hanging="283"/>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технически и финансов отчет</w:t>
      </w:r>
      <w:r w:rsidR="00EA34B7" w:rsidRPr="00BC67BA">
        <w:rPr>
          <w:rFonts w:ascii="Times New Roman" w:eastAsia="Calibri" w:hAnsi="Times New Roman" w:cs="Times New Roman"/>
          <w:noProof/>
          <w:sz w:val="24"/>
          <w:szCs w:val="24"/>
        </w:rPr>
        <w:t xml:space="preserve"> – по образец съдържащ се в системата</w:t>
      </w:r>
      <w:r w:rsidRPr="00BC67BA">
        <w:rPr>
          <w:rFonts w:ascii="Times New Roman" w:eastAsia="Calibri" w:hAnsi="Times New Roman" w:cs="Times New Roman"/>
          <w:noProof/>
          <w:sz w:val="24"/>
          <w:szCs w:val="24"/>
        </w:rPr>
        <w:t>;</w:t>
      </w:r>
    </w:p>
    <w:p w14:paraId="5B7BED14" w14:textId="77777777" w:rsidR="0018467D" w:rsidRPr="00BC67BA" w:rsidRDefault="0018467D" w:rsidP="0018467D">
      <w:pPr>
        <w:numPr>
          <w:ilvl w:val="0"/>
          <w:numId w:val="33"/>
        </w:numPr>
        <w:spacing w:after="60" w:line="240" w:lineRule="auto"/>
        <w:ind w:left="567" w:hanging="283"/>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разходооправдателни документи (фактури, документи с еквивалентна доказателствена стойност, платежни нареждания, банкови извлечения за извършени преводи и други документи</w:t>
      </w:r>
      <w:r w:rsidR="00F65ECA" w:rsidRPr="00BC67BA">
        <w:rPr>
          <w:rFonts w:ascii="Times New Roman" w:eastAsia="Calibri" w:hAnsi="Times New Roman" w:cs="Times New Roman"/>
          <w:noProof/>
          <w:sz w:val="24"/>
          <w:szCs w:val="24"/>
        </w:rPr>
        <w:t>)</w:t>
      </w:r>
      <w:r w:rsidRPr="00BC67BA">
        <w:rPr>
          <w:rFonts w:ascii="Times New Roman" w:eastAsia="Calibri" w:hAnsi="Times New Roman" w:cs="Times New Roman"/>
          <w:noProof/>
          <w:sz w:val="24"/>
          <w:szCs w:val="24"/>
        </w:rPr>
        <w:t xml:space="preserve">, които </w:t>
      </w:r>
      <w:r w:rsidR="00F65ECA" w:rsidRPr="00BC67BA">
        <w:rPr>
          <w:rFonts w:ascii="Times New Roman" w:eastAsia="Calibri" w:hAnsi="Times New Roman" w:cs="Times New Roman"/>
          <w:noProof/>
          <w:sz w:val="24"/>
          <w:szCs w:val="24"/>
        </w:rPr>
        <w:t>удостоверяват размера на допустимите разходи</w:t>
      </w:r>
      <w:r w:rsidRPr="00BC67BA">
        <w:rPr>
          <w:rFonts w:ascii="Times New Roman" w:eastAsia="Calibri" w:hAnsi="Times New Roman" w:cs="Times New Roman"/>
          <w:noProof/>
          <w:sz w:val="24"/>
          <w:szCs w:val="24"/>
        </w:rPr>
        <w:t>;</w:t>
      </w:r>
    </w:p>
    <w:p w14:paraId="3C42EEE2" w14:textId="77777777" w:rsidR="00F65ECA" w:rsidRPr="00BC67BA" w:rsidRDefault="00F65ECA" w:rsidP="00F65ECA">
      <w:pPr>
        <w:numPr>
          <w:ilvl w:val="0"/>
          <w:numId w:val="33"/>
        </w:numPr>
        <w:spacing w:after="0" w:line="240" w:lineRule="auto"/>
        <w:ind w:left="567" w:hanging="283"/>
        <w:jc w:val="both"/>
        <w:rPr>
          <w:rFonts w:ascii="Times New Roman" w:hAnsi="Times New Roman"/>
          <w:sz w:val="24"/>
          <w:szCs w:val="24"/>
        </w:rPr>
      </w:pPr>
      <w:r w:rsidRPr="00BC67BA">
        <w:rPr>
          <w:rFonts w:ascii="Times New Roman" w:hAnsi="Times New Roman"/>
          <w:sz w:val="24"/>
          <w:szCs w:val="24"/>
        </w:rPr>
        <w:t>документи, посочени в АДБФП и в Списъка на писмените доказателства за финансиране на формата определена в чл. 55, ал. 1, т. 4 за непреките разходи по проекта;</w:t>
      </w:r>
    </w:p>
    <w:p w14:paraId="6ED32D0A" w14:textId="77777777" w:rsidR="0018467D" w:rsidRPr="00BC67BA" w:rsidRDefault="0018467D" w:rsidP="0018467D">
      <w:pPr>
        <w:numPr>
          <w:ilvl w:val="0"/>
          <w:numId w:val="33"/>
        </w:numPr>
        <w:spacing w:after="60" w:line="240" w:lineRule="auto"/>
        <w:ind w:left="567" w:hanging="283"/>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други документи, посочени в АДБФП и в Списъка на писмените доказателства, които </w:t>
      </w:r>
      <w:r w:rsidR="00F65ECA"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енефициентът прилага към искане за извършване на </w:t>
      </w:r>
      <w:r w:rsidR="001857BD" w:rsidRPr="00BC67BA">
        <w:rPr>
          <w:rFonts w:ascii="Times New Roman" w:eastAsia="Calibri" w:hAnsi="Times New Roman" w:cs="Times New Roman"/>
          <w:noProof/>
          <w:sz w:val="24"/>
          <w:szCs w:val="24"/>
        </w:rPr>
        <w:t xml:space="preserve">окончателно </w:t>
      </w:r>
      <w:r w:rsidRPr="00BC67BA">
        <w:rPr>
          <w:rFonts w:ascii="Times New Roman" w:eastAsia="Calibri" w:hAnsi="Times New Roman" w:cs="Times New Roman"/>
          <w:noProof/>
          <w:sz w:val="24"/>
          <w:szCs w:val="24"/>
        </w:rPr>
        <w:t xml:space="preserve">плащане, приложен към настоящите условия за изпълнение. </w:t>
      </w:r>
    </w:p>
    <w:p w14:paraId="3673C9C7" w14:textId="77777777"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 xml:space="preserve">В случай че при извършване на проверката се установи, че някои от разходите или всички разходи, включени в искането за окончателно плащане са извършени за дейности, финансирани с други средства от ЕСИФ или чрез други инструменти на Европейския съюз, както и с други публични средства, различни от тези на </w:t>
      </w:r>
      <w:r w:rsidR="001857BD"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w:t>
      </w:r>
      <w:r w:rsidR="001857BD" w:rsidRPr="00BC67BA">
        <w:rPr>
          <w:rFonts w:ascii="Times New Roman" w:eastAsia="Calibri" w:hAnsi="Times New Roman" w:cs="Times New Roman"/>
          <w:noProof/>
          <w:sz w:val="24"/>
          <w:szCs w:val="24"/>
        </w:rPr>
        <w:t>/партньора</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lastRenderedPageBreak/>
        <w:t>съответните разходи не се верифицират и не се възстановяват от безвъзмездната финансова помощ.</w:t>
      </w:r>
    </w:p>
    <w:p w14:paraId="13109590" w14:textId="77777777" w:rsidR="00EA34B7"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(3) </w:t>
      </w:r>
      <w:r w:rsidR="00EA34B7" w:rsidRPr="00BC67BA">
        <w:rPr>
          <w:rFonts w:ascii="Times New Roman" w:eastAsia="Calibri" w:hAnsi="Times New Roman" w:cs="Times New Roman"/>
          <w:noProof/>
          <w:sz w:val="24"/>
          <w:szCs w:val="24"/>
        </w:rPr>
        <w:t>При процедурите чрез подбор на проекти,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w:t>
      </w:r>
    </w:p>
    <w:p w14:paraId="7E46669D" w14:textId="77777777" w:rsidR="00F65ECA" w:rsidRPr="00BC67BA" w:rsidRDefault="00EA34B7"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w:t>
      </w:r>
      <w:r w:rsidR="0018467D" w:rsidRPr="00BC67BA">
        <w:rPr>
          <w:rFonts w:ascii="Times New Roman" w:eastAsia="Calibri" w:hAnsi="Times New Roman" w:cs="Times New Roman"/>
          <w:noProof/>
          <w:sz w:val="24"/>
          <w:szCs w:val="24"/>
        </w:rPr>
        <w:t xml:space="preserve">В искането за окончателно плащане </w:t>
      </w:r>
      <w:r w:rsidR="00F65ECA" w:rsidRPr="00BC67BA">
        <w:rPr>
          <w:rFonts w:ascii="Times New Roman" w:eastAsia="Calibri" w:hAnsi="Times New Roman" w:cs="Times New Roman"/>
          <w:noProof/>
          <w:sz w:val="24"/>
          <w:szCs w:val="24"/>
        </w:rPr>
        <w:t>б</w:t>
      </w:r>
      <w:r w:rsidR="0018467D" w:rsidRPr="00BC67BA">
        <w:rPr>
          <w:rFonts w:ascii="Times New Roman" w:eastAsia="Calibri" w:hAnsi="Times New Roman" w:cs="Times New Roman"/>
          <w:noProof/>
          <w:sz w:val="24"/>
          <w:szCs w:val="24"/>
        </w:rPr>
        <w:t>енефициентът посочва</w:t>
      </w:r>
      <w:r w:rsidR="00F65ECA" w:rsidRPr="00BC67BA">
        <w:rPr>
          <w:rFonts w:ascii="Times New Roman" w:eastAsia="Calibri" w:hAnsi="Times New Roman" w:cs="Times New Roman"/>
          <w:noProof/>
          <w:sz w:val="24"/>
          <w:szCs w:val="24"/>
        </w:rPr>
        <w:t>:</w:t>
      </w:r>
    </w:p>
    <w:p w14:paraId="6DDB82CD" w14:textId="77777777" w:rsidR="00F65ECA" w:rsidRPr="00BC67BA" w:rsidRDefault="00F65ECA"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1.</w:t>
      </w:r>
      <w:r w:rsidR="0018467D" w:rsidRPr="00BC67BA">
        <w:rPr>
          <w:rFonts w:ascii="Times New Roman" w:eastAsia="Calibri" w:hAnsi="Times New Roman" w:cs="Times New Roman"/>
          <w:noProof/>
          <w:sz w:val="24"/>
          <w:szCs w:val="24"/>
        </w:rPr>
        <w:t xml:space="preserve"> общия размер </w:t>
      </w:r>
      <w:r w:rsidR="00DE0827" w:rsidRPr="00BC67BA">
        <w:rPr>
          <w:rFonts w:ascii="Times New Roman" w:eastAsia="Calibri" w:hAnsi="Times New Roman" w:cs="Times New Roman"/>
          <w:noProof/>
          <w:sz w:val="24"/>
          <w:szCs w:val="24"/>
        </w:rPr>
        <w:t xml:space="preserve">на </w:t>
      </w:r>
      <w:r w:rsidR="0018467D" w:rsidRPr="00BC67BA">
        <w:rPr>
          <w:rFonts w:ascii="Times New Roman" w:eastAsia="Calibri" w:hAnsi="Times New Roman" w:cs="Times New Roman"/>
          <w:noProof/>
          <w:sz w:val="24"/>
          <w:szCs w:val="24"/>
        </w:rPr>
        <w:t>допустимите</w:t>
      </w:r>
      <w:r w:rsidR="005C32A9" w:rsidRPr="00BC67BA">
        <w:rPr>
          <w:rFonts w:ascii="Times New Roman" w:eastAsia="Calibri" w:hAnsi="Times New Roman" w:cs="Times New Roman"/>
          <w:noProof/>
          <w:sz w:val="24"/>
          <w:szCs w:val="24"/>
        </w:rPr>
        <w:t xml:space="preserve"> преки</w:t>
      </w:r>
      <w:r w:rsidR="0018467D" w:rsidRPr="00BC67BA">
        <w:rPr>
          <w:rFonts w:ascii="Times New Roman" w:eastAsia="Calibri" w:hAnsi="Times New Roman" w:cs="Times New Roman"/>
          <w:noProof/>
          <w:sz w:val="24"/>
          <w:szCs w:val="24"/>
        </w:rPr>
        <w:t xml:space="preserve"> разходи, отчетени с приложени разходооправдателни документи</w:t>
      </w:r>
      <w:r w:rsidRPr="00BC67BA">
        <w:rPr>
          <w:rFonts w:ascii="Times New Roman" w:eastAsia="Calibri" w:hAnsi="Times New Roman" w:cs="Times New Roman"/>
          <w:noProof/>
          <w:sz w:val="24"/>
          <w:szCs w:val="24"/>
        </w:rPr>
        <w:t>, като</w:t>
      </w:r>
      <w:r w:rsidR="0018467D" w:rsidRPr="00BC67BA">
        <w:rPr>
          <w:rFonts w:ascii="Times New Roman" w:eastAsia="Calibri" w:hAnsi="Times New Roman" w:cs="Times New Roman"/>
          <w:noProof/>
          <w:sz w:val="24"/>
          <w:szCs w:val="24"/>
        </w:rPr>
        <w:t xml:space="preserve"> определя източниците на съфинансиране на средствата, включително</w:t>
      </w:r>
      <w:r w:rsidRPr="00BC67BA">
        <w:rPr>
          <w:rFonts w:ascii="Times New Roman" w:eastAsia="Calibri" w:hAnsi="Times New Roman" w:cs="Times New Roman"/>
          <w:noProof/>
          <w:sz w:val="24"/>
          <w:szCs w:val="24"/>
        </w:rPr>
        <w:t>, ако е приложимо,</w:t>
      </w:r>
      <w:r w:rsidR="0018467D" w:rsidRPr="00BC67BA">
        <w:rPr>
          <w:rFonts w:ascii="Times New Roman" w:eastAsia="Calibri" w:hAnsi="Times New Roman" w:cs="Times New Roman"/>
          <w:noProof/>
          <w:sz w:val="24"/>
          <w:szCs w:val="24"/>
        </w:rPr>
        <w:t xml:space="preserve"> собственото участие, в съответствие с процента предвиден в АДБФП</w:t>
      </w:r>
      <w:r w:rsidRPr="00BC67BA">
        <w:rPr>
          <w:rFonts w:ascii="Times New Roman" w:eastAsia="Calibri" w:hAnsi="Times New Roman" w:cs="Times New Roman"/>
          <w:noProof/>
          <w:sz w:val="24"/>
          <w:szCs w:val="24"/>
        </w:rPr>
        <w:t>;</w:t>
      </w:r>
    </w:p>
    <w:p w14:paraId="1935F6B9" w14:textId="77777777" w:rsidR="0018467D" w:rsidRPr="00BC67BA" w:rsidRDefault="00F65ECA"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2. остатъчната стойност на непреките разходи по формата, определена в чл. 55, ал. 1, т. 4 от ЗУСЕСИФ.</w:t>
      </w:r>
    </w:p>
    <w:p w14:paraId="4646E19C" w14:textId="77777777" w:rsidR="00EA34B7" w:rsidRPr="00BC67BA" w:rsidRDefault="0018467D" w:rsidP="00EA34B7">
      <w:pPr>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Чл. 6</w:t>
      </w:r>
      <w:r w:rsidR="00F82AC6" w:rsidRPr="00BC67BA">
        <w:rPr>
          <w:rFonts w:ascii="Times New Roman" w:eastAsia="Calibri" w:hAnsi="Times New Roman" w:cs="Times New Roman"/>
          <w:b/>
          <w:noProof/>
          <w:sz w:val="24"/>
          <w:szCs w:val="24"/>
        </w:rPr>
        <w:t>2</w:t>
      </w:r>
      <w:r w:rsidRPr="00BC67BA">
        <w:rPr>
          <w:rFonts w:ascii="Times New Roman" w:eastAsia="Calibri" w:hAnsi="Times New Roman" w:cs="Times New Roman"/>
          <w:b/>
          <w:noProof/>
          <w:sz w:val="24"/>
          <w:szCs w:val="24"/>
        </w:rPr>
        <w:t xml:space="preserve">. (1) </w:t>
      </w:r>
      <w:r w:rsidR="00EA34B7" w:rsidRPr="00BC67BA">
        <w:rPr>
          <w:rFonts w:ascii="Times New Roman" w:eastAsia="Calibri" w:hAnsi="Times New Roman" w:cs="Times New Roman"/>
          <w:noProof/>
          <w:sz w:val="24"/>
          <w:szCs w:val="24"/>
        </w:rPr>
        <w:t>Окончателното плащане се извършва в срок до 90 дни от датата на постъпване на искането за плащане при Управляващия орган, заедно с изискуемите документи.</w:t>
      </w:r>
    </w:p>
    <w:p w14:paraId="284A05AD" w14:textId="77777777" w:rsidR="0018467D" w:rsidRPr="00BC67BA" w:rsidRDefault="00EA34B7"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w:t>
      </w:r>
      <w:r w:rsidR="0018467D" w:rsidRPr="00BC67BA">
        <w:rPr>
          <w:rFonts w:ascii="Times New Roman" w:eastAsia="Calibri" w:hAnsi="Times New Roman" w:cs="Times New Roman"/>
          <w:noProof/>
          <w:sz w:val="24"/>
          <w:szCs w:val="24"/>
        </w:rPr>
        <w:t>Преди извършване на окончателното плащане Управляващият орган извършва проверки, съответно изисква документи или разяснения по реда и в сроковете по чл. 5</w:t>
      </w:r>
      <w:r w:rsidRPr="00BC67BA">
        <w:rPr>
          <w:rFonts w:ascii="Times New Roman" w:eastAsia="Calibri" w:hAnsi="Times New Roman" w:cs="Times New Roman"/>
          <w:noProof/>
          <w:sz w:val="24"/>
          <w:szCs w:val="24"/>
        </w:rPr>
        <w:t>6</w:t>
      </w:r>
      <w:r w:rsidR="0018467D" w:rsidRPr="00BC67BA">
        <w:rPr>
          <w:rFonts w:ascii="Times New Roman" w:eastAsia="Calibri" w:hAnsi="Times New Roman" w:cs="Times New Roman"/>
          <w:noProof/>
          <w:sz w:val="24"/>
          <w:szCs w:val="24"/>
        </w:rPr>
        <w:t>.</w:t>
      </w:r>
    </w:p>
    <w:p w14:paraId="3AC875D2"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EA34B7" w:rsidRPr="00BC67BA">
        <w:rPr>
          <w:rFonts w:ascii="Times New Roman" w:eastAsia="Calibri" w:hAnsi="Times New Roman" w:cs="Times New Roman"/>
          <w:b/>
          <w:noProof/>
          <w:sz w:val="24"/>
          <w:szCs w:val="24"/>
        </w:rPr>
        <w:t>3</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Срокът за извършване на окончателно плащане спира да тече от уведомяването на </w:t>
      </w:r>
      <w:r w:rsidR="003065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за необходимостта от</w:t>
      </w:r>
      <w:r w:rsidRPr="00BC67BA" w:rsidDel="00DA6748">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представяне на документите или разясненията по реда на чл. 5</w:t>
      </w:r>
      <w:r w:rsidR="00EA34B7" w:rsidRPr="00BC67BA">
        <w:rPr>
          <w:rFonts w:ascii="Times New Roman" w:eastAsia="Calibri" w:hAnsi="Times New Roman" w:cs="Times New Roman"/>
          <w:noProof/>
          <w:sz w:val="24"/>
          <w:szCs w:val="24"/>
        </w:rPr>
        <w:t>6</w:t>
      </w:r>
      <w:r w:rsidRPr="00BC67BA">
        <w:rPr>
          <w:rFonts w:ascii="Times New Roman" w:eastAsia="Calibri" w:hAnsi="Times New Roman" w:cs="Times New Roman"/>
          <w:noProof/>
          <w:sz w:val="24"/>
          <w:szCs w:val="24"/>
        </w:rPr>
        <w:t>, ал. 2, но за не повече от един месец. Спреният срок се възобновява с представяне на съответните документи и/или разяснения.</w:t>
      </w:r>
    </w:p>
    <w:p w14:paraId="375CC711" w14:textId="77777777"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w:t>
      </w:r>
      <w:r w:rsidR="00EA34B7" w:rsidRPr="00BC67BA">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В случай че </w:t>
      </w:r>
      <w:r w:rsidR="003065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енефициентът не представи в срока по чл. 5</w:t>
      </w:r>
      <w:r w:rsidR="00EA34B7" w:rsidRPr="00BC67BA">
        <w:rPr>
          <w:rFonts w:ascii="Times New Roman" w:eastAsia="Calibri" w:hAnsi="Times New Roman" w:cs="Times New Roman"/>
          <w:noProof/>
          <w:sz w:val="24"/>
          <w:szCs w:val="24"/>
        </w:rPr>
        <w:t>6</w:t>
      </w:r>
      <w:r w:rsidRPr="00BC67BA">
        <w:rPr>
          <w:rFonts w:ascii="Times New Roman" w:eastAsia="Calibri" w:hAnsi="Times New Roman" w:cs="Times New Roman"/>
          <w:noProof/>
          <w:sz w:val="24"/>
          <w:szCs w:val="24"/>
        </w:rPr>
        <w:t>, ал. 3 документ или разяснения, съответният разход не се верифицира.</w:t>
      </w:r>
    </w:p>
    <w:p w14:paraId="7D4D9F7A"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EA34B7" w:rsidRPr="00BC67BA">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В рамките на проверките Управляващият орган извършва задължителна проверка на място и изготвя доклад, който при необходимост съдържа и препоръки за </w:t>
      </w:r>
      <w:r w:rsidR="0030659E"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До изпълнение на съдържащите се в доклада препоръки</w:t>
      </w:r>
      <w:r w:rsidR="00280EEB" w:rsidRPr="00BC67BA">
        <w:rPr>
          <w:rFonts w:ascii="Times New Roman" w:eastAsia="Calibri" w:hAnsi="Times New Roman" w:cs="Times New Roman"/>
          <w:noProof/>
          <w:sz w:val="24"/>
          <w:szCs w:val="24"/>
        </w:rPr>
        <w:t xml:space="preserve"> във връзка с чл. 63, ал. 1 от ЗУСЕСИФ</w:t>
      </w:r>
      <w:r w:rsidRPr="00BC67BA">
        <w:rPr>
          <w:rFonts w:ascii="Times New Roman" w:eastAsia="Calibri" w:hAnsi="Times New Roman" w:cs="Times New Roman"/>
          <w:noProof/>
          <w:sz w:val="24"/>
          <w:szCs w:val="24"/>
        </w:rPr>
        <w:t xml:space="preserve"> окончателно плащане не се извършва.</w:t>
      </w:r>
    </w:p>
    <w:p w14:paraId="25EC1664" w14:textId="77777777" w:rsidR="00EA34B7" w:rsidRPr="00BC67BA" w:rsidRDefault="00EA34B7" w:rsidP="00EA34B7">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(6) </w:t>
      </w:r>
      <w:r w:rsidRPr="00BC67BA">
        <w:rPr>
          <w:rFonts w:ascii="Times New Roman" w:eastAsia="Calibri" w:hAnsi="Times New Roman" w:cs="Times New Roman"/>
          <w:noProof/>
          <w:sz w:val="24"/>
          <w:szCs w:val="24"/>
        </w:rPr>
        <w:t>Ако при извършването на проверката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 съответно не се възстановяват от безвъзмездната финансова помощ.</w:t>
      </w:r>
    </w:p>
    <w:p w14:paraId="6D23B299" w14:textId="77777777" w:rsidR="0030659E" w:rsidRPr="00BC67BA" w:rsidRDefault="0030659E" w:rsidP="0030659E">
      <w:pPr>
        <w:spacing w:after="0" w:line="240" w:lineRule="auto"/>
        <w:jc w:val="both"/>
        <w:rPr>
          <w:rFonts w:ascii="Times New Roman" w:hAnsi="Times New Roman"/>
          <w:sz w:val="24"/>
          <w:szCs w:val="24"/>
        </w:rPr>
      </w:pPr>
      <w:r w:rsidRPr="00BC67BA">
        <w:rPr>
          <w:rFonts w:ascii="Times New Roman" w:hAnsi="Times New Roman"/>
          <w:b/>
          <w:sz w:val="24"/>
          <w:szCs w:val="24"/>
        </w:rPr>
        <w:t>(7)</w:t>
      </w:r>
      <w:r w:rsidRPr="00BC67BA">
        <w:rPr>
          <w:rFonts w:ascii="Times New Roman" w:hAnsi="Times New Roman"/>
          <w:sz w:val="24"/>
          <w:szCs w:val="24"/>
        </w:rPr>
        <w:t xml:space="preserve"> Размерът на остатъчната стойност на дължимите в окончателното плащане непреки разходи по формата по чл. 55, ал. 1, т. 4 от ЗУСЕСИФ се определя от Управляващия орган въз основа на верифицираните преки разходи по проекта и финансираните непреки разходи с междинни искания за плащане. </w:t>
      </w:r>
    </w:p>
    <w:p w14:paraId="0D87813C" w14:textId="77777777" w:rsidR="00EA34B7" w:rsidRPr="00BC67BA" w:rsidRDefault="00EA34B7" w:rsidP="00EA34B7">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w:t>
      </w:r>
      <w:r w:rsidR="0030659E" w:rsidRPr="00BC67BA">
        <w:rPr>
          <w:rFonts w:ascii="Times New Roman" w:eastAsia="Calibri" w:hAnsi="Times New Roman" w:cs="Times New Roman"/>
          <w:b/>
          <w:noProof/>
          <w:sz w:val="24"/>
          <w:szCs w:val="24"/>
        </w:rPr>
        <w:t>8</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w:t>
      </w:r>
      <w:r w:rsidR="00D84265" w:rsidRPr="005344E5">
        <w:rPr>
          <w:rFonts w:ascii="Times New Roman" w:hAnsi="Times New Roman"/>
          <w:sz w:val="24"/>
          <w:szCs w:val="24"/>
          <w:lang w:val="ru-RU"/>
        </w:rPr>
        <w:t xml:space="preserve"> </w:t>
      </w:r>
      <w:r w:rsidR="00D84265" w:rsidRPr="00BC67BA">
        <w:rPr>
          <w:rFonts w:ascii="Times New Roman" w:hAnsi="Times New Roman"/>
          <w:sz w:val="24"/>
          <w:szCs w:val="24"/>
        </w:rPr>
        <w:t>вкл. по формата по чл. 55, ал. 1, т. 4 от ЗУСЕСИФ,</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Управляващият орган верифицира и размера на разходите, които Бенефициентът е бил длъжен да осигури под формата на собствено участие</w:t>
      </w:r>
      <w:r w:rsidR="00D84265" w:rsidRPr="00BC67BA">
        <w:rPr>
          <w:rFonts w:ascii="Times New Roman" w:eastAsia="Calibri" w:hAnsi="Times New Roman" w:cs="Times New Roman"/>
          <w:noProof/>
          <w:sz w:val="24"/>
          <w:szCs w:val="24"/>
        </w:rPr>
        <w:t>, ако такова е предвидено в АДБФП</w:t>
      </w:r>
      <w:r w:rsidRPr="00BC67BA">
        <w:rPr>
          <w:rFonts w:ascii="Times New Roman" w:eastAsia="Calibri" w:hAnsi="Times New Roman" w:cs="Times New Roman"/>
          <w:noProof/>
          <w:sz w:val="24"/>
          <w:szCs w:val="24"/>
        </w:rPr>
        <w:t xml:space="preserve">. Собственият принос на Бенефициента се определя като процент от реално разходваните средства по проекта за допустими разходи и се приспада от размера на </w:t>
      </w:r>
      <w:r w:rsidR="00602676" w:rsidRPr="00BC67BA">
        <w:rPr>
          <w:rFonts w:ascii="Times New Roman" w:eastAsia="Calibri" w:hAnsi="Times New Roman" w:cs="Times New Roman"/>
          <w:noProof/>
          <w:sz w:val="24"/>
          <w:szCs w:val="24"/>
        </w:rPr>
        <w:t xml:space="preserve">всяко междинно и </w:t>
      </w:r>
      <w:r w:rsidRPr="00BC67BA">
        <w:rPr>
          <w:rFonts w:ascii="Times New Roman" w:eastAsia="Calibri" w:hAnsi="Times New Roman" w:cs="Times New Roman"/>
          <w:noProof/>
          <w:sz w:val="24"/>
          <w:szCs w:val="24"/>
        </w:rPr>
        <w:t>окончателното плащане.</w:t>
      </w:r>
    </w:p>
    <w:p w14:paraId="227592C5" w14:textId="77777777" w:rsidR="00EA34B7" w:rsidRPr="00BC67BA" w:rsidRDefault="00EA34B7" w:rsidP="00EA34B7">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lastRenderedPageBreak/>
        <w:t>(</w:t>
      </w:r>
      <w:r w:rsidR="0030659E" w:rsidRPr="00BC67BA">
        <w:rPr>
          <w:rFonts w:ascii="Times New Roman" w:eastAsia="Calibri" w:hAnsi="Times New Roman" w:cs="Times New Roman"/>
          <w:b/>
          <w:noProof/>
          <w:sz w:val="24"/>
          <w:szCs w:val="24"/>
        </w:rPr>
        <w:t>9</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Управляващият орган уведомява</w:t>
      </w:r>
      <w:r w:rsidRPr="00BC67BA">
        <w:rPr>
          <w:rFonts w:ascii="Times New Roman" w:eastAsia="Calibri" w:hAnsi="Times New Roman" w:cs="Times New Roman"/>
          <w:b/>
          <w:noProof/>
          <w:sz w:val="24"/>
          <w:szCs w:val="24"/>
        </w:rPr>
        <w:t xml:space="preserve"> </w:t>
      </w:r>
      <w:r w:rsidR="00D8426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138C5D58" w14:textId="77777777" w:rsidR="00EA34B7" w:rsidRPr="00BC67BA" w:rsidRDefault="00EA34B7" w:rsidP="00EA34B7">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30659E" w:rsidRPr="00BC67BA">
        <w:rPr>
          <w:rFonts w:ascii="Times New Roman" w:eastAsia="Calibri" w:hAnsi="Times New Roman" w:cs="Times New Roman"/>
          <w:b/>
          <w:noProof/>
          <w:sz w:val="24"/>
          <w:szCs w:val="24"/>
        </w:rPr>
        <w:t>10</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Верификацията на разходите на </w:t>
      </w:r>
      <w:r w:rsidR="00D8426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 е задължително условие за сертифициране на разходите от Сертифициращия орган по чл. 126 от Регламент (ЕС) № 1303/2013.</w:t>
      </w:r>
    </w:p>
    <w:p w14:paraId="0AE5C147" w14:textId="77777777" w:rsidR="0018467D" w:rsidRPr="00BC67BA" w:rsidRDefault="0018467D" w:rsidP="00EA34B7">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6</w:t>
      </w:r>
      <w:r w:rsidR="00F82AC6" w:rsidRPr="00BC67BA">
        <w:rPr>
          <w:rFonts w:ascii="Times New Roman" w:eastAsia="Calibri" w:hAnsi="Times New Roman" w:cs="Times New Roman"/>
          <w:b/>
          <w:noProof/>
          <w:sz w:val="24"/>
          <w:szCs w:val="24"/>
        </w:rPr>
        <w:t>3</w:t>
      </w:r>
      <w:r w:rsidRPr="00BC67BA">
        <w:rPr>
          <w:rFonts w:ascii="Times New Roman" w:eastAsia="Calibri" w:hAnsi="Times New Roman" w:cs="Times New Roman"/>
          <w:b/>
          <w:noProof/>
          <w:sz w:val="24"/>
          <w:szCs w:val="24"/>
        </w:rPr>
        <w:t xml:space="preserve">. </w:t>
      </w:r>
      <w:r w:rsidR="00EA34B7" w:rsidRPr="00BC67BA">
        <w:rPr>
          <w:rFonts w:ascii="Times New Roman" w:eastAsia="Calibri" w:hAnsi="Times New Roman" w:cs="Times New Roman"/>
          <w:noProof/>
          <w:sz w:val="24"/>
          <w:szCs w:val="24"/>
        </w:rPr>
        <w:t xml:space="preserve">В случай че </w:t>
      </w:r>
      <w:r w:rsidR="00D84265" w:rsidRPr="00BC67BA">
        <w:rPr>
          <w:rFonts w:ascii="Times New Roman" w:eastAsia="Calibri" w:hAnsi="Times New Roman" w:cs="Times New Roman"/>
          <w:noProof/>
          <w:sz w:val="24"/>
          <w:szCs w:val="24"/>
        </w:rPr>
        <w:t>б</w:t>
      </w:r>
      <w:r w:rsidR="00EA34B7" w:rsidRPr="00BC67BA">
        <w:rPr>
          <w:rFonts w:ascii="Times New Roman" w:eastAsia="Calibri" w:hAnsi="Times New Roman" w:cs="Times New Roman"/>
          <w:noProof/>
          <w:sz w:val="24"/>
          <w:szCs w:val="24"/>
        </w:rPr>
        <w:t xml:space="preserve">енефициентът не представи искане за окончателно плащане в срока по чл. 60, ал. 2, Управляващият орган извършва проверка на място, при която ако установи, че </w:t>
      </w:r>
      <w:r w:rsidR="00D84265" w:rsidRPr="00BC67BA">
        <w:rPr>
          <w:rFonts w:ascii="Times New Roman" w:eastAsia="Calibri" w:hAnsi="Times New Roman" w:cs="Times New Roman"/>
          <w:noProof/>
          <w:sz w:val="24"/>
          <w:szCs w:val="24"/>
        </w:rPr>
        <w:t>б</w:t>
      </w:r>
      <w:r w:rsidR="00EA34B7" w:rsidRPr="00BC67BA">
        <w:rPr>
          <w:rFonts w:ascii="Times New Roman" w:eastAsia="Calibri" w:hAnsi="Times New Roman" w:cs="Times New Roman"/>
          <w:noProof/>
          <w:sz w:val="24"/>
          <w:szCs w:val="24"/>
        </w:rPr>
        <w:t>енефициентът е извършил допустими за финансиране разходи, същите се верифицират служебно от Управляващия орган и се подават за сертифициране към Сертифициращия орган.</w:t>
      </w:r>
    </w:p>
    <w:p w14:paraId="2B347F23" w14:textId="77777777" w:rsidR="0018467D" w:rsidRPr="00BC67BA" w:rsidRDefault="0018467D" w:rsidP="0018467D">
      <w:pPr>
        <w:tabs>
          <w:tab w:val="num" w:pos="0"/>
        </w:tabs>
        <w:spacing w:after="60" w:line="240" w:lineRule="auto"/>
        <w:jc w:val="center"/>
        <w:rPr>
          <w:rFonts w:ascii="Times New Roman" w:eastAsia="Calibri" w:hAnsi="Times New Roman" w:cs="Times New Roman"/>
          <w:b/>
          <w:noProof/>
          <w:sz w:val="24"/>
          <w:szCs w:val="24"/>
        </w:rPr>
      </w:pPr>
    </w:p>
    <w:p w14:paraId="17FE19FD" w14:textId="77777777" w:rsidR="0018467D" w:rsidRPr="00BC67BA" w:rsidRDefault="0018467D" w:rsidP="0018467D">
      <w:pPr>
        <w:tabs>
          <w:tab w:val="num" w:pos="0"/>
        </w:tabs>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Глава пета</w:t>
      </w:r>
    </w:p>
    <w:p w14:paraId="0A37C233" w14:textId="77777777" w:rsidR="0018467D" w:rsidRPr="00BC67BA" w:rsidRDefault="0018467D" w:rsidP="0018467D">
      <w:pPr>
        <w:tabs>
          <w:tab w:val="num" w:pos="0"/>
        </w:tabs>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НЕРЕДНОСТ И ИЗМАМА</w:t>
      </w:r>
    </w:p>
    <w:p w14:paraId="1821D65A" w14:textId="77777777" w:rsidR="0018467D" w:rsidRPr="00BC67BA" w:rsidRDefault="0018467D" w:rsidP="0018467D">
      <w:pPr>
        <w:tabs>
          <w:tab w:val="num" w:pos="0"/>
        </w:tabs>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w:t>
      </w:r>
    </w:p>
    <w:p w14:paraId="6528FA88" w14:textId="77777777" w:rsidR="0018467D" w:rsidRPr="00BC67BA" w:rsidRDefault="0018467D" w:rsidP="0018467D">
      <w:pPr>
        <w:keepNext/>
        <w:spacing w:after="60" w:line="240" w:lineRule="auto"/>
        <w:jc w:val="center"/>
        <w:outlineLvl w:val="0"/>
        <w:rPr>
          <w:rFonts w:ascii="Times New Roman" w:eastAsia="Times New Roman" w:hAnsi="Times New Roman" w:cs="Times New Roman"/>
          <w:b/>
          <w:bCs/>
          <w:iCs/>
          <w:noProof/>
          <w:kern w:val="32"/>
          <w:sz w:val="24"/>
          <w:szCs w:val="24"/>
          <w:lang w:eastAsia="fr-FR"/>
        </w:rPr>
      </w:pPr>
      <w:r w:rsidRPr="00BC67BA">
        <w:rPr>
          <w:rFonts w:ascii="Times New Roman" w:eastAsia="Times New Roman" w:hAnsi="Times New Roman" w:cs="Times New Roman"/>
          <w:b/>
          <w:bCs/>
          <w:iCs/>
          <w:noProof/>
          <w:kern w:val="32"/>
          <w:sz w:val="24"/>
          <w:szCs w:val="24"/>
          <w:lang w:eastAsia="fr-FR"/>
        </w:rPr>
        <w:t>Определения за нередност и измама</w:t>
      </w:r>
    </w:p>
    <w:p w14:paraId="70202A51" w14:textId="77777777" w:rsidR="0018467D" w:rsidRPr="00BC67BA" w:rsidRDefault="0018467D" w:rsidP="0018467D">
      <w:pPr>
        <w:autoSpaceDE w:val="0"/>
        <w:autoSpaceDN w:val="0"/>
        <w:adjustRightInd w:val="0"/>
        <w:spacing w:after="60" w:line="240" w:lineRule="auto"/>
        <w:rPr>
          <w:rFonts w:ascii="Calibri" w:eastAsia="Times New Roman" w:hAnsi="Calibri" w:cs="BWXTXJ+HelveticaNeue-Light"/>
          <w:noProof/>
          <w:color w:val="000000"/>
          <w:sz w:val="24"/>
          <w:szCs w:val="24"/>
          <w:lang w:eastAsia="fr-FR"/>
        </w:rPr>
      </w:pPr>
    </w:p>
    <w:p w14:paraId="1D044962"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6</w:t>
      </w:r>
      <w:r w:rsidR="00F82AC6" w:rsidRPr="00BC67BA">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 (1)</w:t>
      </w:r>
      <w:r w:rsidRPr="00BC67BA">
        <w:rPr>
          <w:rFonts w:ascii="Times New Roman" w:eastAsia="Calibri" w:hAnsi="Times New Roman" w:cs="Times New Roman"/>
          <w:noProof/>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приложен към насоките за кандидатстване, в частта „условия за кандидатстване“.  </w:t>
      </w:r>
    </w:p>
    <w:p w14:paraId="487FF411" w14:textId="77777777"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BC67BA">
        <w:rPr>
          <w:rFonts w:ascii="Times New Roman" w:eastAsia="Calibri" w:hAnsi="Times New Roman" w:cs="Times New Roman"/>
          <w:b/>
          <w:noProof/>
          <w:sz w:val="24"/>
          <w:szCs w:val="24"/>
        </w:rPr>
        <w:tab/>
      </w:r>
    </w:p>
    <w:p w14:paraId="6FC3043E"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Бенефициентът е длъжен, при промяна в състава на служителите, участващи в управлението и/или изпълнението на проекта, да извърши действията по ал. 2 в 10-дневен срок от назначаването/преназначаването на служители. </w:t>
      </w:r>
    </w:p>
    <w:p w14:paraId="2786B716"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Декларациите по предходните алинеи се съхраняват от </w:t>
      </w:r>
      <w:r w:rsidR="00C6522D"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в рамките на срока по чл. 140 от Регламент (ЕС) № 1303/2013.  </w:t>
      </w:r>
    </w:p>
    <w:p w14:paraId="762A8481"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6</w:t>
      </w:r>
      <w:r w:rsidR="00F82AC6" w:rsidRPr="00BC67BA">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582A4DEF"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p>
    <w:p w14:paraId="69FCBA70" w14:textId="77777777" w:rsidR="0018467D" w:rsidRPr="00BC67BA" w:rsidRDefault="0018467D" w:rsidP="0018467D">
      <w:pPr>
        <w:tabs>
          <w:tab w:val="num" w:pos="0"/>
        </w:tabs>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II</w:t>
      </w:r>
    </w:p>
    <w:p w14:paraId="1F895B1E" w14:textId="77777777" w:rsidR="0018467D" w:rsidRPr="00BC67BA" w:rsidRDefault="0018467D" w:rsidP="0018467D">
      <w:pPr>
        <w:keepNext/>
        <w:spacing w:after="60" w:line="240" w:lineRule="auto"/>
        <w:jc w:val="center"/>
        <w:outlineLvl w:val="0"/>
        <w:rPr>
          <w:rFonts w:ascii="Times New Roman" w:eastAsia="Times New Roman" w:hAnsi="Times New Roman" w:cs="Times New Roman"/>
          <w:b/>
          <w:bCs/>
          <w:iCs/>
          <w:noProof/>
          <w:kern w:val="32"/>
          <w:sz w:val="24"/>
          <w:szCs w:val="24"/>
          <w:lang w:eastAsia="fr-FR"/>
        </w:rPr>
      </w:pPr>
      <w:r w:rsidRPr="00BC67BA">
        <w:rPr>
          <w:rFonts w:ascii="Times New Roman" w:eastAsia="Times New Roman" w:hAnsi="Times New Roman" w:cs="Times New Roman"/>
          <w:b/>
          <w:bCs/>
          <w:iCs/>
          <w:noProof/>
          <w:kern w:val="32"/>
          <w:sz w:val="24"/>
          <w:szCs w:val="24"/>
          <w:lang w:eastAsia="fr-FR"/>
        </w:rPr>
        <w:t>Налагане на финансови корекции</w:t>
      </w:r>
    </w:p>
    <w:p w14:paraId="73794E1C" w14:textId="77777777" w:rsidR="0018467D" w:rsidRPr="00BC67BA" w:rsidRDefault="0018467D" w:rsidP="0018467D">
      <w:pPr>
        <w:autoSpaceDE w:val="0"/>
        <w:autoSpaceDN w:val="0"/>
        <w:adjustRightInd w:val="0"/>
        <w:spacing w:after="60" w:line="240" w:lineRule="auto"/>
        <w:rPr>
          <w:rFonts w:ascii="Calibri" w:eastAsia="Times New Roman" w:hAnsi="Calibri" w:cs="BWXTXJ+HelveticaNeue-Light"/>
          <w:noProof/>
          <w:color w:val="000000"/>
          <w:sz w:val="24"/>
          <w:szCs w:val="24"/>
          <w:lang w:eastAsia="fr-FR"/>
        </w:rPr>
      </w:pPr>
    </w:p>
    <w:p w14:paraId="0FB67B91"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6</w:t>
      </w:r>
      <w:r w:rsidR="00F82AC6" w:rsidRPr="00BC67BA">
        <w:rPr>
          <w:rFonts w:ascii="Times New Roman" w:eastAsia="Calibri" w:hAnsi="Times New Roman" w:cs="Times New Roman"/>
          <w:b/>
          <w:noProof/>
          <w:sz w:val="24"/>
          <w:szCs w:val="24"/>
        </w:rPr>
        <w:t>6</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b/>
          <w:noProof/>
          <w:sz w:val="24"/>
          <w:szCs w:val="24"/>
        </w:rPr>
        <w:t>(1)</w:t>
      </w:r>
      <w:r w:rsidRPr="00BC67BA">
        <w:rPr>
          <w:rFonts w:ascii="Times New Roman" w:eastAsia="Calibri" w:hAnsi="Times New Roman" w:cs="Times New Roman"/>
          <w:noProof/>
          <w:sz w:val="24"/>
          <w:szCs w:val="24"/>
        </w:rPr>
        <w:t xml:space="preserve"> В случаите по чл. 70, ал. 1 от ЗУСЕСИФ Управляващият орган може да отмени изцяло или частично финансовата подкрепа със средства от ЕСИФ като наложи на </w:t>
      </w:r>
      <w:r w:rsidR="00C6522D"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енефициента</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финансова корекция. </w:t>
      </w:r>
    </w:p>
    <w:p w14:paraId="66AF12A9"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Основанието за налагане на финансова корекция и установяването на приложимия </w:t>
      </w:r>
      <w:r w:rsidR="00855965" w:rsidRPr="00BC67BA">
        <w:rPr>
          <w:rFonts w:ascii="Times New Roman" w:eastAsia="Calibri" w:hAnsi="Times New Roman" w:cs="Times New Roman"/>
          <w:noProof/>
          <w:sz w:val="24"/>
          <w:szCs w:val="24"/>
        </w:rPr>
        <w:t>ѝ</w:t>
      </w:r>
      <w:r w:rsidRPr="00BC67BA">
        <w:rPr>
          <w:rFonts w:ascii="Times New Roman" w:eastAsia="Calibri" w:hAnsi="Times New Roman" w:cs="Times New Roman"/>
          <w:noProof/>
          <w:sz w:val="24"/>
          <w:szCs w:val="24"/>
        </w:rPr>
        <w:t xml:space="preserve"> размер се определят съгласно релевантното действащо национално законодателство.  </w:t>
      </w:r>
    </w:p>
    <w:p w14:paraId="656BC4F2"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lastRenderedPageBreak/>
        <w:t>Чл. 6</w:t>
      </w:r>
      <w:r w:rsidR="00F82AC6" w:rsidRPr="00BC67BA">
        <w:rPr>
          <w:rFonts w:ascii="Times New Roman" w:eastAsia="Calibri" w:hAnsi="Times New Roman" w:cs="Times New Roman"/>
          <w:b/>
          <w:noProof/>
          <w:sz w:val="24"/>
          <w:szCs w:val="24"/>
        </w:rPr>
        <w:t>7</w:t>
      </w:r>
      <w:r w:rsidRPr="00BC67BA">
        <w:rPr>
          <w:rFonts w:ascii="Times New Roman" w:eastAsia="Calibri" w:hAnsi="Times New Roman" w:cs="Times New Roman"/>
          <w:b/>
          <w:noProof/>
          <w:sz w:val="24"/>
          <w:szCs w:val="24"/>
        </w:rPr>
        <w:t xml:space="preserve">. (1) </w:t>
      </w:r>
      <w:r w:rsidRPr="00BC67BA">
        <w:rPr>
          <w:rFonts w:ascii="Times New Roman" w:eastAsia="Calibri" w:hAnsi="Times New Roman" w:cs="Times New Roman"/>
          <w:noProof/>
          <w:sz w:val="24"/>
          <w:szCs w:val="24"/>
        </w:rPr>
        <w:t xml:space="preserve">При наличие на нередност, съставляваща нарушение на приложимото право на Европейския съюз и/или българското законодателство съгласно чл. 70, ал. 1, т. 9 от ЗУСЕСИФ, Управляващият орган уведомява писмено Бенефициента </w:t>
      </w:r>
      <w:r w:rsidR="009E6D07" w:rsidRPr="00BC67BA">
        <w:rPr>
          <w:rFonts w:ascii="Times New Roman" w:eastAsia="Calibri" w:hAnsi="Times New Roman" w:cs="Times New Roman"/>
          <w:noProof/>
          <w:sz w:val="24"/>
          <w:szCs w:val="24"/>
        </w:rPr>
        <w:t>като му предоставя възможност за подаване на възражения</w:t>
      </w:r>
      <w:r w:rsidRPr="00BC67BA">
        <w:rPr>
          <w:rFonts w:ascii="Times New Roman" w:eastAsia="Calibri" w:hAnsi="Times New Roman" w:cs="Times New Roman"/>
          <w:noProof/>
          <w:sz w:val="24"/>
          <w:szCs w:val="24"/>
        </w:rPr>
        <w:t>.</w:t>
      </w:r>
    </w:p>
    <w:p w14:paraId="726F52CD" w14:textId="77777777" w:rsidR="00054D1B" w:rsidRPr="00BC67BA" w:rsidRDefault="0018467D" w:rsidP="00054D1B">
      <w:pPr>
        <w:spacing w:after="60" w:line="240" w:lineRule="auto"/>
        <w:jc w:val="both"/>
        <w:rPr>
          <w:rFonts w:ascii="Times New Roman" w:eastAsia="Calibri" w:hAnsi="Times New Roman" w:cs="Times New Roman"/>
          <w:noProof/>
          <w:sz w:val="24"/>
          <w:szCs w:val="24"/>
          <w:lang w:val="ru-RU"/>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33C868FA"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w:t>
      </w:r>
      <w:r w:rsidR="002176EB" w:rsidRPr="00BC67BA">
        <w:rPr>
          <w:rFonts w:ascii="Times New Roman" w:eastAsia="Calibri" w:hAnsi="Times New Roman" w:cs="Times New Roman"/>
          <w:noProof/>
          <w:sz w:val="24"/>
          <w:szCs w:val="24"/>
        </w:rPr>
        <w:t>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налагане на финансова корекция. Управляващият орган уведомява бенефициента за наложената финансова корекция и за нейния конкретен окончателен размер</w:t>
      </w:r>
      <w:r w:rsidRPr="00BC67BA">
        <w:rPr>
          <w:rFonts w:ascii="Times New Roman" w:eastAsia="Calibri" w:hAnsi="Times New Roman" w:cs="Times New Roman"/>
          <w:noProof/>
          <w:sz w:val="24"/>
          <w:szCs w:val="24"/>
        </w:rPr>
        <w:t>.</w:t>
      </w:r>
    </w:p>
    <w:p w14:paraId="2A7004E1" w14:textId="77777777" w:rsidR="00054D1B"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(4) </w:t>
      </w:r>
      <w:r w:rsidR="00317ED7" w:rsidRPr="00BC67BA">
        <w:rPr>
          <w:rFonts w:ascii="Times New Roman" w:eastAsia="Calibri" w:hAnsi="Times New Roman" w:cs="Times New Roman"/>
          <w:noProof/>
          <w:sz w:val="24"/>
          <w:szCs w:val="24"/>
        </w:rPr>
        <w:t xml:space="preserve">В случай че Управляващият орган приеме мотивите на </w:t>
      </w:r>
      <w:r w:rsidR="002116A5" w:rsidRPr="00BC67BA">
        <w:rPr>
          <w:rFonts w:ascii="Times New Roman" w:eastAsia="Calibri" w:hAnsi="Times New Roman" w:cs="Times New Roman"/>
          <w:noProof/>
          <w:sz w:val="24"/>
          <w:szCs w:val="24"/>
        </w:rPr>
        <w:t>б</w:t>
      </w:r>
      <w:r w:rsidR="00317ED7" w:rsidRPr="00BC67BA">
        <w:rPr>
          <w:rFonts w:ascii="Times New Roman" w:eastAsia="Calibri" w:hAnsi="Times New Roman" w:cs="Times New Roman"/>
          <w:noProof/>
          <w:sz w:val="24"/>
          <w:szCs w:val="24"/>
        </w:rPr>
        <w:t>енефициента</w:t>
      </w:r>
      <w:r w:rsidR="00054D1B" w:rsidRPr="00BC67BA">
        <w:rPr>
          <w:rFonts w:ascii="Times New Roman" w:eastAsia="Calibri" w:hAnsi="Times New Roman" w:cs="Times New Roman"/>
          <w:noProof/>
          <w:sz w:val="24"/>
          <w:szCs w:val="24"/>
        </w:rPr>
        <w:t xml:space="preserve"> </w:t>
      </w:r>
      <w:r w:rsidR="00B628FF" w:rsidRPr="00BC67BA">
        <w:rPr>
          <w:rFonts w:ascii="Times New Roman" w:eastAsia="Calibri" w:hAnsi="Times New Roman" w:cs="Times New Roman"/>
          <w:noProof/>
          <w:sz w:val="24"/>
          <w:szCs w:val="24"/>
        </w:rPr>
        <w:t xml:space="preserve">за неналагане на финансова корекция </w:t>
      </w:r>
      <w:r w:rsidR="00054D1B" w:rsidRPr="00BC67BA">
        <w:rPr>
          <w:rFonts w:ascii="Times New Roman" w:eastAsia="Calibri" w:hAnsi="Times New Roman" w:cs="Times New Roman"/>
          <w:noProof/>
          <w:sz w:val="24"/>
          <w:szCs w:val="24"/>
        </w:rPr>
        <w:t xml:space="preserve">и вече не е налице нарушение на законодателството в областта на обществените поръчки, същият прекратява започнатото производство и уведомява </w:t>
      </w:r>
      <w:r w:rsidR="00B628FF" w:rsidRPr="00BC67BA">
        <w:rPr>
          <w:rFonts w:ascii="Times New Roman" w:eastAsia="Calibri" w:hAnsi="Times New Roman" w:cs="Times New Roman"/>
          <w:noProof/>
          <w:sz w:val="24"/>
          <w:szCs w:val="24"/>
        </w:rPr>
        <w:t>б</w:t>
      </w:r>
      <w:r w:rsidR="00054D1B" w:rsidRPr="00BC67BA">
        <w:rPr>
          <w:rFonts w:ascii="Times New Roman" w:eastAsia="Calibri" w:hAnsi="Times New Roman" w:cs="Times New Roman"/>
          <w:noProof/>
          <w:sz w:val="24"/>
          <w:szCs w:val="24"/>
        </w:rPr>
        <w:t>енефициента за това.</w:t>
      </w:r>
    </w:p>
    <w:p w14:paraId="2677FF36" w14:textId="10CC601E"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(5)</w:t>
      </w:r>
      <w:r w:rsidRPr="00BC67BA">
        <w:rPr>
          <w:rFonts w:ascii="Times New Roman" w:eastAsia="Calibri" w:hAnsi="Times New Roman" w:cs="Times New Roman"/>
          <w:noProof/>
          <w:sz w:val="24"/>
          <w:szCs w:val="24"/>
        </w:rPr>
        <w:t xml:space="preserve"> </w:t>
      </w:r>
      <w:r w:rsidR="002116A5" w:rsidRPr="00BC67BA">
        <w:rPr>
          <w:rFonts w:ascii="Times New Roman" w:eastAsia="Calibri" w:hAnsi="Times New Roman" w:cs="Times New Roman"/>
          <w:noProof/>
          <w:sz w:val="24"/>
          <w:szCs w:val="24"/>
        </w:rPr>
        <w:t xml:space="preserve">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w:t>
      </w:r>
      <w:del w:id="11" w:author="PROG" w:date="2019-03-20T10:28:00Z">
        <w:r w:rsidR="002116A5" w:rsidRPr="00BC67BA" w:rsidDel="002E0F29">
          <w:rPr>
            <w:rFonts w:ascii="Times New Roman" w:eastAsia="Calibri" w:hAnsi="Times New Roman" w:cs="Times New Roman"/>
            <w:noProof/>
            <w:sz w:val="24"/>
            <w:szCs w:val="24"/>
          </w:rPr>
          <w:delText>издава писмено мотивирано решение за</w:delText>
        </w:r>
      </w:del>
      <w:ins w:id="12" w:author="PROG" w:date="2019-03-20T10:28:00Z">
        <w:r w:rsidR="002E0F29">
          <w:rPr>
            <w:rFonts w:ascii="Times New Roman" w:eastAsia="Calibri" w:hAnsi="Times New Roman" w:cs="Times New Roman"/>
            <w:noProof/>
            <w:sz w:val="24"/>
            <w:szCs w:val="24"/>
          </w:rPr>
          <w:t>прекратява производството по</w:t>
        </w:r>
      </w:ins>
      <w:r w:rsidR="002116A5" w:rsidRPr="00BC67BA">
        <w:rPr>
          <w:rFonts w:ascii="Times New Roman" w:eastAsia="Calibri" w:hAnsi="Times New Roman" w:cs="Times New Roman"/>
          <w:noProof/>
          <w:sz w:val="24"/>
          <w:szCs w:val="24"/>
        </w:rPr>
        <w:t xml:space="preserve"> налагане на </w:t>
      </w:r>
      <w:del w:id="13" w:author="PROG" w:date="2019-03-20T10:29:00Z">
        <w:r w:rsidR="002116A5" w:rsidRPr="00BC67BA" w:rsidDel="002E0F29">
          <w:rPr>
            <w:rFonts w:ascii="Times New Roman" w:eastAsia="Calibri" w:hAnsi="Times New Roman" w:cs="Times New Roman"/>
            <w:noProof/>
            <w:sz w:val="24"/>
            <w:szCs w:val="24"/>
          </w:rPr>
          <w:delText xml:space="preserve">0% </w:delText>
        </w:r>
      </w:del>
      <w:r w:rsidR="002116A5" w:rsidRPr="00BC67BA">
        <w:rPr>
          <w:rFonts w:ascii="Times New Roman" w:eastAsia="Calibri" w:hAnsi="Times New Roman" w:cs="Times New Roman"/>
          <w:noProof/>
          <w:sz w:val="24"/>
          <w:szCs w:val="24"/>
        </w:rPr>
        <w:t>финансова корекция</w:t>
      </w:r>
      <w:del w:id="14" w:author="PROG" w:date="2019-03-20T10:29:00Z">
        <w:r w:rsidR="002116A5" w:rsidRPr="00BC67BA" w:rsidDel="002E0F29">
          <w:rPr>
            <w:rFonts w:ascii="Times New Roman" w:eastAsia="Calibri" w:hAnsi="Times New Roman" w:cs="Times New Roman"/>
            <w:noProof/>
            <w:sz w:val="24"/>
            <w:szCs w:val="24"/>
          </w:rPr>
          <w:delText>, като се прилага пропорционалният метод</w:delText>
        </w:r>
      </w:del>
      <w:r w:rsidR="002116A5" w:rsidRPr="00BC67BA">
        <w:rPr>
          <w:rFonts w:ascii="Times New Roman" w:eastAsia="Calibri" w:hAnsi="Times New Roman" w:cs="Times New Roman"/>
          <w:noProof/>
          <w:sz w:val="24"/>
          <w:szCs w:val="24"/>
        </w:rPr>
        <w:t xml:space="preserve">. Управляващият орган уведомява бенефициента за </w:t>
      </w:r>
      <w:del w:id="15" w:author="PROG" w:date="2019-03-20T10:29:00Z">
        <w:r w:rsidR="002116A5" w:rsidRPr="00BC67BA" w:rsidDel="00B120BC">
          <w:rPr>
            <w:rFonts w:ascii="Times New Roman" w:eastAsia="Calibri" w:hAnsi="Times New Roman" w:cs="Times New Roman"/>
            <w:noProof/>
            <w:sz w:val="24"/>
            <w:szCs w:val="24"/>
          </w:rPr>
          <w:delText>финансовата корекция</w:delText>
        </w:r>
      </w:del>
      <w:ins w:id="16" w:author="PROG" w:date="2019-03-20T10:30:00Z">
        <w:r w:rsidR="00B120BC">
          <w:rPr>
            <w:rFonts w:ascii="Times New Roman" w:eastAsia="Calibri" w:hAnsi="Times New Roman" w:cs="Times New Roman"/>
            <w:noProof/>
            <w:sz w:val="24"/>
            <w:szCs w:val="24"/>
          </w:rPr>
          <w:t>издадения акт</w:t>
        </w:r>
      </w:ins>
      <w:r w:rsidR="00054D1B" w:rsidRPr="00BC67BA">
        <w:rPr>
          <w:rFonts w:ascii="Times New Roman" w:eastAsia="Calibri" w:hAnsi="Times New Roman" w:cs="Times New Roman"/>
          <w:noProof/>
          <w:sz w:val="24"/>
          <w:szCs w:val="24"/>
        </w:rPr>
        <w:t>.</w:t>
      </w:r>
    </w:p>
    <w:p w14:paraId="64867B6E" w14:textId="091F93DE"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6467AD" w:rsidRPr="00BC67BA">
        <w:rPr>
          <w:rFonts w:ascii="Times New Roman" w:eastAsia="Calibri" w:hAnsi="Times New Roman" w:cs="Times New Roman"/>
          <w:b/>
          <w:noProof/>
          <w:sz w:val="24"/>
          <w:szCs w:val="24"/>
        </w:rPr>
        <w:t>6</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Решението по ал. 3</w:t>
      </w:r>
      <w:ins w:id="17" w:author="PROG" w:date="2019-03-20T10:30:00Z">
        <w:r w:rsidR="00B120BC">
          <w:rPr>
            <w:rFonts w:ascii="Times New Roman" w:eastAsia="Calibri" w:hAnsi="Times New Roman" w:cs="Times New Roman"/>
            <w:noProof/>
            <w:sz w:val="24"/>
            <w:szCs w:val="24"/>
          </w:rPr>
          <w:t>, ал. 4</w:t>
        </w:r>
      </w:ins>
      <w:r w:rsidRPr="00BC67BA">
        <w:rPr>
          <w:rFonts w:ascii="Times New Roman" w:eastAsia="Calibri" w:hAnsi="Times New Roman" w:cs="Times New Roman"/>
          <w:noProof/>
          <w:sz w:val="24"/>
          <w:szCs w:val="24"/>
        </w:rPr>
        <w:t xml:space="preserve"> </w:t>
      </w:r>
      <w:r w:rsidR="006467AD" w:rsidRPr="00BC67BA">
        <w:rPr>
          <w:rFonts w:ascii="Times New Roman" w:eastAsia="Calibri" w:hAnsi="Times New Roman" w:cs="Times New Roman"/>
          <w:noProof/>
          <w:sz w:val="24"/>
          <w:szCs w:val="24"/>
        </w:rPr>
        <w:t xml:space="preserve">и </w:t>
      </w:r>
      <w:ins w:id="18" w:author="PROG" w:date="2019-03-20T10:30:00Z">
        <w:r w:rsidR="00B120BC">
          <w:rPr>
            <w:rFonts w:ascii="Times New Roman" w:eastAsia="Calibri" w:hAnsi="Times New Roman" w:cs="Times New Roman"/>
            <w:noProof/>
            <w:sz w:val="24"/>
            <w:szCs w:val="24"/>
          </w:rPr>
          <w:t xml:space="preserve">ал. </w:t>
        </w:r>
      </w:ins>
      <w:r w:rsidR="006467AD" w:rsidRPr="00BC67BA">
        <w:rPr>
          <w:rFonts w:ascii="Times New Roman" w:eastAsia="Calibri" w:hAnsi="Times New Roman" w:cs="Times New Roman"/>
          <w:noProof/>
          <w:sz w:val="24"/>
          <w:szCs w:val="24"/>
        </w:rPr>
        <w:t xml:space="preserve">5 за финансова корекция </w:t>
      </w:r>
      <w:r w:rsidRPr="00BC67BA">
        <w:rPr>
          <w:rFonts w:ascii="Times New Roman" w:eastAsia="Calibri" w:hAnsi="Times New Roman" w:cs="Times New Roman"/>
          <w:noProof/>
          <w:sz w:val="24"/>
          <w:szCs w:val="24"/>
        </w:rPr>
        <w:t>съставлява индивидуален административен акт.</w:t>
      </w:r>
    </w:p>
    <w:p w14:paraId="163A0960" w14:textId="327EB396"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w:t>
      </w:r>
      <w:r w:rsidR="006467AD" w:rsidRPr="00BC67BA">
        <w:rPr>
          <w:rFonts w:ascii="Times New Roman" w:eastAsia="Calibri" w:hAnsi="Times New Roman" w:cs="Times New Roman"/>
          <w:b/>
          <w:noProof/>
          <w:sz w:val="24"/>
          <w:szCs w:val="24"/>
        </w:rPr>
        <w:t>7</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Ръководителят на Управляващия орган на ОПОС 2014-2020 г. налага финансови корекции на</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основание чл. 70, ал. 1, т. 1-</w:t>
      </w:r>
      <w:r w:rsidR="00C15984" w:rsidRPr="00BC67BA">
        <w:rPr>
          <w:rFonts w:ascii="Times New Roman" w:eastAsia="Calibri" w:hAnsi="Times New Roman" w:cs="Times New Roman"/>
          <w:noProof/>
          <w:sz w:val="24"/>
          <w:szCs w:val="24"/>
        </w:rPr>
        <w:t>9</w:t>
      </w:r>
      <w:r w:rsidRPr="00BC67BA">
        <w:rPr>
          <w:rFonts w:ascii="Times New Roman" w:eastAsia="Calibri" w:hAnsi="Times New Roman" w:cs="Times New Roman"/>
          <w:noProof/>
          <w:sz w:val="24"/>
          <w:szCs w:val="24"/>
        </w:rPr>
        <w:t xml:space="preserve">  като спазва действащото към момента на налагането им законодателство. </w:t>
      </w:r>
    </w:p>
    <w:p w14:paraId="4B865641"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7BA7E628"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Раздел III</w:t>
      </w:r>
    </w:p>
    <w:p w14:paraId="6A1406A4" w14:textId="0BE12F04" w:rsidR="0018467D" w:rsidRPr="00BC67BA" w:rsidRDefault="0065528F" w:rsidP="0018467D">
      <w:pPr>
        <w:spacing w:after="60" w:line="240" w:lineRule="auto"/>
        <w:jc w:val="center"/>
        <w:rPr>
          <w:rFonts w:ascii="Times New Roman" w:eastAsia="Calibri" w:hAnsi="Times New Roman" w:cs="Times New Roman"/>
          <w:b/>
          <w:noProof/>
          <w:sz w:val="24"/>
          <w:szCs w:val="24"/>
        </w:rPr>
      </w:pPr>
      <w:r w:rsidRPr="0065528F">
        <w:rPr>
          <w:rFonts w:ascii="Times New Roman" w:eastAsia="Calibri" w:hAnsi="Times New Roman" w:cs="Times New Roman"/>
          <w:b/>
          <w:noProof/>
          <w:sz w:val="24"/>
          <w:szCs w:val="24"/>
        </w:rPr>
        <w:t>Ред за възстановяване на неправомерни разходи</w:t>
      </w:r>
    </w:p>
    <w:p w14:paraId="7DF17721" w14:textId="1271894F" w:rsidR="00E851FC" w:rsidRPr="00E851FC" w:rsidRDefault="0018467D" w:rsidP="00E851FC">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6</w:t>
      </w:r>
      <w:r w:rsidR="00F82AC6" w:rsidRPr="00BC67BA">
        <w:rPr>
          <w:rFonts w:ascii="Times New Roman" w:eastAsia="Calibri" w:hAnsi="Times New Roman" w:cs="Times New Roman"/>
          <w:b/>
          <w:noProof/>
          <w:sz w:val="24"/>
          <w:szCs w:val="24"/>
        </w:rPr>
        <w:t>8</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b/>
          <w:noProof/>
          <w:sz w:val="24"/>
          <w:szCs w:val="24"/>
        </w:rPr>
        <w:t>(1)</w:t>
      </w:r>
      <w:r w:rsidR="00E851FC">
        <w:rPr>
          <w:rFonts w:ascii="Times New Roman" w:eastAsia="Calibri" w:hAnsi="Times New Roman" w:cs="Times New Roman"/>
          <w:b/>
          <w:noProof/>
          <w:sz w:val="24"/>
          <w:szCs w:val="24"/>
        </w:rPr>
        <w:t xml:space="preserve"> </w:t>
      </w:r>
      <w:r w:rsidR="00E851FC" w:rsidRPr="00E851FC">
        <w:rPr>
          <w:rFonts w:ascii="Times New Roman" w:eastAsia="Calibri" w:hAnsi="Times New Roman" w:cs="Times New Roman"/>
          <w:noProof/>
          <w:sz w:val="24"/>
          <w:szCs w:val="24"/>
        </w:rPr>
        <w:t xml:space="preserve">Бенефициентът е длъжен да възстанови на Управляващия орган предоставената безвъзмездна финансова помощ, когато е: </w:t>
      </w:r>
    </w:p>
    <w:p w14:paraId="33743762" w14:textId="77777777" w:rsidR="00E851FC" w:rsidRPr="00E851FC" w:rsidRDefault="00E851FC" w:rsidP="00E851FC">
      <w:pPr>
        <w:spacing w:after="60" w:line="240" w:lineRule="auto"/>
        <w:jc w:val="both"/>
        <w:rPr>
          <w:rFonts w:ascii="Times New Roman" w:eastAsia="Calibri" w:hAnsi="Times New Roman" w:cs="Times New Roman"/>
          <w:noProof/>
          <w:sz w:val="24"/>
          <w:szCs w:val="24"/>
        </w:rPr>
      </w:pPr>
      <w:r w:rsidRPr="00E851FC">
        <w:rPr>
          <w:rFonts w:ascii="Times New Roman" w:eastAsia="Calibri" w:hAnsi="Times New Roman" w:cs="Times New Roman"/>
          <w:noProof/>
          <w:sz w:val="24"/>
          <w:szCs w:val="24"/>
        </w:rPr>
        <w:t>1. определена индивидуална финансова корекция;</w:t>
      </w:r>
    </w:p>
    <w:p w14:paraId="1D4FC408" w14:textId="105D44BF" w:rsidR="0018467D" w:rsidRPr="00BC67BA" w:rsidRDefault="00E851FC" w:rsidP="00E851FC">
      <w:pPr>
        <w:spacing w:after="60" w:line="240" w:lineRule="auto"/>
        <w:jc w:val="both"/>
        <w:rPr>
          <w:rFonts w:ascii="Times New Roman" w:eastAsia="Calibri" w:hAnsi="Times New Roman" w:cs="Times New Roman"/>
          <w:noProof/>
          <w:sz w:val="24"/>
          <w:szCs w:val="24"/>
        </w:rPr>
      </w:pPr>
      <w:r w:rsidRPr="00E851FC">
        <w:rPr>
          <w:rFonts w:ascii="Times New Roman" w:eastAsia="Calibri" w:hAnsi="Times New Roman" w:cs="Times New Roman"/>
          <w:noProof/>
          <w:sz w:val="24"/>
          <w:szCs w:val="24"/>
        </w:rPr>
        <w:t>2. недължимо платена без правно основание или при отпаднало основание</w:t>
      </w:r>
      <w:r w:rsidR="0007562F" w:rsidRPr="00BC67BA">
        <w:rPr>
          <w:rFonts w:ascii="Times New Roman" w:eastAsia="Calibri" w:hAnsi="Times New Roman" w:cs="Times New Roman"/>
          <w:noProof/>
          <w:sz w:val="24"/>
          <w:szCs w:val="24"/>
        </w:rPr>
        <w:t xml:space="preserve">.  </w:t>
      </w:r>
    </w:p>
    <w:p w14:paraId="18202373"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23FCC3A1"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w:t>
      </w:r>
      <w:r w:rsidR="00A40D2B"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във връзка с предоставянето на държавни помощи, Управляващият орган има право да изисква от </w:t>
      </w:r>
      <w:r w:rsidR="00A40D2B"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възстановяване на неправомерно получените от него суми, заедно със съответните лихви, които се начисляват за периода от датата, на </w:t>
      </w:r>
      <w:r w:rsidRPr="00BC67BA">
        <w:rPr>
          <w:rFonts w:ascii="Times New Roman" w:eastAsia="Calibri" w:hAnsi="Times New Roman" w:cs="Times New Roman"/>
          <w:noProof/>
          <w:sz w:val="24"/>
          <w:szCs w:val="24"/>
        </w:rPr>
        <w:lastRenderedPageBreak/>
        <w:t xml:space="preserve">която неправомерната помощ е била на разположение на получателя, до датата на нейното възстановяване. </w:t>
      </w:r>
    </w:p>
    <w:p w14:paraId="7A0FD15F" w14:textId="42AFD31E" w:rsidR="007F01A5" w:rsidRPr="007F01A5"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w:t>
      </w:r>
      <w:r w:rsidR="000876AD" w:rsidRPr="000876AD">
        <w:rPr>
          <w:rFonts w:ascii="Times New Roman" w:eastAsia="Calibri" w:hAnsi="Times New Roman" w:cs="Times New Roman"/>
          <w:noProof/>
          <w:sz w:val="24"/>
          <w:szCs w:val="24"/>
        </w:rPr>
        <w:t>В случаите на установени неправомерно получени суми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той е задължен да ги осчетоводи в счетоводната си система</w:t>
      </w:r>
      <w:r w:rsidRPr="00BC67BA">
        <w:rPr>
          <w:rFonts w:ascii="Times New Roman" w:eastAsia="Calibri" w:hAnsi="Times New Roman" w:cs="Times New Roman"/>
          <w:noProof/>
          <w:sz w:val="24"/>
          <w:szCs w:val="24"/>
        </w:rPr>
        <w:t>.</w:t>
      </w:r>
    </w:p>
    <w:p w14:paraId="0C6D125C" w14:textId="05F3EE76"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6</w:t>
      </w:r>
      <w:r w:rsidR="00F82AC6" w:rsidRPr="00BC67BA">
        <w:rPr>
          <w:rFonts w:ascii="Times New Roman" w:eastAsia="Calibri" w:hAnsi="Times New Roman" w:cs="Times New Roman"/>
          <w:b/>
          <w:noProof/>
          <w:sz w:val="24"/>
          <w:szCs w:val="24"/>
        </w:rPr>
        <w:t>9</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b/>
          <w:noProof/>
          <w:sz w:val="24"/>
          <w:szCs w:val="24"/>
        </w:rPr>
        <w:t>(1)</w:t>
      </w:r>
      <w:r w:rsidRPr="00BC67BA">
        <w:rPr>
          <w:rFonts w:ascii="Times New Roman" w:eastAsia="Calibri" w:hAnsi="Times New Roman" w:cs="Times New Roman"/>
          <w:noProof/>
          <w:sz w:val="24"/>
          <w:szCs w:val="24"/>
        </w:rPr>
        <w:t xml:space="preserve"> Бенефициентът се задължава да спазва чл. 71, параграф 1 от Регламент (ЕС) № 1303/2013 и да възстанови средствата от оперативна програма „Околна среда 2014-2020г.“, ако в срок до 5 години от окончателното плащане</w:t>
      </w:r>
      <w:r w:rsidR="0007562F" w:rsidRPr="00BC67BA">
        <w:rPr>
          <w:rFonts w:ascii="Times New Roman" w:eastAsia="Calibri" w:hAnsi="Times New Roman" w:cs="Times New Roman"/>
          <w:noProof/>
          <w:sz w:val="24"/>
          <w:szCs w:val="24"/>
        </w:rPr>
        <w:t xml:space="preserve"> или в рамките на периода от време, определен съобразно приложимите правила за държавни помощи, </w:t>
      </w:r>
      <w:r w:rsidRPr="00BC67BA">
        <w:rPr>
          <w:rFonts w:ascii="Times New Roman" w:eastAsia="Calibri" w:hAnsi="Times New Roman" w:cs="Times New Roman"/>
          <w:noProof/>
          <w:sz w:val="24"/>
          <w:szCs w:val="24"/>
        </w:rPr>
        <w:t>възникне някое от следните обстоятелства:</w:t>
      </w:r>
    </w:p>
    <w:p w14:paraId="4F65F969" w14:textId="77777777" w:rsidR="0018467D" w:rsidRPr="00BC67BA" w:rsidRDefault="0018467D" w:rsidP="0018467D">
      <w:pPr>
        <w:numPr>
          <w:ilvl w:val="1"/>
          <w:numId w:val="18"/>
        </w:numPr>
        <w:tabs>
          <w:tab w:val="clear" w:pos="1788"/>
          <w:tab w:val="num"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прекратяване или преместване на производствена дейност извън програмния район;</w:t>
      </w:r>
    </w:p>
    <w:p w14:paraId="161E0E82" w14:textId="77777777" w:rsidR="0018467D" w:rsidRPr="00BC67BA" w:rsidRDefault="0018467D" w:rsidP="0018467D">
      <w:pPr>
        <w:numPr>
          <w:ilvl w:val="1"/>
          <w:numId w:val="18"/>
        </w:numPr>
        <w:tabs>
          <w:tab w:val="clear" w:pos="1788"/>
          <w:tab w:val="num"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промяна на собствеността на дадена позиция от инфраструктурата, която дава на дадено търговско дружество или публичноправна организация неправомерно преимущество;</w:t>
      </w:r>
    </w:p>
    <w:p w14:paraId="1A1F5125" w14:textId="19DE5868" w:rsidR="0018467D" w:rsidRPr="00BC67BA" w:rsidRDefault="0018467D" w:rsidP="0018467D">
      <w:pPr>
        <w:numPr>
          <w:ilvl w:val="1"/>
          <w:numId w:val="18"/>
        </w:numPr>
        <w:tabs>
          <w:tab w:val="clear" w:pos="1788"/>
          <w:tab w:val="num" w:pos="567"/>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значителна промяна, </w:t>
      </w:r>
      <w:r w:rsidR="00E415CE" w:rsidRPr="00E415CE">
        <w:rPr>
          <w:rFonts w:ascii="Times New Roman" w:eastAsia="Calibri" w:hAnsi="Times New Roman" w:cs="Times New Roman"/>
          <w:noProof/>
          <w:sz w:val="24"/>
          <w:szCs w:val="24"/>
        </w:rPr>
        <w:t>по смисъла на чл. 71 от Регламент (ЕС) № 1303/2013</w:t>
      </w:r>
      <w:r w:rsidRPr="00BC67BA">
        <w:rPr>
          <w:rFonts w:ascii="Times New Roman" w:eastAsia="Calibri" w:hAnsi="Times New Roman" w:cs="Times New Roman"/>
          <w:noProof/>
          <w:sz w:val="24"/>
          <w:szCs w:val="24"/>
        </w:rPr>
        <w:t>.</w:t>
      </w:r>
    </w:p>
    <w:p w14:paraId="3E78A998"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(2) </w:t>
      </w:r>
      <w:r w:rsidRPr="00BC67BA">
        <w:rPr>
          <w:rFonts w:ascii="Times New Roman" w:eastAsia="Calibri" w:hAnsi="Times New Roman" w:cs="Times New Roman"/>
          <w:noProof/>
          <w:sz w:val="24"/>
          <w:szCs w:val="24"/>
        </w:rPr>
        <w:t>Бенефициентът възстановява приноса от ЕСИФ и в случай че премести производствената дейност по ал. 1, т. 1 извън Европейския съюз в срок до 10 години от окончателното плащане.</w:t>
      </w:r>
    </w:p>
    <w:p w14:paraId="360F0C0E" w14:textId="7777777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Неправомерно платените суми по ал. 1 и 2 се възстановяват от </w:t>
      </w:r>
      <w:r w:rsidR="002609C5" w:rsidRPr="00BC67BA">
        <w:rPr>
          <w:rFonts w:ascii="Times New Roman" w:eastAsia="Calibri" w:hAnsi="Times New Roman" w:cs="Times New Roman"/>
          <w:noProof/>
          <w:sz w:val="24"/>
          <w:szCs w:val="24"/>
        </w:rPr>
        <w:t>б</w:t>
      </w:r>
      <w:r w:rsidRPr="00BC67BA">
        <w:rPr>
          <w:rFonts w:ascii="Times New Roman" w:eastAsia="Calibri" w:hAnsi="Times New Roman" w:cs="Times New Roman"/>
          <w:noProof/>
          <w:sz w:val="24"/>
          <w:szCs w:val="24"/>
        </w:rPr>
        <w:t xml:space="preserve">енефициента пропорционално на периода, за който изискванията не са били изпълнени. </w:t>
      </w:r>
    </w:p>
    <w:p w14:paraId="338AFED3" w14:textId="1206920B" w:rsidR="00FD3B86" w:rsidRPr="00FD3B86" w:rsidRDefault="0018467D" w:rsidP="00FD3B86">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w:t>
      </w:r>
      <w:r w:rsidR="00F82AC6" w:rsidRPr="00BC67BA">
        <w:rPr>
          <w:rFonts w:ascii="Times New Roman" w:eastAsia="Calibri" w:hAnsi="Times New Roman" w:cs="Times New Roman"/>
          <w:b/>
          <w:noProof/>
          <w:sz w:val="24"/>
          <w:szCs w:val="24"/>
        </w:rPr>
        <w:t>70</w:t>
      </w:r>
      <w:r w:rsidRPr="00BC67BA">
        <w:rPr>
          <w:rFonts w:ascii="Times New Roman" w:eastAsia="Calibri" w:hAnsi="Times New Roman" w:cs="Times New Roman"/>
          <w:b/>
          <w:noProof/>
          <w:sz w:val="24"/>
          <w:szCs w:val="24"/>
        </w:rPr>
        <w:t>. (1)</w:t>
      </w:r>
      <w:r w:rsidR="00FD3B86">
        <w:rPr>
          <w:rFonts w:ascii="Times New Roman" w:eastAsia="Calibri" w:hAnsi="Times New Roman" w:cs="Times New Roman"/>
          <w:b/>
          <w:noProof/>
          <w:sz w:val="24"/>
          <w:szCs w:val="24"/>
        </w:rPr>
        <w:t xml:space="preserve"> </w:t>
      </w:r>
      <w:r w:rsidR="00FD3B86" w:rsidRPr="00FD3B86">
        <w:rPr>
          <w:rFonts w:ascii="Times New Roman" w:eastAsia="Calibri" w:hAnsi="Times New Roman" w:cs="Times New Roman"/>
          <w:noProof/>
          <w:sz w:val="24"/>
          <w:szCs w:val="24"/>
        </w:rPr>
        <w:t xml:space="preserve">Бенефициентът възстановява дължимите средства в сроковете и по реда на ЗУСЕСИФ и на Наредба № Н-3 от 22.05.2018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w:t>
      </w:r>
    </w:p>
    <w:p w14:paraId="765EA936" w14:textId="77777777" w:rsidR="00FD3B86" w:rsidRPr="00FD3B86" w:rsidRDefault="00FD3B86" w:rsidP="00FD3B86">
      <w:pPr>
        <w:spacing w:after="60" w:line="240" w:lineRule="auto"/>
        <w:jc w:val="both"/>
        <w:rPr>
          <w:rFonts w:ascii="Times New Roman" w:eastAsia="Calibri" w:hAnsi="Times New Roman" w:cs="Times New Roman"/>
          <w:noProof/>
          <w:sz w:val="24"/>
          <w:szCs w:val="24"/>
        </w:rPr>
      </w:pPr>
      <w:r w:rsidRPr="00FD3B86">
        <w:rPr>
          <w:rFonts w:ascii="Times New Roman" w:eastAsia="Calibri" w:hAnsi="Times New Roman" w:cs="Times New Roman"/>
          <w:b/>
          <w:noProof/>
          <w:sz w:val="24"/>
          <w:szCs w:val="24"/>
        </w:rPr>
        <w:t>Чл. 71. (1)</w:t>
      </w:r>
      <w:r w:rsidRPr="00FD3B86">
        <w:rPr>
          <w:rFonts w:ascii="Times New Roman" w:eastAsia="Calibri" w:hAnsi="Times New Roman" w:cs="Times New Roman"/>
          <w:noProof/>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Бенефициента. При констатирани от Европейската комисия или одитния орган слабости в системата за управление и контрол на програмата, Ръководител на Управляващия орган може да коригира разходите, подадени за сертификация към Европейската комисия, като използва единна ставка или екстраполирана финансова корекция. В този случай, разходите са за сметка на бюджета на първостепенния разпоредител с бюджет, в чиято структура е Управляващият орган. </w:t>
      </w:r>
    </w:p>
    <w:p w14:paraId="288E752E" w14:textId="77777777" w:rsidR="00FD3B86" w:rsidRPr="00FD3B86" w:rsidDel="005344E5" w:rsidRDefault="00FD3B86" w:rsidP="00FD3B86">
      <w:pPr>
        <w:spacing w:after="60" w:line="240" w:lineRule="auto"/>
        <w:jc w:val="both"/>
        <w:rPr>
          <w:del w:id="19" w:author="Ivanka Dushkova" w:date="2019-03-05T11:27:00Z"/>
          <w:rFonts w:ascii="Times New Roman" w:eastAsia="Calibri" w:hAnsi="Times New Roman" w:cs="Times New Roman"/>
          <w:noProof/>
          <w:sz w:val="24"/>
          <w:szCs w:val="24"/>
        </w:rPr>
      </w:pPr>
      <w:r w:rsidRPr="00FD3B86">
        <w:rPr>
          <w:rFonts w:ascii="Times New Roman" w:eastAsia="Calibri" w:hAnsi="Times New Roman" w:cs="Times New Roman"/>
          <w:b/>
          <w:noProof/>
          <w:sz w:val="24"/>
          <w:szCs w:val="24"/>
        </w:rPr>
        <w:t>(2)</w:t>
      </w:r>
      <w:r w:rsidRPr="00FD3B86">
        <w:rPr>
          <w:rFonts w:ascii="Times New Roman" w:eastAsia="Calibri" w:hAnsi="Times New Roman" w:cs="Times New Roman"/>
          <w:noProof/>
          <w:sz w:val="24"/>
          <w:szCs w:val="24"/>
        </w:rPr>
        <w:t xml:space="preserve"> Управляващият орган не отговаря за щети или понесени вреди от персонала или имуществото на Бенефициента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del w:id="20" w:author="Ivanka Dushkova" w:date="2019-03-05T11:27:00Z">
        <w:r w:rsidRPr="00FD3B86" w:rsidDel="005344E5">
          <w:rPr>
            <w:rFonts w:ascii="Times New Roman" w:eastAsia="Calibri" w:hAnsi="Times New Roman" w:cs="Times New Roman"/>
            <w:noProof/>
            <w:sz w:val="24"/>
            <w:szCs w:val="24"/>
          </w:rPr>
          <w:delText xml:space="preserve"> </w:delText>
        </w:r>
      </w:del>
    </w:p>
    <w:p w14:paraId="3043ABF8" w14:textId="56C980D8" w:rsidR="0018467D" w:rsidRPr="00BC67BA" w:rsidRDefault="0018467D" w:rsidP="00FD3B86">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 </w:t>
      </w:r>
    </w:p>
    <w:p w14:paraId="1AA7824E" w14:textId="77777777" w:rsidR="0018467D" w:rsidRPr="00BC67BA" w:rsidRDefault="0018467D" w:rsidP="0018467D">
      <w:pPr>
        <w:spacing w:after="60" w:line="240" w:lineRule="auto"/>
        <w:ind w:left="181"/>
        <w:jc w:val="center"/>
        <w:rPr>
          <w:rFonts w:ascii="Times New Roman" w:eastAsia="Calibri" w:hAnsi="Times New Roman" w:cs="Times New Roman"/>
          <w:b/>
          <w:noProof/>
          <w:sz w:val="24"/>
          <w:szCs w:val="24"/>
        </w:rPr>
      </w:pPr>
      <w:bookmarkStart w:id="21" w:name="p30573810"/>
      <w:bookmarkEnd w:id="21"/>
    </w:p>
    <w:p w14:paraId="273EA289" w14:textId="77777777" w:rsidR="0018467D" w:rsidRPr="00BC67BA" w:rsidRDefault="0018467D" w:rsidP="0018467D">
      <w:pPr>
        <w:spacing w:after="60" w:line="240" w:lineRule="auto"/>
        <w:ind w:left="181"/>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Глава шеста</w:t>
      </w:r>
    </w:p>
    <w:p w14:paraId="28EE1E17" w14:textId="77777777" w:rsidR="0018467D" w:rsidRPr="00BC67BA" w:rsidRDefault="0018467D" w:rsidP="0018467D">
      <w:pPr>
        <w:spacing w:after="60" w:line="240" w:lineRule="auto"/>
        <w:ind w:left="180"/>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ПРЕКРАТЯВАНЕ НА АДБФП</w:t>
      </w:r>
    </w:p>
    <w:p w14:paraId="5205144C" w14:textId="77777777" w:rsidR="0018467D" w:rsidRPr="00BC67BA" w:rsidRDefault="0018467D" w:rsidP="0018467D">
      <w:pPr>
        <w:spacing w:after="60" w:line="240" w:lineRule="auto"/>
        <w:ind w:left="180"/>
        <w:jc w:val="center"/>
        <w:rPr>
          <w:rFonts w:ascii="Times New Roman" w:eastAsia="Calibri" w:hAnsi="Times New Roman" w:cs="Times New Roman"/>
          <w:noProof/>
          <w:sz w:val="24"/>
          <w:szCs w:val="24"/>
        </w:rPr>
      </w:pPr>
    </w:p>
    <w:p w14:paraId="27E88D70" w14:textId="56031051" w:rsidR="0018467D" w:rsidRPr="00BC67BA" w:rsidRDefault="0018467D" w:rsidP="0018467D">
      <w:pPr>
        <w:tabs>
          <w:tab w:val="num" w:pos="0"/>
          <w:tab w:val="num" w:pos="108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7</w:t>
      </w:r>
      <w:r w:rsidR="005D7073">
        <w:rPr>
          <w:rFonts w:ascii="Times New Roman" w:eastAsia="Calibri" w:hAnsi="Times New Roman" w:cs="Times New Roman"/>
          <w:b/>
          <w:noProof/>
          <w:sz w:val="24"/>
          <w:szCs w:val="24"/>
        </w:rPr>
        <w:t>2</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Управляващият орган прекратява едностранно АДБФП, когато Бенефициентът не сключи договор с изпълнител до 12 месеца от изтичането на срока, предвиден за неговото сключване.</w:t>
      </w:r>
    </w:p>
    <w:p w14:paraId="1F86D5C2" w14:textId="379838A7"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7</w:t>
      </w:r>
      <w:r w:rsidR="005D7073">
        <w:rPr>
          <w:rFonts w:ascii="Times New Roman" w:eastAsia="Calibri" w:hAnsi="Times New Roman" w:cs="Times New Roman"/>
          <w:b/>
          <w:noProof/>
          <w:sz w:val="24"/>
          <w:szCs w:val="24"/>
        </w:rPr>
        <w:t>3</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Управляващият орган може да прекрати едностранно АДБФП</w:t>
      </w:r>
      <w:r w:rsidR="00E34370" w:rsidRPr="00BC67BA">
        <w:rPr>
          <w:rFonts w:ascii="Times New Roman" w:eastAsia="Calibri" w:hAnsi="Times New Roman" w:cs="Times New Roman"/>
          <w:noProof/>
          <w:sz w:val="24"/>
          <w:szCs w:val="24"/>
        </w:rPr>
        <w:t>,</w:t>
      </w:r>
      <w:r w:rsidRPr="00BC67BA">
        <w:rPr>
          <w:rFonts w:ascii="Times New Roman" w:eastAsia="Calibri" w:hAnsi="Times New Roman" w:cs="Times New Roman"/>
          <w:noProof/>
          <w:sz w:val="24"/>
          <w:szCs w:val="24"/>
        </w:rPr>
        <w:t xml:space="preserve"> за да предотврати или отстрани тежки последици за обществения интерес.</w:t>
      </w:r>
    </w:p>
    <w:p w14:paraId="12C345AD" w14:textId="65C22912" w:rsidR="0018467D" w:rsidRPr="00BC67BA" w:rsidRDefault="0018467D"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7</w:t>
      </w:r>
      <w:r w:rsidR="005D7073">
        <w:rPr>
          <w:rFonts w:ascii="Times New Roman" w:eastAsia="Calibri" w:hAnsi="Times New Roman" w:cs="Times New Roman"/>
          <w:b/>
          <w:noProof/>
          <w:sz w:val="24"/>
          <w:szCs w:val="24"/>
        </w:rPr>
        <w:t>4</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АДБФП може да бъде едностранно прекратен, когато АДБФП не е възможно да бъде приведен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оперативна програма „Околна среда 2014-2020 г., както и при несъгласие на </w:t>
      </w:r>
      <w:r w:rsidR="00A30D77" w:rsidRPr="00BC67BA">
        <w:rPr>
          <w:rFonts w:ascii="Times New Roman" w:eastAsia="Calibri" w:hAnsi="Times New Roman" w:cs="Times New Roman"/>
          <w:noProof/>
          <w:sz w:val="24"/>
          <w:szCs w:val="24"/>
        </w:rPr>
        <w:t>б</w:t>
      </w:r>
      <w:r w:rsidR="00167A98" w:rsidRPr="00BC67BA">
        <w:rPr>
          <w:rFonts w:ascii="Times New Roman" w:eastAsia="Calibri" w:hAnsi="Times New Roman" w:cs="Times New Roman"/>
          <w:noProof/>
          <w:sz w:val="24"/>
          <w:szCs w:val="24"/>
        </w:rPr>
        <w:t>енефициента</w:t>
      </w:r>
      <w:r w:rsidRPr="00BC67BA">
        <w:rPr>
          <w:rFonts w:ascii="Times New Roman" w:eastAsia="Calibri" w:hAnsi="Times New Roman" w:cs="Times New Roman"/>
          <w:noProof/>
          <w:sz w:val="24"/>
          <w:szCs w:val="24"/>
        </w:rPr>
        <w:t xml:space="preserve"> с </w:t>
      </w:r>
      <w:r w:rsidR="00E34370" w:rsidRPr="00BC67BA">
        <w:rPr>
          <w:rFonts w:ascii="Times New Roman" w:eastAsia="Calibri" w:hAnsi="Times New Roman" w:cs="Times New Roman"/>
          <w:noProof/>
          <w:sz w:val="24"/>
          <w:szCs w:val="24"/>
        </w:rPr>
        <w:t>програмите</w:t>
      </w:r>
      <w:r w:rsidRPr="00BC67BA">
        <w:rPr>
          <w:rFonts w:ascii="Times New Roman" w:eastAsia="Calibri" w:hAnsi="Times New Roman" w:cs="Times New Roman"/>
          <w:noProof/>
          <w:sz w:val="24"/>
          <w:szCs w:val="24"/>
        </w:rPr>
        <w:t xml:space="preserve">. </w:t>
      </w:r>
    </w:p>
    <w:p w14:paraId="6854BB49" w14:textId="528B8D1F" w:rsidR="003B3D7A" w:rsidRPr="00BC67BA" w:rsidRDefault="003B3D7A" w:rsidP="0018467D">
      <w:p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Чл. 7</w:t>
      </w:r>
      <w:r w:rsidR="005D7073">
        <w:rPr>
          <w:rFonts w:ascii="Times New Roman" w:eastAsia="Calibri" w:hAnsi="Times New Roman" w:cs="Times New Roman"/>
          <w:b/>
          <w:noProof/>
          <w:sz w:val="24"/>
          <w:szCs w:val="24"/>
        </w:rPr>
        <w:t>5</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Управляващият орган уведомява МИГ, страна по АДБФП, при настъпване на някое от обстоятелствата по чл.</w:t>
      </w:r>
      <w:r w:rsidR="005D7073">
        <w:rPr>
          <w:rFonts w:ascii="Times New Roman" w:eastAsia="Calibri" w:hAnsi="Times New Roman" w:cs="Times New Roman"/>
          <w:noProof/>
          <w:sz w:val="24"/>
          <w:szCs w:val="24"/>
        </w:rPr>
        <w:t>72</w:t>
      </w:r>
      <w:r w:rsidR="005D7073"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 xml:space="preserve">– </w:t>
      </w:r>
      <w:r w:rsidR="005D7073">
        <w:rPr>
          <w:rFonts w:ascii="Times New Roman" w:eastAsia="Calibri" w:hAnsi="Times New Roman" w:cs="Times New Roman"/>
          <w:noProof/>
          <w:sz w:val="24"/>
          <w:szCs w:val="24"/>
        </w:rPr>
        <w:t>74</w:t>
      </w:r>
      <w:r w:rsidRPr="00BC67BA">
        <w:rPr>
          <w:rFonts w:ascii="Times New Roman" w:eastAsia="Calibri" w:hAnsi="Times New Roman" w:cs="Times New Roman"/>
          <w:noProof/>
          <w:sz w:val="24"/>
          <w:szCs w:val="24"/>
        </w:rPr>
        <w:t>.</w:t>
      </w:r>
    </w:p>
    <w:p w14:paraId="15A1DDA0" w14:textId="4EB1C7E9"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w:t>
      </w:r>
      <w:r w:rsidR="005D7073">
        <w:rPr>
          <w:rFonts w:ascii="Times New Roman" w:eastAsia="Calibri" w:hAnsi="Times New Roman" w:cs="Times New Roman"/>
          <w:b/>
          <w:noProof/>
          <w:sz w:val="24"/>
          <w:szCs w:val="24"/>
        </w:rPr>
        <w:t>76</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w:t>
      </w:r>
      <w:r w:rsidR="00A30D77" w:rsidRPr="00BC67BA">
        <w:rPr>
          <w:rFonts w:ascii="Times New Roman" w:eastAsia="Calibri" w:hAnsi="Times New Roman" w:cs="Times New Roman"/>
          <w:b/>
          <w:noProof/>
          <w:sz w:val="24"/>
          <w:szCs w:val="24"/>
        </w:rPr>
        <w:t>(1)</w:t>
      </w:r>
      <w:r w:rsidR="00A30D77" w:rsidRPr="00BC67BA">
        <w:rPr>
          <w:rFonts w:ascii="Times New Roman" w:eastAsia="Calibri" w:hAnsi="Times New Roman" w:cs="Times New Roman"/>
          <w:noProof/>
          <w:sz w:val="24"/>
          <w:szCs w:val="24"/>
        </w:rPr>
        <w:t xml:space="preserve"> </w:t>
      </w:r>
      <w:r w:rsidR="00E34370" w:rsidRPr="00BC67BA">
        <w:rPr>
          <w:rFonts w:ascii="Times New Roman" w:eastAsia="Calibri" w:hAnsi="Times New Roman" w:cs="Times New Roman"/>
          <w:noProof/>
          <w:sz w:val="24"/>
          <w:szCs w:val="24"/>
        </w:rPr>
        <w:t xml:space="preserve">При прекратяване на АДБФП, Управляващият орган има право да иска от </w:t>
      </w:r>
      <w:r w:rsidR="00A30D77" w:rsidRPr="00BC67BA">
        <w:rPr>
          <w:rFonts w:ascii="Times New Roman" w:eastAsia="Calibri" w:hAnsi="Times New Roman" w:cs="Times New Roman"/>
          <w:noProof/>
          <w:sz w:val="24"/>
          <w:szCs w:val="24"/>
        </w:rPr>
        <w:t>б</w:t>
      </w:r>
      <w:r w:rsidR="00E34370" w:rsidRPr="00BC67BA">
        <w:rPr>
          <w:rFonts w:ascii="Times New Roman" w:eastAsia="Calibri" w:hAnsi="Times New Roman" w:cs="Times New Roman"/>
          <w:noProof/>
          <w:sz w:val="24"/>
          <w:szCs w:val="24"/>
        </w:rPr>
        <w:t>енефициента да възстанови всички изплатени средства по АДБФП</w:t>
      </w:r>
      <w:r w:rsidR="00E34370" w:rsidRPr="00BC67BA" w:rsidDel="000C6A29">
        <w:rPr>
          <w:rFonts w:ascii="Times New Roman" w:eastAsia="Calibri" w:hAnsi="Times New Roman" w:cs="Times New Roman"/>
          <w:noProof/>
          <w:sz w:val="24"/>
          <w:szCs w:val="24"/>
        </w:rPr>
        <w:t xml:space="preserve"> </w:t>
      </w:r>
      <w:r w:rsidR="00E34370" w:rsidRPr="00BC67BA">
        <w:rPr>
          <w:rFonts w:ascii="Times New Roman" w:eastAsia="Calibri" w:hAnsi="Times New Roman" w:cs="Times New Roman"/>
          <w:noProof/>
          <w:sz w:val="24"/>
          <w:szCs w:val="24"/>
        </w:rPr>
        <w:t>в указан от Управляващия орган срок, ведно с дължимата лихва, която се начислява от момента, в който задължението стане изискуемо.</w:t>
      </w:r>
      <w:r w:rsidRPr="00BC67BA">
        <w:rPr>
          <w:rFonts w:ascii="Times New Roman" w:eastAsia="Calibri" w:hAnsi="Times New Roman" w:cs="Times New Roman"/>
          <w:noProof/>
          <w:sz w:val="24"/>
          <w:szCs w:val="24"/>
        </w:rPr>
        <w:t xml:space="preserve"> </w:t>
      </w:r>
    </w:p>
    <w:p w14:paraId="7DC0117F" w14:textId="77777777" w:rsidR="00A30D77" w:rsidRPr="00BC67BA" w:rsidRDefault="00A30D77" w:rsidP="00A30D77">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sz w:val="24"/>
          <w:szCs w:val="24"/>
        </w:rPr>
        <w:t>(2)</w:t>
      </w:r>
      <w:r w:rsidRPr="00BC67BA">
        <w:rPr>
          <w:rFonts w:ascii="Times New Roman" w:eastAsia="Calibri" w:hAnsi="Times New Roman" w:cs="Times New Roman"/>
          <w:sz w:val="24"/>
          <w:szCs w:val="24"/>
        </w:rPr>
        <w:t xml:space="preserve"> Прекратяването на АДБФП се извършва по реда и при наличие на основанията, съдържащи се в действащата нормативна уредба.</w:t>
      </w:r>
    </w:p>
    <w:p w14:paraId="4C6C3530" w14:textId="77777777" w:rsidR="00A30D77" w:rsidRPr="00BC67BA" w:rsidRDefault="00A30D77" w:rsidP="0018467D">
      <w:pPr>
        <w:tabs>
          <w:tab w:val="num" w:pos="0"/>
        </w:tabs>
        <w:spacing w:after="60" w:line="240" w:lineRule="auto"/>
        <w:jc w:val="both"/>
        <w:rPr>
          <w:rFonts w:ascii="Times New Roman" w:eastAsia="Calibri" w:hAnsi="Times New Roman" w:cs="Times New Roman"/>
          <w:noProof/>
          <w:sz w:val="24"/>
          <w:szCs w:val="24"/>
        </w:rPr>
      </w:pPr>
    </w:p>
    <w:p w14:paraId="6E415C9C" w14:textId="77777777" w:rsidR="0018467D" w:rsidRPr="00BC67BA" w:rsidRDefault="0018467D" w:rsidP="0018467D">
      <w:pPr>
        <w:spacing w:after="60" w:line="240" w:lineRule="auto"/>
        <w:ind w:left="181"/>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Глава седма</w:t>
      </w:r>
    </w:p>
    <w:p w14:paraId="5C8AB545"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ПОДСЪДНОСТ ПРИ СПОРОВЕ</w:t>
      </w:r>
    </w:p>
    <w:p w14:paraId="505907C9" w14:textId="77777777" w:rsidR="0018467D" w:rsidRPr="00BC67BA" w:rsidRDefault="0018467D" w:rsidP="0018467D">
      <w:pPr>
        <w:spacing w:after="60" w:line="240" w:lineRule="auto"/>
        <w:jc w:val="center"/>
        <w:rPr>
          <w:rFonts w:ascii="Times New Roman" w:eastAsia="Calibri" w:hAnsi="Times New Roman" w:cs="Times New Roman"/>
          <w:b/>
          <w:noProof/>
          <w:sz w:val="24"/>
          <w:szCs w:val="24"/>
        </w:rPr>
      </w:pPr>
    </w:p>
    <w:p w14:paraId="028C7D32" w14:textId="64CE3EE4"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w:t>
      </w:r>
      <w:r w:rsidR="005D7073">
        <w:rPr>
          <w:rFonts w:ascii="Times New Roman" w:eastAsia="Calibri" w:hAnsi="Times New Roman" w:cs="Times New Roman"/>
          <w:b/>
          <w:noProof/>
          <w:sz w:val="24"/>
          <w:szCs w:val="24"/>
        </w:rPr>
        <w:t>77</w:t>
      </w:r>
      <w:r w:rsidRPr="00BC67BA">
        <w:rPr>
          <w:rFonts w:ascii="Times New Roman" w:eastAsia="Calibri" w:hAnsi="Times New Roman" w:cs="Times New Roman"/>
          <w:b/>
          <w:noProof/>
          <w:sz w:val="24"/>
          <w:szCs w:val="24"/>
        </w:rPr>
        <w:t>. (1)</w:t>
      </w:r>
      <w:r w:rsidRPr="00BC67BA">
        <w:rPr>
          <w:rFonts w:ascii="Times New Roman" w:eastAsia="Calibri" w:hAnsi="Times New Roman" w:cs="Times New Roman"/>
          <w:noProof/>
          <w:sz w:val="24"/>
          <w:szCs w:val="24"/>
        </w:rPr>
        <w:t xml:space="preserve"> АДБФП се оспорва по реда за оспорване на индивидуални административни актове, уреден в Административнопроцесуалния кодекс. </w:t>
      </w:r>
    </w:p>
    <w:p w14:paraId="62AB8C1A"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Всички актове, издавани от Управляващия орган във връзка с АДБФП, са административни актове и се оспорват пред компетентния административен съд по реда на Административнопроцесуалния кодекс.</w:t>
      </w:r>
    </w:p>
    <w:p w14:paraId="6A2AB057" w14:textId="77777777" w:rsidR="00E34370" w:rsidRPr="00BC67BA" w:rsidRDefault="00E34370" w:rsidP="00E34370">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02BBE3DC" w14:textId="77777777" w:rsidR="0018467D" w:rsidRPr="00BC67BA" w:rsidRDefault="0018467D" w:rsidP="0018467D">
      <w:pPr>
        <w:spacing w:after="60" w:line="240" w:lineRule="auto"/>
        <w:ind w:left="181"/>
        <w:jc w:val="center"/>
        <w:rPr>
          <w:rFonts w:ascii="Times New Roman" w:eastAsia="Calibri" w:hAnsi="Times New Roman" w:cs="Times New Roman"/>
          <w:b/>
          <w:noProof/>
          <w:sz w:val="24"/>
          <w:szCs w:val="24"/>
        </w:rPr>
      </w:pPr>
    </w:p>
    <w:p w14:paraId="7D2111C3" w14:textId="77777777" w:rsidR="0018467D" w:rsidRPr="00BC67BA" w:rsidRDefault="0018467D" w:rsidP="0018467D">
      <w:pPr>
        <w:spacing w:after="60" w:line="240" w:lineRule="auto"/>
        <w:ind w:left="181"/>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Глава осма</w:t>
      </w:r>
    </w:p>
    <w:p w14:paraId="78B35170" w14:textId="77777777" w:rsidR="0018467D" w:rsidRPr="00BC67BA" w:rsidRDefault="0018467D" w:rsidP="0018467D">
      <w:pPr>
        <w:spacing w:after="60" w:line="240" w:lineRule="auto"/>
        <w:ind w:left="181"/>
        <w:jc w:val="center"/>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ЗАКЛЮЧИТЕЛНИ РАЗПОРЕДБИ</w:t>
      </w:r>
    </w:p>
    <w:p w14:paraId="12482050" w14:textId="77777777" w:rsidR="0018467D" w:rsidRPr="00BC67BA" w:rsidRDefault="0018467D" w:rsidP="0018467D">
      <w:pPr>
        <w:spacing w:after="60" w:line="240" w:lineRule="auto"/>
        <w:ind w:left="181"/>
        <w:jc w:val="center"/>
        <w:rPr>
          <w:rFonts w:ascii="Times New Roman" w:eastAsia="Calibri" w:hAnsi="Times New Roman" w:cs="Times New Roman"/>
          <w:b/>
          <w:noProof/>
          <w:sz w:val="24"/>
          <w:szCs w:val="24"/>
        </w:rPr>
      </w:pPr>
    </w:p>
    <w:p w14:paraId="740C62D1" w14:textId="230BA256" w:rsidR="0018467D" w:rsidRPr="00BC67BA" w:rsidRDefault="0018467D" w:rsidP="0018467D">
      <w:pPr>
        <w:tabs>
          <w:tab w:val="num" w:pos="0"/>
        </w:tabs>
        <w:spacing w:after="60" w:line="240" w:lineRule="auto"/>
        <w:jc w:val="both"/>
        <w:rPr>
          <w:rFonts w:ascii="Times New Roman" w:eastAsia="Calibri" w:hAnsi="Times New Roman" w:cs="Times New Roman"/>
          <w:b/>
          <w:noProof/>
          <w:sz w:val="24"/>
          <w:szCs w:val="24"/>
        </w:rPr>
      </w:pPr>
      <w:r w:rsidRPr="00BC67BA">
        <w:rPr>
          <w:rFonts w:ascii="Times New Roman" w:eastAsia="Calibri" w:hAnsi="Times New Roman" w:cs="Times New Roman"/>
          <w:b/>
          <w:noProof/>
          <w:sz w:val="24"/>
          <w:szCs w:val="24"/>
        </w:rPr>
        <w:t xml:space="preserve">Чл. </w:t>
      </w:r>
      <w:r w:rsidR="005D7073">
        <w:rPr>
          <w:rFonts w:ascii="Times New Roman" w:eastAsia="Calibri" w:hAnsi="Times New Roman" w:cs="Times New Roman"/>
          <w:b/>
          <w:noProof/>
          <w:sz w:val="24"/>
          <w:szCs w:val="24"/>
        </w:rPr>
        <w:t>78</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До осигуряването на пълната функционалност на ИСУН 2020 документите, изготвяни по АДБФП, се предоставят на страните на хартиен носител.</w:t>
      </w:r>
      <w:r w:rsidRPr="00BC67BA">
        <w:rPr>
          <w:rFonts w:ascii="Times New Roman" w:eastAsia="Calibri" w:hAnsi="Times New Roman" w:cs="Times New Roman"/>
          <w:b/>
          <w:noProof/>
          <w:sz w:val="24"/>
          <w:szCs w:val="24"/>
        </w:rPr>
        <w:t xml:space="preserve"> </w:t>
      </w:r>
    </w:p>
    <w:p w14:paraId="1A37F040" w14:textId="3B3FD450"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 xml:space="preserve">Чл. </w:t>
      </w:r>
      <w:r w:rsidR="005D7073">
        <w:rPr>
          <w:rFonts w:ascii="Times New Roman" w:eastAsia="Calibri" w:hAnsi="Times New Roman" w:cs="Times New Roman"/>
          <w:b/>
          <w:noProof/>
          <w:sz w:val="24"/>
          <w:szCs w:val="24"/>
        </w:rPr>
        <w:t>79</w:t>
      </w:r>
      <w:r w:rsidRPr="00BC67BA">
        <w:rPr>
          <w:rFonts w:ascii="Times New Roman" w:eastAsia="Calibri" w:hAnsi="Times New Roman" w:cs="Times New Roman"/>
          <w:b/>
          <w:noProof/>
          <w:sz w:val="24"/>
          <w:szCs w:val="24"/>
        </w:rPr>
        <w:t>. (1)</w:t>
      </w:r>
      <w:r w:rsidRPr="00BC67BA">
        <w:rPr>
          <w:rFonts w:ascii="Times New Roman" w:eastAsia="Calibri" w:hAnsi="Times New Roman" w:cs="Times New Roman"/>
          <w:noProof/>
          <w:sz w:val="24"/>
          <w:szCs w:val="24"/>
        </w:rPr>
        <w:t xml:space="preserve"> Кореспонденцията между страните се изпраща на адресите, посочени в АДБФП</w:t>
      </w:r>
      <w:r w:rsidR="00FC467C" w:rsidRPr="00BC67BA">
        <w:rPr>
          <w:rFonts w:ascii="Times New Roman" w:eastAsia="Calibri" w:hAnsi="Times New Roman" w:cs="Times New Roman"/>
          <w:noProof/>
          <w:sz w:val="24"/>
          <w:szCs w:val="24"/>
        </w:rPr>
        <w:t>.</w:t>
      </w:r>
      <w:r w:rsidR="00124A7E" w:rsidRPr="00BC67BA">
        <w:rPr>
          <w:rFonts w:ascii="Times New Roman" w:eastAsia="Calibri" w:hAnsi="Times New Roman" w:cs="Times New Roman"/>
          <w:noProof/>
          <w:sz w:val="24"/>
          <w:szCs w:val="24"/>
        </w:rPr>
        <w:t xml:space="preserve"> </w:t>
      </w:r>
    </w:p>
    <w:p w14:paraId="6F0898B2" w14:textId="77777777" w:rsidR="0018467D" w:rsidRPr="00BC67BA" w:rsidRDefault="0018467D" w:rsidP="0018467D">
      <w:pPr>
        <w:tabs>
          <w:tab w:val="num" w:pos="0"/>
        </w:tabs>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b/>
          <w:noProof/>
          <w:sz w:val="24"/>
          <w:szCs w:val="24"/>
        </w:rPr>
        <w:t>(2)</w:t>
      </w:r>
      <w:r w:rsidRPr="00BC67BA">
        <w:rPr>
          <w:rFonts w:ascii="Times New Roman" w:eastAsia="Calibri" w:hAnsi="Times New Roman" w:cs="Times New Roman"/>
          <w:noProof/>
          <w:sz w:val="24"/>
          <w:szCs w:val="24"/>
        </w:rPr>
        <w:t xml:space="preserve"> За дата на съобщението/известието се смята:</w:t>
      </w:r>
    </w:p>
    <w:p w14:paraId="37D6CF83" w14:textId="77777777" w:rsidR="0018467D" w:rsidRPr="00BC67BA" w:rsidRDefault="0018467D" w:rsidP="0018467D">
      <w:pPr>
        <w:numPr>
          <w:ilvl w:val="1"/>
          <w:numId w:val="19"/>
        </w:numPr>
        <w:tabs>
          <w:tab w:val="clear" w:pos="1440"/>
          <w:tab w:val="num" w:pos="0"/>
          <w:tab w:val="num" w:pos="567"/>
          <w:tab w:val="left" w:pos="1080"/>
          <w:tab w:val="num" w:pos="1788"/>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датата на предаването – при ръчно предаване на съобщението/известието;</w:t>
      </w:r>
    </w:p>
    <w:p w14:paraId="46E3AF54" w14:textId="77777777" w:rsidR="0018467D" w:rsidRPr="00BC67BA" w:rsidRDefault="0018467D" w:rsidP="0018467D">
      <w:pPr>
        <w:numPr>
          <w:ilvl w:val="1"/>
          <w:numId w:val="19"/>
        </w:numPr>
        <w:tabs>
          <w:tab w:val="clear" w:pos="1440"/>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датата на пощенското клеймо на обратната разписка – при изпращане по пощата;</w:t>
      </w:r>
    </w:p>
    <w:p w14:paraId="27CA0215" w14:textId="77777777" w:rsidR="0018467D" w:rsidRPr="007B07E2" w:rsidRDefault="0018467D" w:rsidP="0018467D">
      <w:pPr>
        <w:numPr>
          <w:ilvl w:val="1"/>
          <w:numId w:val="19"/>
        </w:numPr>
        <w:tabs>
          <w:tab w:val="clear" w:pos="1440"/>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lastRenderedPageBreak/>
        <w:t>датата на приемането – при изпращане по факс или телекс;</w:t>
      </w:r>
    </w:p>
    <w:p w14:paraId="0BBEADEF" w14:textId="77777777" w:rsidR="0018467D" w:rsidRPr="007B07E2" w:rsidRDefault="0018467D" w:rsidP="0018467D">
      <w:pPr>
        <w:numPr>
          <w:ilvl w:val="1"/>
          <w:numId w:val="19"/>
        </w:numPr>
        <w:tabs>
          <w:tab w:val="clear" w:pos="1440"/>
        </w:tabs>
        <w:spacing w:after="60" w:line="240" w:lineRule="auto"/>
        <w:ind w:left="567" w:hanging="567"/>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датата на полученото електронно писмо – при изпращане по електронна поща с електронен подпис;</w:t>
      </w:r>
    </w:p>
    <w:p w14:paraId="2D23562F" w14:textId="3C1A3E5A" w:rsidR="0018467D" w:rsidRPr="007B07E2" w:rsidRDefault="00545EC4" w:rsidP="0018467D">
      <w:pPr>
        <w:numPr>
          <w:ilvl w:val="1"/>
          <w:numId w:val="19"/>
        </w:numPr>
        <w:tabs>
          <w:tab w:val="clear" w:pos="1440"/>
        </w:tabs>
        <w:spacing w:after="60" w:line="240" w:lineRule="auto"/>
        <w:ind w:left="567" w:hanging="567"/>
        <w:jc w:val="both"/>
        <w:rPr>
          <w:rFonts w:ascii="Times New Roman" w:eastAsia="Calibri" w:hAnsi="Times New Roman" w:cs="Times New Roman"/>
          <w:noProof/>
          <w:sz w:val="24"/>
          <w:szCs w:val="24"/>
        </w:rPr>
      </w:pPr>
      <w:ins w:id="22" w:author="Lidiya Kaneva" w:date="2019-03-15T15:54:00Z">
        <w:r>
          <w:rPr>
            <w:rFonts w:ascii="Times New Roman" w:eastAsia="Calibri" w:hAnsi="Times New Roman" w:cs="Times New Roman"/>
            <w:noProof/>
            <w:sz w:val="24"/>
            <w:szCs w:val="24"/>
          </w:rPr>
          <w:t xml:space="preserve">изпращане </w:t>
        </w:r>
      </w:ins>
      <w:ins w:id="23" w:author="Lidiya Kaneva" w:date="2019-03-15T15:55:00Z">
        <w:r w:rsidR="00057276">
          <w:rPr>
            <w:rFonts w:ascii="Times New Roman" w:eastAsia="Calibri" w:hAnsi="Times New Roman" w:cs="Times New Roman"/>
            <w:noProof/>
            <w:sz w:val="24"/>
            <w:szCs w:val="24"/>
          </w:rPr>
          <w:t xml:space="preserve">на документа чрез </w:t>
        </w:r>
      </w:ins>
      <w:del w:id="24" w:author="Lidiya Kaneva" w:date="2019-03-15T15:55:00Z">
        <w:r w:rsidR="0018467D" w:rsidRPr="00BC67BA" w:rsidDel="00057276">
          <w:rPr>
            <w:rFonts w:ascii="Times New Roman" w:eastAsia="Calibri" w:hAnsi="Times New Roman" w:cs="Times New Roman"/>
            <w:noProof/>
            <w:sz w:val="24"/>
            <w:szCs w:val="24"/>
          </w:rPr>
          <w:delText xml:space="preserve">датата на качване на документа в </w:delText>
        </w:r>
      </w:del>
      <w:commentRangeStart w:id="25"/>
      <w:r w:rsidR="0018467D" w:rsidRPr="00BC67BA">
        <w:rPr>
          <w:rFonts w:ascii="Times New Roman" w:eastAsia="Calibri" w:hAnsi="Times New Roman" w:cs="Times New Roman"/>
          <w:noProof/>
          <w:sz w:val="24"/>
          <w:szCs w:val="24"/>
        </w:rPr>
        <w:t>ИСУН</w:t>
      </w:r>
      <w:commentRangeEnd w:id="25"/>
      <w:r w:rsidR="00057276">
        <w:rPr>
          <w:rStyle w:val="ae"/>
        </w:rPr>
        <w:commentReference w:id="25"/>
      </w:r>
      <w:r w:rsidR="0018467D" w:rsidRPr="00BC67BA">
        <w:rPr>
          <w:rFonts w:ascii="Times New Roman" w:eastAsia="Calibri" w:hAnsi="Times New Roman" w:cs="Times New Roman"/>
          <w:noProof/>
          <w:sz w:val="24"/>
          <w:szCs w:val="24"/>
        </w:rPr>
        <w:t xml:space="preserve"> 2020</w:t>
      </w:r>
      <w:r w:rsidR="00FC467C" w:rsidRPr="00BC67BA">
        <w:rPr>
          <w:rFonts w:ascii="Times New Roman" w:eastAsia="Calibri" w:hAnsi="Times New Roman" w:cs="Times New Roman"/>
          <w:noProof/>
          <w:sz w:val="24"/>
          <w:szCs w:val="24"/>
        </w:rPr>
        <w:t>, освен когато в АДБФП и в настоящите условия за изпълнение не е предвидено уведомяването да се извърши с писмо, по факс или по електронна поща</w:t>
      </w:r>
      <w:r w:rsidR="0018467D" w:rsidRPr="00BC67BA">
        <w:rPr>
          <w:rFonts w:ascii="Times New Roman" w:eastAsia="Calibri" w:hAnsi="Times New Roman" w:cs="Times New Roman"/>
          <w:noProof/>
          <w:sz w:val="24"/>
          <w:szCs w:val="24"/>
        </w:rPr>
        <w:t>.</w:t>
      </w:r>
    </w:p>
    <w:p w14:paraId="3FAE10EE" w14:textId="77777777" w:rsidR="0018467D" w:rsidRPr="005344E5" w:rsidRDefault="0018467D" w:rsidP="0018467D">
      <w:pPr>
        <w:tabs>
          <w:tab w:val="num" w:pos="0"/>
        </w:tabs>
        <w:spacing w:after="60" w:line="240" w:lineRule="auto"/>
        <w:jc w:val="both"/>
        <w:rPr>
          <w:rFonts w:ascii="Times New Roman" w:eastAsia="Calibri" w:hAnsi="Times New Roman" w:cs="Times New Roman"/>
          <w:noProof/>
          <w:sz w:val="24"/>
          <w:szCs w:val="24"/>
          <w:lang w:val="ru-RU"/>
        </w:rPr>
      </w:pPr>
      <w:r w:rsidRPr="00BC67BA">
        <w:rPr>
          <w:rFonts w:ascii="Times New Roman" w:eastAsia="Calibri" w:hAnsi="Times New Roman" w:cs="Times New Roman"/>
          <w:b/>
          <w:noProof/>
          <w:sz w:val="24"/>
          <w:szCs w:val="24"/>
        </w:rPr>
        <w:t>(3)</w:t>
      </w:r>
      <w:r w:rsidRPr="00BC67BA">
        <w:rPr>
          <w:rFonts w:ascii="Times New Roman" w:eastAsia="Calibri" w:hAnsi="Times New Roman" w:cs="Times New Roman"/>
          <w:noProof/>
          <w:sz w:val="24"/>
          <w:szCs w:val="24"/>
        </w:rPr>
        <w:t xml:space="preserve"> В случай на промяна на адреса на някоя от страните</w:t>
      </w:r>
      <w:r w:rsidR="004726CD" w:rsidRPr="00BC67BA">
        <w:rPr>
          <w:rFonts w:ascii="Times New Roman" w:eastAsia="Calibri" w:hAnsi="Times New Roman" w:cs="Times New Roman"/>
          <w:noProof/>
          <w:sz w:val="24"/>
          <w:szCs w:val="24"/>
        </w:rPr>
        <w:t>,</w:t>
      </w:r>
      <w:r w:rsidRPr="00BC67BA">
        <w:rPr>
          <w:rFonts w:ascii="Times New Roman" w:eastAsia="Calibri" w:hAnsi="Times New Roman" w:cs="Times New Roman"/>
          <w:noProof/>
          <w:sz w:val="24"/>
          <w:szCs w:val="24"/>
        </w:rPr>
        <w:t xml:space="preserve"> съответната страна е длъжна да уведоми </w:t>
      </w:r>
      <w:r w:rsidR="00B6567E" w:rsidRPr="00BC67BA">
        <w:rPr>
          <w:rFonts w:ascii="Times New Roman" w:eastAsia="Calibri" w:hAnsi="Times New Roman" w:cs="Times New Roman"/>
          <w:noProof/>
          <w:sz w:val="24"/>
          <w:szCs w:val="24"/>
        </w:rPr>
        <w:t xml:space="preserve">останалите страни </w:t>
      </w:r>
      <w:r w:rsidRPr="00BC67BA">
        <w:rPr>
          <w:rFonts w:ascii="Times New Roman" w:eastAsia="Calibri" w:hAnsi="Times New Roman" w:cs="Times New Roman"/>
          <w:noProof/>
          <w:sz w:val="24"/>
          <w:szCs w:val="24"/>
        </w:rPr>
        <w:t xml:space="preserve">в 10-дневен срок от промяната. </w:t>
      </w:r>
    </w:p>
    <w:p w14:paraId="13CC5BB9" w14:textId="77777777" w:rsidR="0018467D" w:rsidRPr="005344E5" w:rsidRDefault="0018467D" w:rsidP="0018467D">
      <w:pPr>
        <w:tabs>
          <w:tab w:val="num" w:pos="0"/>
        </w:tabs>
        <w:spacing w:after="60" w:line="240" w:lineRule="auto"/>
        <w:jc w:val="both"/>
        <w:rPr>
          <w:rFonts w:ascii="Times New Roman" w:eastAsia="Calibri" w:hAnsi="Times New Roman" w:cs="Times New Roman"/>
          <w:noProof/>
          <w:sz w:val="24"/>
          <w:szCs w:val="24"/>
          <w:lang w:val="ru-RU"/>
        </w:rPr>
      </w:pPr>
      <w:r w:rsidRPr="00BC67BA">
        <w:rPr>
          <w:rFonts w:ascii="Times New Roman" w:eastAsia="Calibri" w:hAnsi="Times New Roman" w:cs="Times New Roman"/>
          <w:b/>
          <w:noProof/>
          <w:sz w:val="24"/>
          <w:szCs w:val="24"/>
        </w:rPr>
        <w:t>(4)</w:t>
      </w:r>
      <w:r w:rsidRPr="00BC67BA">
        <w:rPr>
          <w:rFonts w:ascii="Times New Roman" w:eastAsia="Calibri" w:hAnsi="Times New Roman" w:cs="Times New Roman"/>
          <w:noProof/>
          <w:sz w:val="24"/>
          <w:szCs w:val="24"/>
        </w:rPr>
        <w:t xml:space="preserve"> До получаване на уведомлението по ал. 3, цялата кореспонденция, изпратена на посочения в АДБФП адрес, се счита за надлежно връчена на съответния адресат. </w:t>
      </w:r>
    </w:p>
    <w:p w14:paraId="21E772D8" w14:textId="7F780F9B" w:rsidR="0018467D" w:rsidRPr="005344E5" w:rsidRDefault="0018467D" w:rsidP="0018467D">
      <w:pPr>
        <w:tabs>
          <w:tab w:val="num" w:pos="0"/>
        </w:tabs>
        <w:spacing w:after="60" w:line="240" w:lineRule="auto"/>
        <w:jc w:val="both"/>
        <w:rPr>
          <w:rFonts w:ascii="Times New Roman" w:eastAsia="Calibri" w:hAnsi="Times New Roman" w:cs="Times New Roman"/>
          <w:noProof/>
          <w:sz w:val="24"/>
          <w:szCs w:val="24"/>
          <w:lang w:val="ru-RU"/>
        </w:rPr>
      </w:pPr>
      <w:r w:rsidRPr="00BC67BA">
        <w:rPr>
          <w:rFonts w:ascii="Times New Roman" w:eastAsia="Calibri" w:hAnsi="Times New Roman" w:cs="Times New Roman"/>
          <w:b/>
          <w:noProof/>
          <w:sz w:val="24"/>
          <w:szCs w:val="24"/>
        </w:rPr>
        <w:t xml:space="preserve">Чл. </w:t>
      </w:r>
      <w:r w:rsidR="005D7073">
        <w:rPr>
          <w:rFonts w:ascii="Times New Roman" w:eastAsia="Calibri" w:hAnsi="Times New Roman" w:cs="Times New Roman"/>
          <w:b/>
          <w:noProof/>
          <w:sz w:val="24"/>
          <w:szCs w:val="24"/>
        </w:rPr>
        <w:t>80</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Кореспонденцията съдържа обозначение на номера на проекта, номера на АДБФП</w:t>
      </w:r>
      <w:r w:rsidRPr="00BC67BA" w:rsidDel="000C6A29">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и пълното наименование на проекта.</w:t>
      </w:r>
    </w:p>
    <w:p w14:paraId="472D8982" w14:textId="42F6F86C" w:rsidR="0018467D" w:rsidRPr="005344E5" w:rsidRDefault="0018467D" w:rsidP="0018467D">
      <w:pPr>
        <w:tabs>
          <w:tab w:val="num" w:pos="0"/>
        </w:tabs>
        <w:spacing w:after="60" w:line="240" w:lineRule="auto"/>
        <w:jc w:val="both"/>
        <w:rPr>
          <w:rFonts w:ascii="Times New Roman" w:eastAsia="Calibri" w:hAnsi="Times New Roman" w:cs="Times New Roman"/>
          <w:noProof/>
          <w:sz w:val="24"/>
          <w:szCs w:val="24"/>
          <w:lang w:val="ru-RU"/>
        </w:rPr>
      </w:pPr>
      <w:r w:rsidRPr="00BC67BA">
        <w:rPr>
          <w:rFonts w:ascii="Times New Roman" w:eastAsia="Calibri" w:hAnsi="Times New Roman" w:cs="Times New Roman"/>
          <w:b/>
          <w:noProof/>
          <w:sz w:val="24"/>
          <w:szCs w:val="24"/>
        </w:rPr>
        <w:t xml:space="preserve">Чл. </w:t>
      </w:r>
      <w:r w:rsidR="005D7073">
        <w:rPr>
          <w:rFonts w:ascii="Times New Roman" w:eastAsia="Calibri" w:hAnsi="Times New Roman" w:cs="Times New Roman"/>
          <w:b/>
          <w:noProof/>
          <w:sz w:val="24"/>
          <w:szCs w:val="24"/>
        </w:rPr>
        <w:t>81</w:t>
      </w:r>
      <w:r w:rsidRPr="00BC67BA">
        <w:rPr>
          <w:rFonts w:ascii="Times New Roman" w:eastAsia="Calibri" w:hAnsi="Times New Roman" w:cs="Times New Roman"/>
          <w:b/>
          <w:noProof/>
          <w:sz w:val="24"/>
          <w:szCs w:val="24"/>
        </w:rPr>
        <w:t>.</w:t>
      </w:r>
      <w:r w:rsidRPr="00BC67BA">
        <w:rPr>
          <w:rFonts w:ascii="Times New Roman" w:eastAsia="Calibri" w:hAnsi="Times New Roman" w:cs="Times New Roman"/>
          <w:noProof/>
          <w:sz w:val="24"/>
          <w:szCs w:val="24"/>
        </w:rPr>
        <w:t xml:space="preserve"> Управляващият орган</w:t>
      </w:r>
      <w:r w:rsidR="004726CD" w:rsidRPr="00BC67BA">
        <w:rPr>
          <w:rFonts w:ascii="Times New Roman" w:eastAsia="Calibri" w:hAnsi="Times New Roman" w:cs="Times New Roman"/>
          <w:noProof/>
          <w:sz w:val="24"/>
          <w:szCs w:val="24"/>
        </w:rPr>
        <w:t>,</w:t>
      </w:r>
      <w:r w:rsidRPr="00BC67BA">
        <w:rPr>
          <w:rFonts w:ascii="Times New Roman" w:eastAsia="Calibri" w:hAnsi="Times New Roman" w:cs="Times New Roman"/>
          <w:noProof/>
          <w:sz w:val="24"/>
          <w:szCs w:val="24"/>
        </w:rPr>
        <w:t xml:space="preserve"> Бенефициентът </w:t>
      </w:r>
      <w:r w:rsidR="004726CD" w:rsidRPr="00BC67BA">
        <w:rPr>
          <w:rFonts w:ascii="Times New Roman" w:eastAsia="Calibri" w:hAnsi="Times New Roman" w:cs="Times New Roman"/>
          <w:noProof/>
          <w:sz w:val="24"/>
          <w:szCs w:val="24"/>
        </w:rPr>
        <w:t xml:space="preserve">и МИГ </w:t>
      </w:r>
      <w:r w:rsidRPr="00BC67BA">
        <w:rPr>
          <w:rFonts w:ascii="Times New Roman" w:eastAsia="Calibri" w:hAnsi="Times New Roman" w:cs="Times New Roman"/>
          <w:noProof/>
          <w:sz w:val="24"/>
          <w:szCs w:val="24"/>
        </w:rPr>
        <w:t>се задължават да спазват действащото европейско и национално законодателство, регулиращо изпълнението на задълженията им по АДБФП.</w:t>
      </w:r>
    </w:p>
    <w:p w14:paraId="39010D2E" w14:textId="497BDD10" w:rsidR="0018467D" w:rsidRPr="005344E5" w:rsidRDefault="0018467D" w:rsidP="0018467D">
      <w:pPr>
        <w:spacing w:after="60" w:line="240" w:lineRule="auto"/>
        <w:jc w:val="both"/>
        <w:rPr>
          <w:rFonts w:ascii="Times New Roman" w:eastAsia="Calibri" w:hAnsi="Times New Roman" w:cs="Times New Roman"/>
          <w:noProof/>
          <w:sz w:val="24"/>
          <w:szCs w:val="24"/>
          <w:lang w:val="ru-RU"/>
        </w:rPr>
      </w:pPr>
      <w:r w:rsidRPr="00BC67BA">
        <w:rPr>
          <w:rFonts w:ascii="Times New Roman" w:eastAsia="Calibri" w:hAnsi="Times New Roman" w:cs="Times New Roman"/>
          <w:b/>
          <w:noProof/>
          <w:sz w:val="24"/>
          <w:szCs w:val="24"/>
        </w:rPr>
        <w:t xml:space="preserve">Чл. </w:t>
      </w:r>
      <w:r w:rsidR="005D7073">
        <w:rPr>
          <w:rFonts w:ascii="Times New Roman" w:eastAsia="Calibri" w:hAnsi="Times New Roman" w:cs="Times New Roman"/>
          <w:b/>
          <w:noProof/>
          <w:sz w:val="24"/>
          <w:szCs w:val="24"/>
        </w:rPr>
        <w:t>82</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8636617" w14:textId="48959BF1" w:rsidR="0018467D" w:rsidRPr="005344E5" w:rsidRDefault="0018467D" w:rsidP="0018467D">
      <w:pPr>
        <w:spacing w:after="60" w:line="240" w:lineRule="auto"/>
        <w:jc w:val="both"/>
        <w:rPr>
          <w:rFonts w:ascii="Times New Roman" w:eastAsia="Calibri" w:hAnsi="Times New Roman" w:cs="Times New Roman"/>
          <w:noProof/>
          <w:sz w:val="24"/>
          <w:szCs w:val="24"/>
          <w:lang w:val="ru-RU"/>
        </w:rPr>
      </w:pPr>
      <w:r w:rsidRPr="00BC67BA">
        <w:rPr>
          <w:rFonts w:ascii="Times New Roman" w:eastAsia="Calibri" w:hAnsi="Times New Roman" w:cs="Times New Roman"/>
          <w:b/>
          <w:noProof/>
          <w:sz w:val="24"/>
          <w:szCs w:val="24"/>
        </w:rPr>
        <w:t xml:space="preserve">Чл. </w:t>
      </w:r>
      <w:r w:rsidR="005D7073">
        <w:rPr>
          <w:rFonts w:ascii="Times New Roman" w:eastAsia="Calibri" w:hAnsi="Times New Roman" w:cs="Times New Roman"/>
          <w:b/>
          <w:noProof/>
          <w:sz w:val="24"/>
          <w:szCs w:val="24"/>
        </w:rPr>
        <w:t>83</w:t>
      </w:r>
      <w:r w:rsidRPr="00BC67BA">
        <w:rPr>
          <w:rFonts w:ascii="Times New Roman" w:eastAsia="Calibri" w:hAnsi="Times New Roman" w:cs="Times New Roman"/>
          <w:b/>
          <w:noProof/>
          <w:sz w:val="24"/>
          <w:szCs w:val="24"/>
        </w:rPr>
        <w:t xml:space="preserve">. </w:t>
      </w:r>
      <w:r w:rsidRPr="00BC67BA">
        <w:rPr>
          <w:rFonts w:ascii="Times New Roman" w:eastAsia="Calibri" w:hAnsi="Times New Roman" w:cs="Times New Roman"/>
          <w:noProof/>
          <w:sz w:val="24"/>
          <w:szCs w:val="24"/>
        </w:rPr>
        <w:t>Неразделна част от настоящите условия за изпълнение, като част от насоките за кандидатстване, са:</w:t>
      </w:r>
    </w:p>
    <w:p w14:paraId="18506C08" w14:textId="77777777" w:rsidR="009106D3" w:rsidRPr="007B07E2" w:rsidRDefault="006A54BB" w:rsidP="009106D3">
      <w:pPr>
        <w:numPr>
          <w:ilvl w:val="0"/>
          <w:numId w:val="38"/>
        </w:num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lang w:val="en-US"/>
        </w:rPr>
        <w:t>O</w:t>
      </w:r>
      <w:r w:rsidR="0018467D" w:rsidRPr="00BC67BA">
        <w:rPr>
          <w:rFonts w:ascii="Times New Roman" w:eastAsia="Calibri" w:hAnsi="Times New Roman" w:cs="Times New Roman"/>
          <w:noProof/>
          <w:sz w:val="24"/>
          <w:szCs w:val="24"/>
        </w:rPr>
        <w:t xml:space="preserve">бразец на </w:t>
      </w:r>
      <w:r w:rsidR="00DA3467" w:rsidRPr="00BC67BA">
        <w:rPr>
          <w:rFonts w:ascii="Times New Roman" w:eastAsia="Calibri" w:hAnsi="Times New Roman" w:cs="Times New Roman"/>
          <w:noProof/>
          <w:sz w:val="24"/>
          <w:szCs w:val="24"/>
        </w:rPr>
        <w:t xml:space="preserve">административен </w:t>
      </w:r>
      <w:r w:rsidR="002640C3" w:rsidRPr="00BC67BA">
        <w:rPr>
          <w:rFonts w:ascii="Times New Roman" w:eastAsia="Calibri" w:hAnsi="Times New Roman" w:cs="Times New Roman"/>
          <w:noProof/>
          <w:sz w:val="24"/>
          <w:szCs w:val="24"/>
        </w:rPr>
        <w:t xml:space="preserve">договор </w:t>
      </w:r>
      <w:r w:rsidR="0018467D" w:rsidRPr="00BC67BA">
        <w:rPr>
          <w:rFonts w:ascii="Times New Roman" w:eastAsia="Calibri" w:hAnsi="Times New Roman" w:cs="Times New Roman"/>
          <w:noProof/>
          <w:sz w:val="24"/>
          <w:szCs w:val="24"/>
        </w:rPr>
        <w:t>за предоставяне на безвъзмездна финансова помощ, съгласно Приложение № 1 към условията за изпълнение;</w:t>
      </w:r>
    </w:p>
    <w:p w14:paraId="604D2321" w14:textId="77777777" w:rsidR="009106D3" w:rsidRPr="007B07E2" w:rsidRDefault="006A54BB" w:rsidP="009106D3">
      <w:pPr>
        <w:numPr>
          <w:ilvl w:val="0"/>
          <w:numId w:val="38"/>
        </w:num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Писмени</w:t>
      </w:r>
      <w:r w:rsidR="0018467D" w:rsidRPr="00BC67BA">
        <w:rPr>
          <w:rFonts w:ascii="Times New Roman" w:eastAsia="Calibri" w:hAnsi="Times New Roman" w:cs="Times New Roman"/>
          <w:noProof/>
          <w:sz w:val="24"/>
          <w:szCs w:val="24"/>
        </w:rPr>
        <w:t xml:space="preserve"> доказателства, които бенефициентът прилага към искан</w:t>
      </w:r>
      <w:r w:rsidRPr="00BC67BA">
        <w:rPr>
          <w:rFonts w:ascii="Times New Roman" w:eastAsia="Calibri" w:hAnsi="Times New Roman" w:cs="Times New Roman"/>
          <w:noProof/>
          <w:sz w:val="24"/>
          <w:szCs w:val="24"/>
        </w:rPr>
        <w:t>ия</w:t>
      </w:r>
      <w:r w:rsidR="0018467D" w:rsidRPr="00BC67BA">
        <w:rPr>
          <w:rFonts w:ascii="Times New Roman" w:eastAsia="Calibri" w:hAnsi="Times New Roman" w:cs="Times New Roman"/>
          <w:noProof/>
          <w:sz w:val="24"/>
          <w:szCs w:val="24"/>
        </w:rPr>
        <w:t xml:space="preserve"> за плащане, съгласно Приложение № </w:t>
      </w:r>
      <w:r w:rsidR="0035290E" w:rsidRPr="00BC67BA">
        <w:rPr>
          <w:rFonts w:ascii="Times New Roman" w:eastAsia="Calibri" w:hAnsi="Times New Roman" w:cs="Times New Roman"/>
          <w:noProof/>
          <w:sz w:val="24"/>
          <w:szCs w:val="24"/>
        </w:rPr>
        <w:t>2</w:t>
      </w:r>
      <w:r w:rsidR="0018467D" w:rsidRPr="00BC67BA">
        <w:rPr>
          <w:rFonts w:ascii="Times New Roman" w:eastAsia="Calibri" w:hAnsi="Times New Roman" w:cs="Times New Roman"/>
          <w:noProof/>
          <w:sz w:val="24"/>
          <w:szCs w:val="24"/>
        </w:rPr>
        <w:t xml:space="preserve"> към условията за изпълнение</w:t>
      </w:r>
      <w:r w:rsidR="00941254" w:rsidRPr="00BC67BA">
        <w:rPr>
          <w:rFonts w:ascii="Times New Roman" w:eastAsia="Calibri" w:hAnsi="Times New Roman" w:cs="Times New Roman"/>
          <w:noProof/>
          <w:sz w:val="24"/>
          <w:szCs w:val="24"/>
        </w:rPr>
        <w:t>;</w:t>
      </w:r>
    </w:p>
    <w:p w14:paraId="0A4999FC" w14:textId="77777777" w:rsidR="009106D3" w:rsidRPr="007B07E2" w:rsidRDefault="00976A31" w:rsidP="009106D3">
      <w:pPr>
        <w:numPr>
          <w:ilvl w:val="0"/>
          <w:numId w:val="38"/>
        </w:numPr>
        <w:spacing w:after="60" w:line="240" w:lineRule="auto"/>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О</w:t>
      </w:r>
      <w:r w:rsidR="0018467D" w:rsidRPr="00BC67BA">
        <w:rPr>
          <w:rFonts w:ascii="Times New Roman" w:eastAsia="Calibri" w:hAnsi="Times New Roman" w:cs="Times New Roman"/>
          <w:noProof/>
          <w:sz w:val="24"/>
          <w:szCs w:val="24"/>
        </w:rPr>
        <w:t xml:space="preserve">бразец на декларация на </w:t>
      </w:r>
      <w:r w:rsidR="002E117D" w:rsidRPr="00BC67BA">
        <w:rPr>
          <w:rFonts w:ascii="Times New Roman" w:eastAsia="Calibri" w:hAnsi="Times New Roman" w:cs="Times New Roman"/>
          <w:noProof/>
          <w:sz w:val="24"/>
          <w:szCs w:val="24"/>
        </w:rPr>
        <w:t>бенефициента и п</w:t>
      </w:r>
      <w:r w:rsidR="00D25E8E" w:rsidRPr="00BC67BA">
        <w:rPr>
          <w:rFonts w:ascii="Times New Roman" w:eastAsia="Calibri" w:hAnsi="Times New Roman" w:cs="Times New Roman"/>
          <w:noProof/>
          <w:sz w:val="24"/>
          <w:szCs w:val="24"/>
        </w:rPr>
        <w:t>артньора</w:t>
      </w:r>
      <w:r w:rsidR="0018467D" w:rsidRPr="00BC67BA">
        <w:rPr>
          <w:rFonts w:ascii="Times New Roman" w:eastAsia="Calibri" w:hAnsi="Times New Roman" w:cs="Times New Roman"/>
          <w:noProof/>
          <w:sz w:val="24"/>
          <w:szCs w:val="24"/>
        </w:rPr>
        <w:t xml:space="preserve">, че </w:t>
      </w:r>
      <w:r w:rsidR="009106D3" w:rsidRPr="00BC67BA">
        <w:rPr>
          <w:rFonts w:ascii="Times New Roman" w:hAnsi="Times New Roman"/>
          <w:sz w:val="24"/>
          <w:szCs w:val="24"/>
        </w:rPr>
        <w:t>към датата на сключване на АДБФП:</w:t>
      </w:r>
      <w:r w:rsidR="009106D3" w:rsidRPr="00BC67BA">
        <w:rPr>
          <w:rFonts w:ascii="Times New Roman" w:eastAsia="Calibri" w:hAnsi="Times New Roman" w:cs="Times New Roman"/>
          <w:noProof/>
          <w:sz w:val="24"/>
          <w:szCs w:val="24"/>
        </w:rPr>
        <w:t xml:space="preserve"> </w:t>
      </w:r>
    </w:p>
    <w:p w14:paraId="44A508BA" w14:textId="77777777" w:rsidR="009106D3" w:rsidRPr="00BC67BA" w:rsidRDefault="009106D3" w:rsidP="009106D3">
      <w:pPr>
        <w:spacing w:after="60" w:line="240" w:lineRule="auto"/>
        <w:ind w:left="720"/>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 xml:space="preserve">- </w:t>
      </w:r>
      <w:r w:rsidR="0018467D" w:rsidRPr="00BC67BA">
        <w:rPr>
          <w:rFonts w:ascii="Times New Roman" w:eastAsia="Calibri" w:hAnsi="Times New Roman" w:cs="Times New Roman"/>
          <w:noProof/>
          <w:sz w:val="24"/>
          <w:szCs w:val="24"/>
        </w:rPr>
        <w:t>проектът не е бил физически завършен</w:t>
      </w:r>
      <w:r w:rsidRPr="00BC67BA">
        <w:rPr>
          <w:rFonts w:ascii="Times New Roman" w:eastAsia="Calibri" w:hAnsi="Times New Roman" w:cs="Times New Roman"/>
          <w:noProof/>
          <w:sz w:val="24"/>
          <w:szCs w:val="24"/>
        </w:rPr>
        <w:t>;</w:t>
      </w:r>
    </w:p>
    <w:p w14:paraId="0A4C998C" w14:textId="77777777" w:rsidR="0018467D" w:rsidRPr="005344E5" w:rsidRDefault="009106D3" w:rsidP="009106D3">
      <w:pPr>
        <w:spacing w:after="60" w:line="240" w:lineRule="auto"/>
        <w:ind w:left="720"/>
        <w:jc w:val="both"/>
        <w:rPr>
          <w:rFonts w:ascii="Times New Roman" w:eastAsia="Calibri" w:hAnsi="Times New Roman" w:cs="Times New Roman"/>
          <w:noProof/>
          <w:sz w:val="24"/>
          <w:szCs w:val="24"/>
          <w:lang w:val="ru-RU"/>
        </w:rPr>
      </w:pPr>
      <w:r w:rsidRPr="00BC67BA">
        <w:rPr>
          <w:rFonts w:ascii="Times New Roman" w:eastAsia="Calibri" w:hAnsi="Times New Roman" w:cs="Times New Roman"/>
          <w:noProof/>
          <w:sz w:val="24"/>
          <w:szCs w:val="24"/>
        </w:rPr>
        <w:t>-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001559FD" w:rsidRPr="00BC67BA">
        <w:rPr>
          <w:rFonts w:ascii="Times New Roman" w:eastAsia="Calibri" w:hAnsi="Times New Roman" w:cs="Times New Roman"/>
          <w:noProof/>
          <w:sz w:val="24"/>
          <w:szCs w:val="24"/>
        </w:rPr>
        <w:t xml:space="preserve"> и </w:t>
      </w:r>
      <w:r w:rsidRPr="00BC67BA">
        <w:rPr>
          <w:rFonts w:ascii="Times New Roman" w:eastAsia="Calibri" w:hAnsi="Times New Roman" w:cs="Times New Roman"/>
          <w:noProof/>
          <w:sz w:val="24"/>
          <w:szCs w:val="24"/>
        </w:rPr>
        <w:t>партньора. Декларацията се попълва и подава съгласно Приложение № 3 към условията за изпълнение</w:t>
      </w:r>
      <w:r w:rsidR="0018467D" w:rsidRPr="00BC67BA">
        <w:rPr>
          <w:rFonts w:ascii="Times New Roman" w:eastAsia="Calibri" w:hAnsi="Times New Roman" w:cs="Times New Roman"/>
          <w:noProof/>
          <w:sz w:val="24"/>
          <w:szCs w:val="24"/>
        </w:rPr>
        <w:t>;</w:t>
      </w:r>
    </w:p>
    <w:p w14:paraId="37AB3865" w14:textId="677C59D4" w:rsidR="009106D3" w:rsidRPr="00257C59" w:rsidRDefault="009106D3" w:rsidP="009106D3">
      <w:pPr>
        <w:pStyle w:val="a3"/>
        <w:numPr>
          <w:ilvl w:val="0"/>
          <w:numId w:val="38"/>
        </w:numPr>
        <w:jc w:val="both"/>
        <w:rPr>
          <w:rFonts w:ascii="Times New Roman" w:eastAsia="Calibri" w:hAnsi="Times New Roman" w:cs="Times New Roman"/>
          <w:noProof/>
          <w:sz w:val="24"/>
          <w:szCs w:val="24"/>
        </w:rPr>
      </w:pPr>
      <w:r w:rsidRPr="00BC67BA">
        <w:rPr>
          <w:rFonts w:ascii="Times New Roman" w:eastAsia="Calibri" w:hAnsi="Times New Roman" w:cs="Times New Roman"/>
          <w:noProof/>
          <w:sz w:val="24"/>
          <w:szCs w:val="24"/>
        </w:rPr>
        <w:t>Образец на таблица – справка за целевите видове/местообитания за които са реализирани мерки в изпълнение на проектното предложение,</w:t>
      </w:r>
      <w:r w:rsidR="000E4007"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 xml:space="preserve">която бенефициентът прилага към искане за извършване на окончателно плащане, съгласно Приложение № </w:t>
      </w:r>
      <w:r w:rsidR="000E4007" w:rsidRPr="00BC67BA">
        <w:rPr>
          <w:rFonts w:ascii="Times New Roman" w:eastAsia="Calibri" w:hAnsi="Times New Roman" w:cs="Times New Roman"/>
          <w:noProof/>
          <w:sz w:val="24"/>
          <w:szCs w:val="24"/>
        </w:rPr>
        <w:t>4</w:t>
      </w:r>
      <w:r w:rsidRPr="00BC67BA">
        <w:rPr>
          <w:rFonts w:ascii="Times New Roman" w:eastAsia="Calibri" w:hAnsi="Times New Roman" w:cs="Times New Roman"/>
          <w:noProof/>
          <w:sz w:val="24"/>
          <w:szCs w:val="24"/>
        </w:rPr>
        <w:t xml:space="preserve"> към условията за изпълнение</w:t>
      </w:r>
      <w:r w:rsidR="00BC67BA">
        <w:rPr>
          <w:rFonts w:ascii="Times New Roman" w:eastAsia="Calibri" w:hAnsi="Times New Roman" w:cs="Times New Roman"/>
          <w:noProof/>
          <w:sz w:val="24"/>
          <w:szCs w:val="24"/>
        </w:rPr>
        <w:t>.</w:t>
      </w:r>
    </w:p>
    <w:p w14:paraId="26467B3F" w14:textId="77777777" w:rsidR="00257C59" w:rsidRPr="00BC67BA" w:rsidRDefault="00257C59" w:rsidP="00257C59">
      <w:pPr>
        <w:pStyle w:val="a3"/>
        <w:jc w:val="both"/>
        <w:rPr>
          <w:rFonts w:ascii="Times New Roman" w:eastAsia="Calibri" w:hAnsi="Times New Roman" w:cs="Times New Roman"/>
          <w:noProof/>
          <w:sz w:val="24"/>
          <w:szCs w:val="24"/>
        </w:rPr>
      </w:pPr>
    </w:p>
    <w:p w14:paraId="3E9F5ECC" w14:textId="1651BB26" w:rsidR="00FD1376" w:rsidRDefault="0018467D" w:rsidP="0018467D">
      <w:pPr>
        <w:tabs>
          <w:tab w:val="num" w:pos="0"/>
        </w:tabs>
        <w:spacing w:after="60" w:line="240" w:lineRule="auto"/>
        <w:jc w:val="center"/>
        <w:rPr>
          <w:rFonts w:ascii="Times New Roman" w:eastAsia="Calibri" w:hAnsi="Times New Roman" w:cs="Times New Roman"/>
          <w:noProof/>
          <w:sz w:val="24"/>
          <w:szCs w:val="24"/>
          <w:lang w:val="en-US"/>
        </w:rPr>
      </w:pPr>
      <w:r w:rsidRPr="00BC67BA">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ab/>
        <w:t xml:space="preserve"> *</w:t>
      </w:r>
      <w:r w:rsidRPr="00BC67BA">
        <w:rPr>
          <w:rFonts w:ascii="Times New Roman" w:eastAsia="Calibri" w:hAnsi="Times New Roman" w:cs="Times New Roman"/>
          <w:noProof/>
          <w:sz w:val="24"/>
          <w:szCs w:val="24"/>
        </w:rPr>
        <w:tab/>
        <w:t xml:space="preserve">   * </w:t>
      </w:r>
      <w:r w:rsidRPr="00BC67BA">
        <w:rPr>
          <w:rFonts w:ascii="Times New Roman" w:eastAsia="Calibri" w:hAnsi="Times New Roman" w:cs="Times New Roman"/>
          <w:noProof/>
          <w:sz w:val="24"/>
          <w:szCs w:val="24"/>
        </w:rPr>
        <w:tab/>
        <w:t xml:space="preserve"> </w:t>
      </w:r>
      <w:r w:rsidR="00D318D3">
        <w:rPr>
          <w:rFonts w:ascii="Times New Roman" w:eastAsia="Calibri" w:hAnsi="Times New Roman" w:cs="Times New Roman"/>
          <w:noProof/>
          <w:sz w:val="24"/>
          <w:szCs w:val="24"/>
        </w:rPr>
        <w:t xml:space="preserve"> </w:t>
      </w:r>
      <w:r w:rsidRPr="00BC67BA">
        <w:rPr>
          <w:rFonts w:ascii="Times New Roman" w:eastAsia="Calibri" w:hAnsi="Times New Roman" w:cs="Times New Roman"/>
          <w:noProof/>
          <w:sz w:val="24"/>
          <w:szCs w:val="24"/>
        </w:rPr>
        <w:t xml:space="preserve"> *</w:t>
      </w:r>
    </w:p>
    <w:p w14:paraId="2CC8B3AA" w14:textId="77777777" w:rsidR="004D2D9F" w:rsidRDefault="004D2D9F" w:rsidP="0018467D">
      <w:pPr>
        <w:tabs>
          <w:tab w:val="num" w:pos="0"/>
        </w:tabs>
        <w:spacing w:after="60" w:line="240" w:lineRule="auto"/>
        <w:jc w:val="center"/>
        <w:rPr>
          <w:rFonts w:ascii="Times New Roman" w:eastAsia="Calibri" w:hAnsi="Times New Roman" w:cs="Times New Roman"/>
          <w:noProof/>
          <w:sz w:val="24"/>
          <w:szCs w:val="24"/>
          <w:lang w:val="en-US"/>
        </w:rPr>
      </w:pPr>
    </w:p>
    <w:p w14:paraId="2AA13CED" w14:textId="77777777" w:rsidR="004D2D9F" w:rsidRDefault="004D2D9F" w:rsidP="0018467D">
      <w:pPr>
        <w:tabs>
          <w:tab w:val="num" w:pos="0"/>
        </w:tabs>
        <w:spacing w:after="60" w:line="240" w:lineRule="auto"/>
        <w:jc w:val="center"/>
        <w:rPr>
          <w:rFonts w:ascii="Times New Roman" w:eastAsia="Calibri" w:hAnsi="Times New Roman" w:cs="Times New Roman"/>
          <w:noProof/>
          <w:sz w:val="24"/>
          <w:szCs w:val="24"/>
          <w:lang w:val="en-US"/>
        </w:rPr>
      </w:pPr>
    </w:p>
    <w:p w14:paraId="06AB2479" w14:textId="77777777" w:rsidR="004D2D9F" w:rsidRPr="004D2D9F" w:rsidRDefault="004D2D9F" w:rsidP="0018467D">
      <w:pPr>
        <w:tabs>
          <w:tab w:val="num" w:pos="0"/>
        </w:tabs>
        <w:spacing w:after="60" w:line="240" w:lineRule="auto"/>
        <w:jc w:val="center"/>
        <w:rPr>
          <w:lang w:val="en-US"/>
        </w:rPr>
      </w:pPr>
    </w:p>
    <w:sectPr w:rsidR="004D2D9F" w:rsidRPr="004D2D9F" w:rsidSect="004A58E5">
      <w:headerReference w:type="default" r:id="rId14"/>
      <w:footerReference w:type="default" r:id="rId15"/>
      <w:pgSz w:w="11906" w:h="16838"/>
      <w:pgMar w:top="851" w:right="1133"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5" w:author="Lidiya Kaneva" w:date="2019-03-15T15:56:00Z" w:initials="UN">
    <w:p w14:paraId="55D6E034" w14:textId="2F0A1E16" w:rsidR="00057276" w:rsidRDefault="00057276">
      <w:pPr>
        <w:pStyle w:val="af"/>
      </w:pPr>
      <w:r>
        <w:rPr>
          <w:rStyle w:val="ae"/>
        </w:rPr>
        <w:annotationRef/>
      </w:r>
      <w:r>
        <w:t>Тони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5D6E03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D6E034" w16cid:durableId="207543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58C68" w14:textId="77777777" w:rsidR="00C518B6" w:rsidRDefault="00C518B6" w:rsidP="002325A3">
      <w:pPr>
        <w:spacing w:after="0" w:line="240" w:lineRule="auto"/>
      </w:pPr>
      <w:r>
        <w:separator/>
      </w:r>
    </w:p>
  </w:endnote>
  <w:endnote w:type="continuationSeparator" w:id="0">
    <w:p w14:paraId="0B16F42A" w14:textId="77777777" w:rsidR="00C518B6" w:rsidRDefault="00C518B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5916636"/>
      <w:docPartObj>
        <w:docPartGallery w:val="Page Numbers (Bottom of Page)"/>
        <w:docPartUnique/>
      </w:docPartObj>
    </w:sdtPr>
    <w:sdtEndPr>
      <w:rPr>
        <w:noProof/>
      </w:rPr>
    </w:sdtEndPr>
    <w:sdtContent>
      <w:p w14:paraId="22168E66" w14:textId="290049CC" w:rsidR="005174A2" w:rsidRDefault="005174A2">
        <w:pPr>
          <w:pStyle w:val="ab"/>
          <w:jc w:val="right"/>
        </w:pPr>
        <w:r>
          <w:fldChar w:fldCharType="begin"/>
        </w:r>
        <w:r>
          <w:instrText xml:space="preserve"> PAGE   \* MERGEFORMAT </w:instrText>
        </w:r>
        <w:r>
          <w:fldChar w:fldCharType="separate"/>
        </w:r>
        <w:r w:rsidR="00F420ED">
          <w:rPr>
            <w:noProof/>
          </w:rPr>
          <w:t>28</w:t>
        </w:r>
        <w:r>
          <w:rPr>
            <w:noProof/>
          </w:rPr>
          <w:fldChar w:fldCharType="end"/>
        </w:r>
      </w:p>
    </w:sdtContent>
  </w:sdt>
  <w:p w14:paraId="5661997F" w14:textId="77777777" w:rsidR="005174A2" w:rsidRDefault="005174A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01A1F" w14:textId="77777777" w:rsidR="00C518B6" w:rsidRDefault="00C518B6" w:rsidP="002325A3">
      <w:pPr>
        <w:spacing w:after="0" w:line="240" w:lineRule="auto"/>
      </w:pPr>
      <w:r>
        <w:separator/>
      </w:r>
    </w:p>
  </w:footnote>
  <w:footnote w:type="continuationSeparator" w:id="0">
    <w:p w14:paraId="3233FB87" w14:textId="77777777" w:rsidR="00C518B6" w:rsidRDefault="00C518B6"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50BF4" w14:textId="77777777" w:rsidR="005174A2" w:rsidRDefault="005174A2">
    <w:pPr>
      <w:pStyle w:val="a9"/>
    </w:pPr>
    <w:r>
      <w:tab/>
    </w:r>
    <w:r>
      <w:tab/>
    </w:r>
  </w:p>
  <w:p w14:paraId="10F85028" w14:textId="3F80E954" w:rsidR="005174A2" w:rsidRPr="00356B86" w:rsidRDefault="005174A2" w:rsidP="00097A2F">
    <w:pPr>
      <w:tabs>
        <w:tab w:val="left" w:pos="2527"/>
        <w:tab w:val="center" w:pos="4536"/>
        <w:tab w:val="right" w:pos="9072"/>
      </w:tabs>
      <w:spacing w:after="0" w:line="240" w:lineRule="auto"/>
      <w:rPr>
        <w:rFonts w:ascii="Calibri" w:eastAsia="Calibri" w:hAnsi="Calibri" w:cs="Times New Roman"/>
      </w:rPr>
    </w:pPr>
    <w:r w:rsidRPr="00356B86">
      <w:rPr>
        <w:rFonts w:ascii="Calibri" w:eastAsia="Calibri" w:hAnsi="Calibri" w:cs="Times New Roman"/>
        <w:noProof/>
        <w:lang w:val="en-US"/>
      </w:rPr>
      <w:drawing>
        <wp:inline distT="0" distB="0" distL="0" distR="0" wp14:anchorId="19607B44" wp14:editId="2565A4CA">
          <wp:extent cx="965294" cy="66675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30" cy="687704"/>
                  </a:xfrm>
                  <a:prstGeom prst="rect">
                    <a:avLst/>
                  </a:prstGeom>
                  <a:noFill/>
                </pic:spPr>
              </pic:pic>
            </a:graphicData>
          </a:graphic>
        </wp:inline>
      </w:drawing>
    </w:r>
    <w:r w:rsidRPr="00356B86">
      <w:rPr>
        <w:rFonts w:ascii="Calibri" w:eastAsia="Calibri" w:hAnsi="Calibri" w:cs="Times New Roman"/>
      </w:rPr>
      <w:tab/>
    </w:r>
    <w:r>
      <w:rPr>
        <w:rFonts w:ascii="Calibri" w:eastAsia="Calibri" w:hAnsi="Calibri" w:cs="Times New Roman"/>
        <w:lang w:val="en-US"/>
      </w:rPr>
      <w:t xml:space="preserve">                 </w:t>
    </w:r>
    <w:r w:rsidRPr="00AC5230">
      <w:rPr>
        <w:noProof/>
        <w:lang w:val="en-US"/>
      </w:rPr>
      <w:drawing>
        <wp:inline distT="0" distB="0" distL="0" distR="0" wp14:anchorId="0AB29E4B" wp14:editId="016F57A0">
          <wp:extent cx="720725" cy="685800"/>
          <wp:effectExtent l="0" t="0" r="3175" b="0"/>
          <wp:docPr id="3" name="Picture 3" descr="Описание: Logo Lead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Описание: Logo Leader V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0725" cy="685800"/>
                  </a:xfrm>
                  <a:prstGeom prst="rect">
                    <a:avLst/>
                  </a:prstGeom>
                  <a:noFill/>
                  <a:ln>
                    <a:noFill/>
                  </a:ln>
                </pic:spPr>
              </pic:pic>
            </a:graphicData>
          </a:graphic>
        </wp:inline>
      </w:drawing>
    </w:r>
    <w:r>
      <w:rPr>
        <w:rFonts w:ascii="Calibri" w:eastAsia="Calibri" w:hAnsi="Calibri" w:cs="Times New Roman"/>
      </w:rPr>
      <w:tab/>
    </w:r>
    <w:r w:rsidRPr="00356B86">
      <w:rPr>
        <w:rFonts w:ascii="Calibri" w:eastAsia="Calibri" w:hAnsi="Calibri" w:cs="Times New Roman"/>
      </w:rPr>
      <w:tab/>
    </w:r>
    <w:r w:rsidRPr="00356B86">
      <w:rPr>
        <w:rFonts w:ascii="Times New Roman" w:eastAsia="Times New Roman" w:hAnsi="Times New Roman" w:cs="Times New Roman"/>
        <w:noProof/>
        <w:sz w:val="24"/>
        <w:szCs w:val="24"/>
        <w:lang w:val="en-US"/>
      </w:rPr>
      <w:drawing>
        <wp:inline distT="0" distB="0" distL="0" distR="0" wp14:anchorId="476F9EFE" wp14:editId="2033464D">
          <wp:extent cx="2151380" cy="655886"/>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59088" cy="658236"/>
                  </a:xfrm>
                  <a:prstGeom prst="rect">
                    <a:avLst/>
                  </a:prstGeom>
                  <a:noFill/>
                  <a:ln>
                    <a:noFill/>
                  </a:ln>
                </pic:spPr>
              </pic:pic>
            </a:graphicData>
          </a:graphic>
        </wp:inline>
      </w:drawing>
    </w:r>
  </w:p>
  <w:p w14:paraId="0F8C5E68" w14:textId="4F840FBC" w:rsidR="005174A2" w:rsidRDefault="005174A2" w:rsidP="00FC7EFF">
    <w:pPr>
      <w:tabs>
        <w:tab w:val="center" w:pos="4703"/>
        <w:tab w:val="right" w:pos="9406"/>
      </w:tabs>
      <w:spacing w:after="0" w:line="240" w:lineRule="auto"/>
    </w:pPr>
    <w:r w:rsidRPr="00356B86">
      <w:rPr>
        <w:rFonts w:ascii="Calibri" w:eastAsia="Calibri" w:hAnsi="Calibri" w:cs="Times New Roman"/>
        <w:b/>
        <w:sz w:val="20"/>
        <w:szCs w:val="20"/>
      </w:rPr>
      <w:t>Европейски съюз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33C"/>
    <w:multiLevelType w:val="hybridMultilevel"/>
    <w:tmpl w:val="BAC81FC2"/>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2AA62D5"/>
    <w:multiLevelType w:val="hybridMultilevel"/>
    <w:tmpl w:val="7D442A18"/>
    <w:lvl w:ilvl="0" w:tplc="36F2373C">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897CE0"/>
    <w:multiLevelType w:val="multilevel"/>
    <w:tmpl w:val="517C758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5B7D5C"/>
    <w:multiLevelType w:val="hybridMultilevel"/>
    <w:tmpl w:val="8036057E"/>
    <w:lvl w:ilvl="0" w:tplc="04020001">
      <w:start w:val="1"/>
      <w:numFmt w:val="bullet"/>
      <w:lvlText w:val=""/>
      <w:lvlJc w:val="left"/>
      <w:pPr>
        <w:tabs>
          <w:tab w:val="num" w:pos="720"/>
        </w:tabs>
        <w:ind w:left="720" w:hanging="360"/>
      </w:pPr>
      <w:rPr>
        <w:rFonts w:ascii="Symbol" w:hAnsi="Symbol" w:hint="default"/>
      </w:rPr>
    </w:lvl>
    <w:lvl w:ilvl="1" w:tplc="18AE0D5A">
      <w:start w:val="1"/>
      <w:numFmt w:val="decimal"/>
      <w:lvlText w:val="%2."/>
      <w:lvlJc w:val="left"/>
      <w:pPr>
        <w:tabs>
          <w:tab w:val="num" w:pos="1440"/>
        </w:tabs>
        <w:ind w:left="1440" w:hanging="360"/>
      </w:pPr>
      <w:rPr>
        <w:rFonts w:hint="default"/>
        <w:b/>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6" w15:restartNumberingAfterBreak="0">
    <w:nsid w:val="1D7C5477"/>
    <w:multiLevelType w:val="hybridMultilevel"/>
    <w:tmpl w:val="7E08861E"/>
    <w:lvl w:ilvl="0" w:tplc="A188565C">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9" w15:restartNumberingAfterBreak="0">
    <w:nsid w:val="203019A8"/>
    <w:multiLevelType w:val="hybridMultilevel"/>
    <w:tmpl w:val="52D426DA"/>
    <w:lvl w:ilvl="0" w:tplc="C2CA401E">
      <w:start w:val="1"/>
      <w:numFmt w:val="decimal"/>
      <w:lvlText w:val="%1."/>
      <w:lvlJc w:val="lef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0"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18C0CA5"/>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9F4D9E"/>
    <w:multiLevelType w:val="hybridMultilevel"/>
    <w:tmpl w:val="96B65FB8"/>
    <w:lvl w:ilvl="0" w:tplc="E3F274EA">
      <w:start w:val="1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15" w15:restartNumberingAfterBreak="0">
    <w:nsid w:val="369410B5"/>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D9373D"/>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9276FC"/>
    <w:multiLevelType w:val="hybridMultilevel"/>
    <w:tmpl w:val="1C403A20"/>
    <w:lvl w:ilvl="0" w:tplc="818E9622">
      <w:start w:val="1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C5D6F62"/>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EC0870"/>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0" w15:restartNumberingAfterBreak="0">
    <w:nsid w:val="46090457"/>
    <w:multiLevelType w:val="hybridMultilevel"/>
    <w:tmpl w:val="54828F5C"/>
    <w:lvl w:ilvl="0" w:tplc="2E829EB8">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007FB7"/>
    <w:multiLevelType w:val="hybridMultilevel"/>
    <w:tmpl w:val="E98C2F44"/>
    <w:lvl w:ilvl="0" w:tplc="BF06D2B4">
      <w:start w:val="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2" w15:restartNumberingAfterBreak="0">
    <w:nsid w:val="476C4A07"/>
    <w:multiLevelType w:val="hybridMultilevel"/>
    <w:tmpl w:val="F190DB44"/>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4" w15:restartNumberingAfterBreak="0">
    <w:nsid w:val="4A741727"/>
    <w:multiLevelType w:val="hybridMultilevel"/>
    <w:tmpl w:val="169A7082"/>
    <w:lvl w:ilvl="0" w:tplc="04661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181E07"/>
    <w:multiLevelType w:val="hybridMultilevel"/>
    <w:tmpl w:val="F8100B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6C393A"/>
    <w:multiLevelType w:val="hybridMultilevel"/>
    <w:tmpl w:val="A502EB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3227AB8"/>
    <w:multiLevelType w:val="hybridMultilevel"/>
    <w:tmpl w:val="F01284EE"/>
    <w:lvl w:ilvl="0" w:tplc="292E3E3E">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646757B"/>
    <w:multiLevelType w:val="hybridMultilevel"/>
    <w:tmpl w:val="56D2137E"/>
    <w:lvl w:ilvl="0" w:tplc="7ACA0D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8E50BEF"/>
    <w:multiLevelType w:val="hybridMultilevel"/>
    <w:tmpl w:val="1BBC8616"/>
    <w:lvl w:ilvl="0" w:tplc="9CB2CF70">
      <w:start w:val="1"/>
      <w:numFmt w:val="bullet"/>
      <w:lvlText w:val="-"/>
      <w:lvlJc w:val="left"/>
      <w:pPr>
        <w:ind w:left="360" w:hanging="360"/>
      </w:pPr>
      <w:rPr>
        <w:rFonts w:ascii="Times New Roman" w:eastAsia="Times New Roman" w:hAnsi="Times New Roman" w:cs="Times New Roman" w:hint="default"/>
      </w:rPr>
    </w:lvl>
    <w:lvl w:ilvl="1" w:tplc="9B1C2D82">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2"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98E4769"/>
    <w:multiLevelType w:val="hybridMultilevel"/>
    <w:tmpl w:val="5F9A1FAA"/>
    <w:lvl w:ilvl="0" w:tplc="FF3EA4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B2C1D"/>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DF4C1D"/>
    <w:multiLevelType w:val="hybridMultilevel"/>
    <w:tmpl w:val="ADEEF6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4347BD"/>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0" w15:restartNumberingAfterBreak="0">
    <w:nsid w:val="77960A7C"/>
    <w:multiLevelType w:val="hybridMultilevel"/>
    <w:tmpl w:val="EBD62850"/>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1" w15:restartNumberingAfterBreak="0">
    <w:nsid w:val="79697442"/>
    <w:multiLevelType w:val="hybridMultilevel"/>
    <w:tmpl w:val="B5086138"/>
    <w:lvl w:ilvl="0" w:tplc="805E1414">
      <w:start w:val="1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13"/>
  </w:num>
  <w:num w:numId="3">
    <w:abstractNumId w:val="34"/>
  </w:num>
  <w:num w:numId="4">
    <w:abstractNumId w:val="41"/>
  </w:num>
  <w:num w:numId="5">
    <w:abstractNumId w:val="17"/>
  </w:num>
  <w:num w:numId="6">
    <w:abstractNumId w:val="12"/>
  </w:num>
  <w:num w:numId="7">
    <w:abstractNumId w:val="1"/>
  </w:num>
  <w:num w:numId="8">
    <w:abstractNumId w:val="0"/>
  </w:num>
  <w:num w:numId="9">
    <w:abstractNumId w:val="29"/>
  </w:num>
  <w:num w:numId="10">
    <w:abstractNumId w:val="30"/>
  </w:num>
  <w:num w:numId="11">
    <w:abstractNumId w:val="25"/>
  </w:num>
  <w:num w:numId="12">
    <w:abstractNumId w:val="20"/>
  </w:num>
  <w:num w:numId="13">
    <w:abstractNumId w:val="38"/>
  </w:num>
  <w:num w:numId="14">
    <w:abstractNumId w:val="40"/>
  </w:num>
  <w:num w:numId="15">
    <w:abstractNumId w:val="27"/>
  </w:num>
  <w:num w:numId="16">
    <w:abstractNumId w:val="28"/>
  </w:num>
  <w:num w:numId="17">
    <w:abstractNumId w:val="19"/>
  </w:num>
  <w:num w:numId="18">
    <w:abstractNumId w:val="23"/>
  </w:num>
  <w:num w:numId="19">
    <w:abstractNumId w:val="4"/>
  </w:num>
  <w:num w:numId="20">
    <w:abstractNumId w:val="16"/>
  </w:num>
  <w:num w:numId="21">
    <w:abstractNumId w:val="24"/>
  </w:num>
  <w:num w:numId="22">
    <w:abstractNumId w:val="6"/>
  </w:num>
  <w:num w:numId="23">
    <w:abstractNumId w:val="10"/>
  </w:num>
  <w:num w:numId="24">
    <w:abstractNumId w:val="31"/>
  </w:num>
  <w:num w:numId="25">
    <w:abstractNumId w:val="5"/>
  </w:num>
  <w:num w:numId="26">
    <w:abstractNumId w:val="39"/>
  </w:num>
  <w:num w:numId="27">
    <w:abstractNumId w:val="22"/>
  </w:num>
  <w:num w:numId="28">
    <w:abstractNumId w:val="7"/>
  </w:num>
  <w:num w:numId="29">
    <w:abstractNumId w:val="26"/>
  </w:num>
  <w:num w:numId="30">
    <w:abstractNumId w:val="36"/>
  </w:num>
  <w:num w:numId="31">
    <w:abstractNumId w:val="37"/>
  </w:num>
  <w:num w:numId="32">
    <w:abstractNumId w:val="2"/>
  </w:num>
  <w:num w:numId="33">
    <w:abstractNumId w:val="11"/>
  </w:num>
  <w:num w:numId="34">
    <w:abstractNumId w:val="9"/>
  </w:num>
  <w:num w:numId="35">
    <w:abstractNumId w:val="8"/>
  </w:num>
  <w:num w:numId="36">
    <w:abstractNumId w:val="14"/>
  </w:num>
  <w:num w:numId="37">
    <w:abstractNumId w:val="21"/>
  </w:num>
  <w:num w:numId="38">
    <w:abstractNumId w:val="3"/>
  </w:num>
  <w:num w:numId="39">
    <w:abstractNumId w:val="35"/>
  </w:num>
  <w:num w:numId="40">
    <w:abstractNumId w:val="32"/>
  </w:num>
  <w:num w:numId="41">
    <w:abstractNumId w:val="18"/>
  </w:num>
  <w:num w:numId="4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vanka Dushkova">
    <w15:presenceInfo w15:providerId="Windows Live" w15:userId="ae48e9c70804ac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2B1"/>
    <w:rsid w:val="00000499"/>
    <w:rsid w:val="0000086C"/>
    <w:rsid w:val="0000187C"/>
    <w:rsid w:val="00002170"/>
    <w:rsid w:val="00002B5C"/>
    <w:rsid w:val="00002F6E"/>
    <w:rsid w:val="000040E3"/>
    <w:rsid w:val="000045F3"/>
    <w:rsid w:val="0000511C"/>
    <w:rsid w:val="00005D51"/>
    <w:rsid w:val="00005F21"/>
    <w:rsid w:val="0001007D"/>
    <w:rsid w:val="00010749"/>
    <w:rsid w:val="00010F07"/>
    <w:rsid w:val="000115A9"/>
    <w:rsid w:val="00013555"/>
    <w:rsid w:val="00014D79"/>
    <w:rsid w:val="00014DC2"/>
    <w:rsid w:val="00015C28"/>
    <w:rsid w:val="00015C4F"/>
    <w:rsid w:val="00017BCB"/>
    <w:rsid w:val="00021C2B"/>
    <w:rsid w:val="0002272B"/>
    <w:rsid w:val="00025D5B"/>
    <w:rsid w:val="00025DB3"/>
    <w:rsid w:val="000301F6"/>
    <w:rsid w:val="0003049C"/>
    <w:rsid w:val="000306CF"/>
    <w:rsid w:val="0003138E"/>
    <w:rsid w:val="00031D46"/>
    <w:rsid w:val="00031D4A"/>
    <w:rsid w:val="00031E6F"/>
    <w:rsid w:val="00032B67"/>
    <w:rsid w:val="00032F52"/>
    <w:rsid w:val="0003309C"/>
    <w:rsid w:val="000330AD"/>
    <w:rsid w:val="00034808"/>
    <w:rsid w:val="00035310"/>
    <w:rsid w:val="0003536B"/>
    <w:rsid w:val="000361C7"/>
    <w:rsid w:val="00037AE8"/>
    <w:rsid w:val="00040C3C"/>
    <w:rsid w:val="00041DF1"/>
    <w:rsid w:val="00042A10"/>
    <w:rsid w:val="0004371E"/>
    <w:rsid w:val="000437F8"/>
    <w:rsid w:val="000444FA"/>
    <w:rsid w:val="00045FE3"/>
    <w:rsid w:val="0004626C"/>
    <w:rsid w:val="0004629F"/>
    <w:rsid w:val="000468E8"/>
    <w:rsid w:val="00047B76"/>
    <w:rsid w:val="00047D16"/>
    <w:rsid w:val="00050091"/>
    <w:rsid w:val="0005088E"/>
    <w:rsid w:val="00052675"/>
    <w:rsid w:val="00052920"/>
    <w:rsid w:val="00052D84"/>
    <w:rsid w:val="0005360C"/>
    <w:rsid w:val="00054035"/>
    <w:rsid w:val="00054D1B"/>
    <w:rsid w:val="000553B8"/>
    <w:rsid w:val="00056BDB"/>
    <w:rsid w:val="00057276"/>
    <w:rsid w:val="000578ED"/>
    <w:rsid w:val="00057B8C"/>
    <w:rsid w:val="000605A4"/>
    <w:rsid w:val="00060932"/>
    <w:rsid w:val="00060E04"/>
    <w:rsid w:val="00060FEC"/>
    <w:rsid w:val="000618F1"/>
    <w:rsid w:val="00061915"/>
    <w:rsid w:val="00061BD9"/>
    <w:rsid w:val="000657AD"/>
    <w:rsid w:val="00065D7D"/>
    <w:rsid w:val="00066200"/>
    <w:rsid w:val="00066518"/>
    <w:rsid w:val="00067230"/>
    <w:rsid w:val="00067D03"/>
    <w:rsid w:val="00071117"/>
    <w:rsid w:val="00071F6F"/>
    <w:rsid w:val="000724D5"/>
    <w:rsid w:val="000748DA"/>
    <w:rsid w:val="0007562F"/>
    <w:rsid w:val="00075756"/>
    <w:rsid w:val="00077507"/>
    <w:rsid w:val="0007756B"/>
    <w:rsid w:val="00080148"/>
    <w:rsid w:val="00080CE3"/>
    <w:rsid w:val="00080E15"/>
    <w:rsid w:val="00080F59"/>
    <w:rsid w:val="00081648"/>
    <w:rsid w:val="00082697"/>
    <w:rsid w:val="0008377B"/>
    <w:rsid w:val="00083A47"/>
    <w:rsid w:val="00083CCF"/>
    <w:rsid w:val="00084BA3"/>
    <w:rsid w:val="000861B4"/>
    <w:rsid w:val="00086A8F"/>
    <w:rsid w:val="0008755C"/>
    <w:rsid w:val="000876AD"/>
    <w:rsid w:val="0008794B"/>
    <w:rsid w:val="00087C91"/>
    <w:rsid w:val="0009249E"/>
    <w:rsid w:val="00092773"/>
    <w:rsid w:val="00092A97"/>
    <w:rsid w:val="00092B92"/>
    <w:rsid w:val="00094030"/>
    <w:rsid w:val="000947BF"/>
    <w:rsid w:val="0009497A"/>
    <w:rsid w:val="000953BF"/>
    <w:rsid w:val="000958E9"/>
    <w:rsid w:val="00095C24"/>
    <w:rsid w:val="000963C0"/>
    <w:rsid w:val="00096626"/>
    <w:rsid w:val="00097A2F"/>
    <w:rsid w:val="000A0E10"/>
    <w:rsid w:val="000A2023"/>
    <w:rsid w:val="000A24D7"/>
    <w:rsid w:val="000A2C4E"/>
    <w:rsid w:val="000A31F6"/>
    <w:rsid w:val="000A6517"/>
    <w:rsid w:val="000A6557"/>
    <w:rsid w:val="000A689F"/>
    <w:rsid w:val="000B0692"/>
    <w:rsid w:val="000B0A15"/>
    <w:rsid w:val="000B22DF"/>
    <w:rsid w:val="000B2AF5"/>
    <w:rsid w:val="000B4105"/>
    <w:rsid w:val="000B4192"/>
    <w:rsid w:val="000B46D7"/>
    <w:rsid w:val="000B5192"/>
    <w:rsid w:val="000B5AA9"/>
    <w:rsid w:val="000B611B"/>
    <w:rsid w:val="000B6EDB"/>
    <w:rsid w:val="000B79F2"/>
    <w:rsid w:val="000C176B"/>
    <w:rsid w:val="000C1B54"/>
    <w:rsid w:val="000C3379"/>
    <w:rsid w:val="000C476C"/>
    <w:rsid w:val="000C66C2"/>
    <w:rsid w:val="000C6FA8"/>
    <w:rsid w:val="000C7175"/>
    <w:rsid w:val="000C7403"/>
    <w:rsid w:val="000C751E"/>
    <w:rsid w:val="000C7600"/>
    <w:rsid w:val="000C7B95"/>
    <w:rsid w:val="000D042E"/>
    <w:rsid w:val="000D043C"/>
    <w:rsid w:val="000D102E"/>
    <w:rsid w:val="000D19C9"/>
    <w:rsid w:val="000D2F95"/>
    <w:rsid w:val="000D337E"/>
    <w:rsid w:val="000D3C82"/>
    <w:rsid w:val="000D4998"/>
    <w:rsid w:val="000D539D"/>
    <w:rsid w:val="000D5B55"/>
    <w:rsid w:val="000D5C38"/>
    <w:rsid w:val="000D5DE8"/>
    <w:rsid w:val="000D6398"/>
    <w:rsid w:val="000D6763"/>
    <w:rsid w:val="000E01AD"/>
    <w:rsid w:val="000E0469"/>
    <w:rsid w:val="000E05D1"/>
    <w:rsid w:val="000E0982"/>
    <w:rsid w:val="000E1318"/>
    <w:rsid w:val="000E141D"/>
    <w:rsid w:val="000E285A"/>
    <w:rsid w:val="000E3DBC"/>
    <w:rsid w:val="000E4007"/>
    <w:rsid w:val="000E4357"/>
    <w:rsid w:val="000E43C4"/>
    <w:rsid w:val="000E465A"/>
    <w:rsid w:val="000E564D"/>
    <w:rsid w:val="000E6150"/>
    <w:rsid w:val="000E7681"/>
    <w:rsid w:val="000E7F0A"/>
    <w:rsid w:val="000F237A"/>
    <w:rsid w:val="000F28B8"/>
    <w:rsid w:val="000F3157"/>
    <w:rsid w:val="000F3210"/>
    <w:rsid w:val="000F4581"/>
    <w:rsid w:val="000F4FA3"/>
    <w:rsid w:val="000F50C6"/>
    <w:rsid w:val="000F57CB"/>
    <w:rsid w:val="000F5EDE"/>
    <w:rsid w:val="000F5FB6"/>
    <w:rsid w:val="000F6A6F"/>
    <w:rsid w:val="000F75DB"/>
    <w:rsid w:val="000F790E"/>
    <w:rsid w:val="0010018A"/>
    <w:rsid w:val="0010089F"/>
    <w:rsid w:val="00100900"/>
    <w:rsid w:val="00101724"/>
    <w:rsid w:val="0010181A"/>
    <w:rsid w:val="00101896"/>
    <w:rsid w:val="001024BB"/>
    <w:rsid w:val="001028C1"/>
    <w:rsid w:val="00103CE2"/>
    <w:rsid w:val="00104B1E"/>
    <w:rsid w:val="00105872"/>
    <w:rsid w:val="00105A31"/>
    <w:rsid w:val="0010686D"/>
    <w:rsid w:val="00106CBE"/>
    <w:rsid w:val="00106DE7"/>
    <w:rsid w:val="00110001"/>
    <w:rsid w:val="0011096A"/>
    <w:rsid w:val="00110DCA"/>
    <w:rsid w:val="001115D4"/>
    <w:rsid w:val="00112238"/>
    <w:rsid w:val="001129F4"/>
    <w:rsid w:val="001133C5"/>
    <w:rsid w:val="001133DE"/>
    <w:rsid w:val="00115548"/>
    <w:rsid w:val="00115FB2"/>
    <w:rsid w:val="00116CF2"/>
    <w:rsid w:val="001176E3"/>
    <w:rsid w:val="00120DF6"/>
    <w:rsid w:val="001233D6"/>
    <w:rsid w:val="00124A7E"/>
    <w:rsid w:val="0012617C"/>
    <w:rsid w:val="00127341"/>
    <w:rsid w:val="00127EBF"/>
    <w:rsid w:val="00131437"/>
    <w:rsid w:val="001319C4"/>
    <w:rsid w:val="00131C7B"/>
    <w:rsid w:val="001335F7"/>
    <w:rsid w:val="00135139"/>
    <w:rsid w:val="001353AA"/>
    <w:rsid w:val="00136078"/>
    <w:rsid w:val="00137913"/>
    <w:rsid w:val="00137B46"/>
    <w:rsid w:val="0014037F"/>
    <w:rsid w:val="00140CB2"/>
    <w:rsid w:val="001420B0"/>
    <w:rsid w:val="00142E59"/>
    <w:rsid w:val="00143716"/>
    <w:rsid w:val="00144A68"/>
    <w:rsid w:val="00145397"/>
    <w:rsid w:val="00146875"/>
    <w:rsid w:val="001476DA"/>
    <w:rsid w:val="0015091F"/>
    <w:rsid w:val="00151146"/>
    <w:rsid w:val="00151627"/>
    <w:rsid w:val="00151E79"/>
    <w:rsid w:val="00152C7F"/>
    <w:rsid w:val="00152D2B"/>
    <w:rsid w:val="00153A25"/>
    <w:rsid w:val="00154951"/>
    <w:rsid w:val="00155635"/>
    <w:rsid w:val="001559FD"/>
    <w:rsid w:val="00155F3F"/>
    <w:rsid w:val="0015622B"/>
    <w:rsid w:val="001563F0"/>
    <w:rsid w:val="0015641E"/>
    <w:rsid w:val="00156879"/>
    <w:rsid w:val="00156FEC"/>
    <w:rsid w:val="001570F2"/>
    <w:rsid w:val="001578F4"/>
    <w:rsid w:val="00161C74"/>
    <w:rsid w:val="00162060"/>
    <w:rsid w:val="00163377"/>
    <w:rsid w:val="0016489E"/>
    <w:rsid w:val="00164C7A"/>
    <w:rsid w:val="00165D26"/>
    <w:rsid w:val="001660DC"/>
    <w:rsid w:val="001678CF"/>
    <w:rsid w:val="00167A98"/>
    <w:rsid w:val="00170C27"/>
    <w:rsid w:val="00171A96"/>
    <w:rsid w:val="001730D2"/>
    <w:rsid w:val="00173D30"/>
    <w:rsid w:val="0017463C"/>
    <w:rsid w:val="00177369"/>
    <w:rsid w:val="001773FB"/>
    <w:rsid w:val="00177A17"/>
    <w:rsid w:val="001818D1"/>
    <w:rsid w:val="00182497"/>
    <w:rsid w:val="001830F2"/>
    <w:rsid w:val="001839A9"/>
    <w:rsid w:val="00183CF5"/>
    <w:rsid w:val="0018400E"/>
    <w:rsid w:val="0018467D"/>
    <w:rsid w:val="00184B8B"/>
    <w:rsid w:val="001857BD"/>
    <w:rsid w:val="00186772"/>
    <w:rsid w:val="00187A7B"/>
    <w:rsid w:val="001908A7"/>
    <w:rsid w:val="00192048"/>
    <w:rsid w:val="00196A1D"/>
    <w:rsid w:val="00196B17"/>
    <w:rsid w:val="001970FF"/>
    <w:rsid w:val="001A04D0"/>
    <w:rsid w:val="001A0CE4"/>
    <w:rsid w:val="001A135B"/>
    <w:rsid w:val="001A3AF1"/>
    <w:rsid w:val="001A40BC"/>
    <w:rsid w:val="001A4D4F"/>
    <w:rsid w:val="001A6B01"/>
    <w:rsid w:val="001A6D52"/>
    <w:rsid w:val="001A7621"/>
    <w:rsid w:val="001A7748"/>
    <w:rsid w:val="001B02D5"/>
    <w:rsid w:val="001B088A"/>
    <w:rsid w:val="001B193E"/>
    <w:rsid w:val="001B2365"/>
    <w:rsid w:val="001B2403"/>
    <w:rsid w:val="001B3080"/>
    <w:rsid w:val="001B41C4"/>
    <w:rsid w:val="001B5919"/>
    <w:rsid w:val="001B612B"/>
    <w:rsid w:val="001B69B0"/>
    <w:rsid w:val="001B766C"/>
    <w:rsid w:val="001B7E2E"/>
    <w:rsid w:val="001B7EA6"/>
    <w:rsid w:val="001C03FC"/>
    <w:rsid w:val="001C19FF"/>
    <w:rsid w:val="001C21CF"/>
    <w:rsid w:val="001C229E"/>
    <w:rsid w:val="001C2722"/>
    <w:rsid w:val="001C2AB5"/>
    <w:rsid w:val="001C3DBE"/>
    <w:rsid w:val="001C46BC"/>
    <w:rsid w:val="001C4A00"/>
    <w:rsid w:val="001C4CFB"/>
    <w:rsid w:val="001C51C8"/>
    <w:rsid w:val="001C613C"/>
    <w:rsid w:val="001C68B3"/>
    <w:rsid w:val="001C705C"/>
    <w:rsid w:val="001D040E"/>
    <w:rsid w:val="001D0FCC"/>
    <w:rsid w:val="001D217E"/>
    <w:rsid w:val="001D3A67"/>
    <w:rsid w:val="001D671C"/>
    <w:rsid w:val="001D68A5"/>
    <w:rsid w:val="001D7621"/>
    <w:rsid w:val="001D79C3"/>
    <w:rsid w:val="001D7BB3"/>
    <w:rsid w:val="001E0C40"/>
    <w:rsid w:val="001E1420"/>
    <w:rsid w:val="001E1A70"/>
    <w:rsid w:val="001E20A7"/>
    <w:rsid w:val="001E34B0"/>
    <w:rsid w:val="001E407C"/>
    <w:rsid w:val="001E419A"/>
    <w:rsid w:val="001E5D49"/>
    <w:rsid w:val="001E632D"/>
    <w:rsid w:val="001E6BC3"/>
    <w:rsid w:val="001E6F0F"/>
    <w:rsid w:val="001E7F77"/>
    <w:rsid w:val="001F075D"/>
    <w:rsid w:val="001F0B4F"/>
    <w:rsid w:val="001F1864"/>
    <w:rsid w:val="001F1C59"/>
    <w:rsid w:val="001F2427"/>
    <w:rsid w:val="001F27BC"/>
    <w:rsid w:val="001F282C"/>
    <w:rsid w:val="001F4C12"/>
    <w:rsid w:val="001F65C6"/>
    <w:rsid w:val="001F6BBB"/>
    <w:rsid w:val="001F716E"/>
    <w:rsid w:val="001F73D1"/>
    <w:rsid w:val="001F7CE0"/>
    <w:rsid w:val="00201B01"/>
    <w:rsid w:val="00201D86"/>
    <w:rsid w:val="002026A8"/>
    <w:rsid w:val="002033D3"/>
    <w:rsid w:val="00203BF1"/>
    <w:rsid w:val="00203E6E"/>
    <w:rsid w:val="00206324"/>
    <w:rsid w:val="0021097A"/>
    <w:rsid w:val="00210F32"/>
    <w:rsid w:val="0021155E"/>
    <w:rsid w:val="002116A5"/>
    <w:rsid w:val="0021172F"/>
    <w:rsid w:val="00213497"/>
    <w:rsid w:val="0021417F"/>
    <w:rsid w:val="00214C94"/>
    <w:rsid w:val="00215CAF"/>
    <w:rsid w:val="002176EB"/>
    <w:rsid w:val="00220495"/>
    <w:rsid w:val="00220B69"/>
    <w:rsid w:val="00222EAD"/>
    <w:rsid w:val="00223248"/>
    <w:rsid w:val="002232D9"/>
    <w:rsid w:val="00224850"/>
    <w:rsid w:val="00224EFA"/>
    <w:rsid w:val="00225119"/>
    <w:rsid w:val="00226BCF"/>
    <w:rsid w:val="00226FDC"/>
    <w:rsid w:val="002272B8"/>
    <w:rsid w:val="00230F24"/>
    <w:rsid w:val="002325A3"/>
    <w:rsid w:val="002329F2"/>
    <w:rsid w:val="00232DD9"/>
    <w:rsid w:val="002334C4"/>
    <w:rsid w:val="002347A2"/>
    <w:rsid w:val="00234E43"/>
    <w:rsid w:val="00235479"/>
    <w:rsid w:val="0023606E"/>
    <w:rsid w:val="0023768D"/>
    <w:rsid w:val="0024057E"/>
    <w:rsid w:val="00241BB6"/>
    <w:rsid w:val="00241C1E"/>
    <w:rsid w:val="00242E9A"/>
    <w:rsid w:val="0024413F"/>
    <w:rsid w:val="00245205"/>
    <w:rsid w:val="00246D07"/>
    <w:rsid w:val="002472B1"/>
    <w:rsid w:val="00247D5F"/>
    <w:rsid w:val="00251234"/>
    <w:rsid w:val="002515D1"/>
    <w:rsid w:val="00251ACC"/>
    <w:rsid w:val="00252402"/>
    <w:rsid w:val="002525DA"/>
    <w:rsid w:val="00253031"/>
    <w:rsid w:val="00253148"/>
    <w:rsid w:val="002531B3"/>
    <w:rsid w:val="00253702"/>
    <w:rsid w:val="0025370D"/>
    <w:rsid w:val="002538D8"/>
    <w:rsid w:val="0025409C"/>
    <w:rsid w:val="00254360"/>
    <w:rsid w:val="00254493"/>
    <w:rsid w:val="00254BB9"/>
    <w:rsid w:val="002566AE"/>
    <w:rsid w:val="00257898"/>
    <w:rsid w:val="00257C59"/>
    <w:rsid w:val="002605B1"/>
    <w:rsid w:val="002609C5"/>
    <w:rsid w:val="002640C3"/>
    <w:rsid w:val="002643D5"/>
    <w:rsid w:val="00265E52"/>
    <w:rsid w:val="00266430"/>
    <w:rsid w:val="00266BA0"/>
    <w:rsid w:val="00267278"/>
    <w:rsid w:val="002678BD"/>
    <w:rsid w:val="00270BCF"/>
    <w:rsid w:val="00270EE5"/>
    <w:rsid w:val="002711ED"/>
    <w:rsid w:val="00271729"/>
    <w:rsid w:val="00272B3D"/>
    <w:rsid w:val="00272FF3"/>
    <w:rsid w:val="002744F3"/>
    <w:rsid w:val="0027458F"/>
    <w:rsid w:val="0027464D"/>
    <w:rsid w:val="002749A0"/>
    <w:rsid w:val="00275AB9"/>
    <w:rsid w:val="002766E1"/>
    <w:rsid w:val="002773E2"/>
    <w:rsid w:val="00277951"/>
    <w:rsid w:val="00280EEB"/>
    <w:rsid w:val="00281945"/>
    <w:rsid w:val="00284156"/>
    <w:rsid w:val="00284D83"/>
    <w:rsid w:val="00285718"/>
    <w:rsid w:val="00285726"/>
    <w:rsid w:val="0028572E"/>
    <w:rsid w:val="002857B9"/>
    <w:rsid w:val="00286208"/>
    <w:rsid w:val="002863B8"/>
    <w:rsid w:val="0028783A"/>
    <w:rsid w:val="00290542"/>
    <w:rsid w:val="00290A7A"/>
    <w:rsid w:val="00291274"/>
    <w:rsid w:val="00291BEC"/>
    <w:rsid w:val="00291EE6"/>
    <w:rsid w:val="00291F2A"/>
    <w:rsid w:val="00292105"/>
    <w:rsid w:val="00293BE1"/>
    <w:rsid w:val="00293E28"/>
    <w:rsid w:val="0029418C"/>
    <w:rsid w:val="00294377"/>
    <w:rsid w:val="00294449"/>
    <w:rsid w:val="002945A6"/>
    <w:rsid w:val="00294846"/>
    <w:rsid w:val="00294ABC"/>
    <w:rsid w:val="00295A2E"/>
    <w:rsid w:val="00295B2F"/>
    <w:rsid w:val="00295E07"/>
    <w:rsid w:val="00295F7F"/>
    <w:rsid w:val="0029608B"/>
    <w:rsid w:val="0029680C"/>
    <w:rsid w:val="0029712A"/>
    <w:rsid w:val="0029784A"/>
    <w:rsid w:val="002A00E4"/>
    <w:rsid w:val="002A01E9"/>
    <w:rsid w:val="002A13BD"/>
    <w:rsid w:val="002A17F7"/>
    <w:rsid w:val="002A3167"/>
    <w:rsid w:val="002A3C78"/>
    <w:rsid w:val="002A3D86"/>
    <w:rsid w:val="002A4C1B"/>
    <w:rsid w:val="002A5FC1"/>
    <w:rsid w:val="002A7663"/>
    <w:rsid w:val="002B056E"/>
    <w:rsid w:val="002B10F3"/>
    <w:rsid w:val="002B1725"/>
    <w:rsid w:val="002B18FC"/>
    <w:rsid w:val="002B1A9E"/>
    <w:rsid w:val="002B1C64"/>
    <w:rsid w:val="002B2657"/>
    <w:rsid w:val="002B2D0E"/>
    <w:rsid w:val="002B3911"/>
    <w:rsid w:val="002B47D0"/>
    <w:rsid w:val="002B4824"/>
    <w:rsid w:val="002B4BA9"/>
    <w:rsid w:val="002B5408"/>
    <w:rsid w:val="002B6C07"/>
    <w:rsid w:val="002B72AB"/>
    <w:rsid w:val="002B743C"/>
    <w:rsid w:val="002B7EED"/>
    <w:rsid w:val="002C08E5"/>
    <w:rsid w:val="002C1628"/>
    <w:rsid w:val="002C1B4C"/>
    <w:rsid w:val="002C2351"/>
    <w:rsid w:val="002C334F"/>
    <w:rsid w:val="002C3BB8"/>
    <w:rsid w:val="002C4A49"/>
    <w:rsid w:val="002C4BC2"/>
    <w:rsid w:val="002C5904"/>
    <w:rsid w:val="002C7165"/>
    <w:rsid w:val="002D0626"/>
    <w:rsid w:val="002D16DA"/>
    <w:rsid w:val="002D242D"/>
    <w:rsid w:val="002D2957"/>
    <w:rsid w:val="002D4571"/>
    <w:rsid w:val="002D4B6A"/>
    <w:rsid w:val="002D524E"/>
    <w:rsid w:val="002D69AB"/>
    <w:rsid w:val="002D76EA"/>
    <w:rsid w:val="002E0696"/>
    <w:rsid w:val="002E070A"/>
    <w:rsid w:val="002E0F29"/>
    <w:rsid w:val="002E0F4A"/>
    <w:rsid w:val="002E117D"/>
    <w:rsid w:val="002E16D9"/>
    <w:rsid w:val="002E1FC7"/>
    <w:rsid w:val="002E2CA1"/>
    <w:rsid w:val="002E30B2"/>
    <w:rsid w:val="002E43AD"/>
    <w:rsid w:val="002E4A5C"/>
    <w:rsid w:val="002E6FA2"/>
    <w:rsid w:val="002E7DC7"/>
    <w:rsid w:val="002F0070"/>
    <w:rsid w:val="002F0316"/>
    <w:rsid w:val="002F0453"/>
    <w:rsid w:val="002F0929"/>
    <w:rsid w:val="002F0E04"/>
    <w:rsid w:val="002F157E"/>
    <w:rsid w:val="002F1F8D"/>
    <w:rsid w:val="002F25B3"/>
    <w:rsid w:val="002F3196"/>
    <w:rsid w:val="002F4202"/>
    <w:rsid w:val="002F4CF8"/>
    <w:rsid w:val="002F541D"/>
    <w:rsid w:val="002F636A"/>
    <w:rsid w:val="002F673F"/>
    <w:rsid w:val="002F6748"/>
    <w:rsid w:val="002F6A1A"/>
    <w:rsid w:val="002F7FD9"/>
    <w:rsid w:val="00301EA1"/>
    <w:rsid w:val="0030420A"/>
    <w:rsid w:val="003043B7"/>
    <w:rsid w:val="00304929"/>
    <w:rsid w:val="00304972"/>
    <w:rsid w:val="00305C46"/>
    <w:rsid w:val="0030659E"/>
    <w:rsid w:val="00307E28"/>
    <w:rsid w:val="00307E5C"/>
    <w:rsid w:val="00310097"/>
    <w:rsid w:val="00310616"/>
    <w:rsid w:val="003138FC"/>
    <w:rsid w:val="00313B3C"/>
    <w:rsid w:val="00314194"/>
    <w:rsid w:val="00314C53"/>
    <w:rsid w:val="00314FFC"/>
    <w:rsid w:val="00316582"/>
    <w:rsid w:val="00317ED7"/>
    <w:rsid w:val="00321C67"/>
    <w:rsid w:val="00323094"/>
    <w:rsid w:val="00323B70"/>
    <w:rsid w:val="00323DCB"/>
    <w:rsid w:val="003249C8"/>
    <w:rsid w:val="00324B01"/>
    <w:rsid w:val="003257BF"/>
    <w:rsid w:val="003272DD"/>
    <w:rsid w:val="0033021A"/>
    <w:rsid w:val="003306C9"/>
    <w:rsid w:val="00330AC0"/>
    <w:rsid w:val="00331768"/>
    <w:rsid w:val="00332B2A"/>
    <w:rsid w:val="00333C99"/>
    <w:rsid w:val="00334B49"/>
    <w:rsid w:val="00334BA5"/>
    <w:rsid w:val="00335B10"/>
    <w:rsid w:val="00335E35"/>
    <w:rsid w:val="0033651B"/>
    <w:rsid w:val="003375AF"/>
    <w:rsid w:val="00337A49"/>
    <w:rsid w:val="00340C2D"/>
    <w:rsid w:val="003429B7"/>
    <w:rsid w:val="003443C7"/>
    <w:rsid w:val="00344D8F"/>
    <w:rsid w:val="00344F26"/>
    <w:rsid w:val="00345010"/>
    <w:rsid w:val="00345639"/>
    <w:rsid w:val="0034767E"/>
    <w:rsid w:val="00350F71"/>
    <w:rsid w:val="003521F8"/>
    <w:rsid w:val="0035290E"/>
    <w:rsid w:val="00352AB8"/>
    <w:rsid w:val="00353356"/>
    <w:rsid w:val="00353F8C"/>
    <w:rsid w:val="003550AB"/>
    <w:rsid w:val="003552FB"/>
    <w:rsid w:val="00356B86"/>
    <w:rsid w:val="00356CBD"/>
    <w:rsid w:val="003611CE"/>
    <w:rsid w:val="0036172D"/>
    <w:rsid w:val="00361F66"/>
    <w:rsid w:val="003633A4"/>
    <w:rsid w:val="00364317"/>
    <w:rsid w:val="00364D49"/>
    <w:rsid w:val="00367E20"/>
    <w:rsid w:val="00371D3E"/>
    <w:rsid w:val="00372324"/>
    <w:rsid w:val="00372D2A"/>
    <w:rsid w:val="0037320E"/>
    <w:rsid w:val="00374954"/>
    <w:rsid w:val="00376DE4"/>
    <w:rsid w:val="003777AA"/>
    <w:rsid w:val="00380468"/>
    <w:rsid w:val="00380AE6"/>
    <w:rsid w:val="00380F74"/>
    <w:rsid w:val="00381098"/>
    <w:rsid w:val="00381F03"/>
    <w:rsid w:val="00382D89"/>
    <w:rsid w:val="0038308B"/>
    <w:rsid w:val="0038373C"/>
    <w:rsid w:val="003842FB"/>
    <w:rsid w:val="00385193"/>
    <w:rsid w:val="00385B73"/>
    <w:rsid w:val="00387904"/>
    <w:rsid w:val="00387EDC"/>
    <w:rsid w:val="00390098"/>
    <w:rsid w:val="00390205"/>
    <w:rsid w:val="00390A54"/>
    <w:rsid w:val="00391977"/>
    <w:rsid w:val="00392974"/>
    <w:rsid w:val="00394AF9"/>
    <w:rsid w:val="0039630C"/>
    <w:rsid w:val="00396878"/>
    <w:rsid w:val="00396BA9"/>
    <w:rsid w:val="00396F5E"/>
    <w:rsid w:val="00397AB9"/>
    <w:rsid w:val="003A1D48"/>
    <w:rsid w:val="003A23A4"/>
    <w:rsid w:val="003A268D"/>
    <w:rsid w:val="003A31AB"/>
    <w:rsid w:val="003A37F1"/>
    <w:rsid w:val="003A3F09"/>
    <w:rsid w:val="003A68E6"/>
    <w:rsid w:val="003A6A9D"/>
    <w:rsid w:val="003A75BA"/>
    <w:rsid w:val="003A794D"/>
    <w:rsid w:val="003B005A"/>
    <w:rsid w:val="003B06A2"/>
    <w:rsid w:val="003B0D1E"/>
    <w:rsid w:val="003B0DDE"/>
    <w:rsid w:val="003B1014"/>
    <w:rsid w:val="003B1EB8"/>
    <w:rsid w:val="003B201F"/>
    <w:rsid w:val="003B329F"/>
    <w:rsid w:val="003B3D02"/>
    <w:rsid w:val="003B3D7A"/>
    <w:rsid w:val="003B45FC"/>
    <w:rsid w:val="003B4BF0"/>
    <w:rsid w:val="003B5D88"/>
    <w:rsid w:val="003B7896"/>
    <w:rsid w:val="003B7D6B"/>
    <w:rsid w:val="003B7D9D"/>
    <w:rsid w:val="003C08B3"/>
    <w:rsid w:val="003C0DCF"/>
    <w:rsid w:val="003C3626"/>
    <w:rsid w:val="003C38F7"/>
    <w:rsid w:val="003C46B0"/>
    <w:rsid w:val="003C5D27"/>
    <w:rsid w:val="003C60EB"/>
    <w:rsid w:val="003C79DC"/>
    <w:rsid w:val="003D0135"/>
    <w:rsid w:val="003D070D"/>
    <w:rsid w:val="003D1177"/>
    <w:rsid w:val="003D1DDB"/>
    <w:rsid w:val="003D2441"/>
    <w:rsid w:val="003D54AF"/>
    <w:rsid w:val="003D562F"/>
    <w:rsid w:val="003D70F3"/>
    <w:rsid w:val="003D76F4"/>
    <w:rsid w:val="003D77FB"/>
    <w:rsid w:val="003E0539"/>
    <w:rsid w:val="003E0746"/>
    <w:rsid w:val="003E1285"/>
    <w:rsid w:val="003E16A5"/>
    <w:rsid w:val="003E1A50"/>
    <w:rsid w:val="003E1DFF"/>
    <w:rsid w:val="003E244B"/>
    <w:rsid w:val="003E3499"/>
    <w:rsid w:val="003E674D"/>
    <w:rsid w:val="003E6C52"/>
    <w:rsid w:val="003F069A"/>
    <w:rsid w:val="003F075C"/>
    <w:rsid w:val="003F4B15"/>
    <w:rsid w:val="003F740C"/>
    <w:rsid w:val="004005C7"/>
    <w:rsid w:val="00400997"/>
    <w:rsid w:val="004012D7"/>
    <w:rsid w:val="00403266"/>
    <w:rsid w:val="00403272"/>
    <w:rsid w:val="004036AD"/>
    <w:rsid w:val="0040382A"/>
    <w:rsid w:val="00404006"/>
    <w:rsid w:val="00405A38"/>
    <w:rsid w:val="004069E3"/>
    <w:rsid w:val="00406AFD"/>
    <w:rsid w:val="00407018"/>
    <w:rsid w:val="0041047C"/>
    <w:rsid w:val="00410CDD"/>
    <w:rsid w:val="004112FB"/>
    <w:rsid w:val="00411C29"/>
    <w:rsid w:val="004127DA"/>
    <w:rsid w:val="00412C48"/>
    <w:rsid w:val="00413A35"/>
    <w:rsid w:val="00414D8D"/>
    <w:rsid w:val="004158F3"/>
    <w:rsid w:val="00415DC7"/>
    <w:rsid w:val="004169FF"/>
    <w:rsid w:val="00416C15"/>
    <w:rsid w:val="00416D36"/>
    <w:rsid w:val="00416FE0"/>
    <w:rsid w:val="00417D49"/>
    <w:rsid w:val="0042062C"/>
    <w:rsid w:val="00420F88"/>
    <w:rsid w:val="004227FE"/>
    <w:rsid w:val="00422F4C"/>
    <w:rsid w:val="00423472"/>
    <w:rsid w:val="00423BB7"/>
    <w:rsid w:val="004247A3"/>
    <w:rsid w:val="00424B09"/>
    <w:rsid w:val="00424D9D"/>
    <w:rsid w:val="00425B70"/>
    <w:rsid w:val="00426405"/>
    <w:rsid w:val="00427424"/>
    <w:rsid w:val="0043044F"/>
    <w:rsid w:val="00431E46"/>
    <w:rsid w:val="00433762"/>
    <w:rsid w:val="00433894"/>
    <w:rsid w:val="00433F9A"/>
    <w:rsid w:val="004341F0"/>
    <w:rsid w:val="00434B40"/>
    <w:rsid w:val="004371AF"/>
    <w:rsid w:val="004376D1"/>
    <w:rsid w:val="004403C6"/>
    <w:rsid w:val="00441288"/>
    <w:rsid w:val="004416C3"/>
    <w:rsid w:val="00441720"/>
    <w:rsid w:val="00443239"/>
    <w:rsid w:val="0044323B"/>
    <w:rsid w:val="00443F5F"/>
    <w:rsid w:val="00446756"/>
    <w:rsid w:val="004474D7"/>
    <w:rsid w:val="00447BF4"/>
    <w:rsid w:val="00450067"/>
    <w:rsid w:val="00450A2B"/>
    <w:rsid w:val="00451C0E"/>
    <w:rsid w:val="0045229A"/>
    <w:rsid w:val="004524BD"/>
    <w:rsid w:val="00454AFA"/>
    <w:rsid w:val="00454C62"/>
    <w:rsid w:val="0045626D"/>
    <w:rsid w:val="004567DE"/>
    <w:rsid w:val="00456FD8"/>
    <w:rsid w:val="00460700"/>
    <w:rsid w:val="00460E7E"/>
    <w:rsid w:val="004623A3"/>
    <w:rsid w:val="004625FF"/>
    <w:rsid w:val="00462B3D"/>
    <w:rsid w:val="004635BA"/>
    <w:rsid w:val="00463621"/>
    <w:rsid w:val="00463BEC"/>
    <w:rsid w:val="0046447F"/>
    <w:rsid w:val="00464C80"/>
    <w:rsid w:val="00464FF3"/>
    <w:rsid w:val="00465D54"/>
    <w:rsid w:val="00466406"/>
    <w:rsid w:val="00466CBC"/>
    <w:rsid w:val="0047059C"/>
    <w:rsid w:val="00471369"/>
    <w:rsid w:val="004716B5"/>
    <w:rsid w:val="004718B3"/>
    <w:rsid w:val="00471997"/>
    <w:rsid w:val="00471C81"/>
    <w:rsid w:val="004721BF"/>
    <w:rsid w:val="0047247D"/>
    <w:rsid w:val="004726CD"/>
    <w:rsid w:val="0047275B"/>
    <w:rsid w:val="00473578"/>
    <w:rsid w:val="00474209"/>
    <w:rsid w:val="0047581A"/>
    <w:rsid w:val="0047716F"/>
    <w:rsid w:val="00477D49"/>
    <w:rsid w:val="00482850"/>
    <w:rsid w:val="00482878"/>
    <w:rsid w:val="00483187"/>
    <w:rsid w:val="0048333A"/>
    <w:rsid w:val="00483B93"/>
    <w:rsid w:val="004848AE"/>
    <w:rsid w:val="0048735C"/>
    <w:rsid w:val="00487F4E"/>
    <w:rsid w:val="00490472"/>
    <w:rsid w:val="00490D11"/>
    <w:rsid w:val="004917AB"/>
    <w:rsid w:val="00491A39"/>
    <w:rsid w:val="004937EB"/>
    <w:rsid w:val="00493F93"/>
    <w:rsid w:val="004958D0"/>
    <w:rsid w:val="00495C06"/>
    <w:rsid w:val="00495E42"/>
    <w:rsid w:val="0049637F"/>
    <w:rsid w:val="00496BB9"/>
    <w:rsid w:val="004972E2"/>
    <w:rsid w:val="00497433"/>
    <w:rsid w:val="0049792D"/>
    <w:rsid w:val="00497E20"/>
    <w:rsid w:val="004A1090"/>
    <w:rsid w:val="004A129F"/>
    <w:rsid w:val="004A150A"/>
    <w:rsid w:val="004A1A50"/>
    <w:rsid w:val="004A1BF0"/>
    <w:rsid w:val="004A1DCB"/>
    <w:rsid w:val="004A3A0E"/>
    <w:rsid w:val="004A4731"/>
    <w:rsid w:val="004A5849"/>
    <w:rsid w:val="004A58E5"/>
    <w:rsid w:val="004A5EA5"/>
    <w:rsid w:val="004A5EC9"/>
    <w:rsid w:val="004A70AD"/>
    <w:rsid w:val="004B0151"/>
    <w:rsid w:val="004B0317"/>
    <w:rsid w:val="004B0361"/>
    <w:rsid w:val="004B1922"/>
    <w:rsid w:val="004B3507"/>
    <w:rsid w:val="004B4676"/>
    <w:rsid w:val="004B4EE0"/>
    <w:rsid w:val="004B511A"/>
    <w:rsid w:val="004B6029"/>
    <w:rsid w:val="004B738A"/>
    <w:rsid w:val="004B76DB"/>
    <w:rsid w:val="004B7E2F"/>
    <w:rsid w:val="004C19EA"/>
    <w:rsid w:val="004C232F"/>
    <w:rsid w:val="004C2330"/>
    <w:rsid w:val="004C2D09"/>
    <w:rsid w:val="004C3259"/>
    <w:rsid w:val="004C3638"/>
    <w:rsid w:val="004C5E05"/>
    <w:rsid w:val="004C66CB"/>
    <w:rsid w:val="004D0AFC"/>
    <w:rsid w:val="004D0E6F"/>
    <w:rsid w:val="004D0ED9"/>
    <w:rsid w:val="004D1AAB"/>
    <w:rsid w:val="004D2228"/>
    <w:rsid w:val="004D2D9F"/>
    <w:rsid w:val="004D2FB0"/>
    <w:rsid w:val="004D301A"/>
    <w:rsid w:val="004D47F6"/>
    <w:rsid w:val="004D4CA0"/>
    <w:rsid w:val="004D5755"/>
    <w:rsid w:val="004D5F0F"/>
    <w:rsid w:val="004D64F7"/>
    <w:rsid w:val="004E04BC"/>
    <w:rsid w:val="004E0991"/>
    <w:rsid w:val="004E13F7"/>
    <w:rsid w:val="004E1DC2"/>
    <w:rsid w:val="004E2090"/>
    <w:rsid w:val="004E3E16"/>
    <w:rsid w:val="004E5A1D"/>
    <w:rsid w:val="004E5B74"/>
    <w:rsid w:val="004E6370"/>
    <w:rsid w:val="004E722E"/>
    <w:rsid w:val="004F00B0"/>
    <w:rsid w:val="004F0394"/>
    <w:rsid w:val="004F0A7F"/>
    <w:rsid w:val="004F0AA2"/>
    <w:rsid w:val="004F16DE"/>
    <w:rsid w:val="004F1AB3"/>
    <w:rsid w:val="004F1C53"/>
    <w:rsid w:val="004F2ABF"/>
    <w:rsid w:val="004F31A3"/>
    <w:rsid w:val="004F3767"/>
    <w:rsid w:val="004F54D7"/>
    <w:rsid w:val="004F6AAB"/>
    <w:rsid w:val="00501B3B"/>
    <w:rsid w:val="00502259"/>
    <w:rsid w:val="00503FD5"/>
    <w:rsid w:val="0050409E"/>
    <w:rsid w:val="0050472B"/>
    <w:rsid w:val="005053FA"/>
    <w:rsid w:val="00506373"/>
    <w:rsid w:val="005070C7"/>
    <w:rsid w:val="00510066"/>
    <w:rsid w:val="00512DAE"/>
    <w:rsid w:val="005131DC"/>
    <w:rsid w:val="00513946"/>
    <w:rsid w:val="00514542"/>
    <w:rsid w:val="00514D6A"/>
    <w:rsid w:val="00515991"/>
    <w:rsid w:val="00515F2B"/>
    <w:rsid w:val="0051623F"/>
    <w:rsid w:val="00516FDB"/>
    <w:rsid w:val="00517267"/>
    <w:rsid w:val="00517397"/>
    <w:rsid w:val="005174A2"/>
    <w:rsid w:val="00520080"/>
    <w:rsid w:val="00523626"/>
    <w:rsid w:val="00524182"/>
    <w:rsid w:val="00524424"/>
    <w:rsid w:val="00526C60"/>
    <w:rsid w:val="00530A4B"/>
    <w:rsid w:val="00531A47"/>
    <w:rsid w:val="005328E0"/>
    <w:rsid w:val="00532B55"/>
    <w:rsid w:val="005344E5"/>
    <w:rsid w:val="005346A4"/>
    <w:rsid w:val="00537D4B"/>
    <w:rsid w:val="00537E53"/>
    <w:rsid w:val="00540F7C"/>
    <w:rsid w:val="00542F48"/>
    <w:rsid w:val="0054446E"/>
    <w:rsid w:val="00545C9F"/>
    <w:rsid w:val="00545EC4"/>
    <w:rsid w:val="00546638"/>
    <w:rsid w:val="00546718"/>
    <w:rsid w:val="0055068D"/>
    <w:rsid w:val="00550871"/>
    <w:rsid w:val="00551716"/>
    <w:rsid w:val="00552D3D"/>
    <w:rsid w:val="005532B9"/>
    <w:rsid w:val="00554873"/>
    <w:rsid w:val="00556FB0"/>
    <w:rsid w:val="00557F26"/>
    <w:rsid w:val="005601D1"/>
    <w:rsid w:val="00560228"/>
    <w:rsid w:val="00561D4A"/>
    <w:rsid w:val="00562A81"/>
    <w:rsid w:val="00562CC4"/>
    <w:rsid w:val="005633DD"/>
    <w:rsid w:val="0056375D"/>
    <w:rsid w:val="00565846"/>
    <w:rsid w:val="005660A6"/>
    <w:rsid w:val="00566799"/>
    <w:rsid w:val="005667A8"/>
    <w:rsid w:val="005673C0"/>
    <w:rsid w:val="00570224"/>
    <w:rsid w:val="00570326"/>
    <w:rsid w:val="0057093B"/>
    <w:rsid w:val="00571677"/>
    <w:rsid w:val="00571A09"/>
    <w:rsid w:val="00571A91"/>
    <w:rsid w:val="00575850"/>
    <w:rsid w:val="00575BDD"/>
    <w:rsid w:val="00575C20"/>
    <w:rsid w:val="00575E61"/>
    <w:rsid w:val="00576923"/>
    <w:rsid w:val="00576A1B"/>
    <w:rsid w:val="00580101"/>
    <w:rsid w:val="00580FBA"/>
    <w:rsid w:val="00581A4B"/>
    <w:rsid w:val="00583325"/>
    <w:rsid w:val="00583D70"/>
    <w:rsid w:val="0058433D"/>
    <w:rsid w:val="00585DC1"/>
    <w:rsid w:val="00586342"/>
    <w:rsid w:val="00587B93"/>
    <w:rsid w:val="005903DC"/>
    <w:rsid w:val="00590AD6"/>
    <w:rsid w:val="00591F30"/>
    <w:rsid w:val="00592973"/>
    <w:rsid w:val="00593EAD"/>
    <w:rsid w:val="005949CA"/>
    <w:rsid w:val="0059629B"/>
    <w:rsid w:val="00596923"/>
    <w:rsid w:val="00596F5D"/>
    <w:rsid w:val="00597382"/>
    <w:rsid w:val="005977D4"/>
    <w:rsid w:val="005A0521"/>
    <w:rsid w:val="005A092B"/>
    <w:rsid w:val="005A17EB"/>
    <w:rsid w:val="005A2025"/>
    <w:rsid w:val="005A2BC5"/>
    <w:rsid w:val="005A379D"/>
    <w:rsid w:val="005A3F4E"/>
    <w:rsid w:val="005A4753"/>
    <w:rsid w:val="005B09E9"/>
    <w:rsid w:val="005B133F"/>
    <w:rsid w:val="005B1C89"/>
    <w:rsid w:val="005B295F"/>
    <w:rsid w:val="005B40B1"/>
    <w:rsid w:val="005B5BC7"/>
    <w:rsid w:val="005B7309"/>
    <w:rsid w:val="005B74E5"/>
    <w:rsid w:val="005B7BEA"/>
    <w:rsid w:val="005C0087"/>
    <w:rsid w:val="005C06A1"/>
    <w:rsid w:val="005C08E1"/>
    <w:rsid w:val="005C1DA2"/>
    <w:rsid w:val="005C1E30"/>
    <w:rsid w:val="005C32A9"/>
    <w:rsid w:val="005C3548"/>
    <w:rsid w:val="005C39A9"/>
    <w:rsid w:val="005C42FB"/>
    <w:rsid w:val="005C509F"/>
    <w:rsid w:val="005C59F0"/>
    <w:rsid w:val="005C6B6F"/>
    <w:rsid w:val="005C7608"/>
    <w:rsid w:val="005C7978"/>
    <w:rsid w:val="005D0140"/>
    <w:rsid w:val="005D028F"/>
    <w:rsid w:val="005D10C4"/>
    <w:rsid w:val="005D4FD3"/>
    <w:rsid w:val="005D58B6"/>
    <w:rsid w:val="005D621C"/>
    <w:rsid w:val="005D62C0"/>
    <w:rsid w:val="005D6445"/>
    <w:rsid w:val="005D7073"/>
    <w:rsid w:val="005E076F"/>
    <w:rsid w:val="005E2208"/>
    <w:rsid w:val="005E31F3"/>
    <w:rsid w:val="005E32CB"/>
    <w:rsid w:val="005E3A3D"/>
    <w:rsid w:val="005E3D0B"/>
    <w:rsid w:val="005E4C90"/>
    <w:rsid w:val="005E4CE8"/>
    <w:rsid w:val="005E58DC"/>
    <w:rsid w:val="005E5E1A"/>
    <w:rsid w:val="005E6E07"/>
    <w:rsid w:val="005E7AE9"/>
    <w:rsid w:val="005F0579"/>
    <w:rsid w:val="005F181B"/>
    <w:rsid w:val="005F1FB3"/>
    <w:rsid w:val="005F3363"/>
    <w:rsid w:val="005F4216"/>
    <w:rsid w:val="005F46E1"/>
    <w:rsid w:val="005F63EA"/>
    <w:rsid w:val="005F6BF0"/>
    <w:rsid w:val="005F6C90"/>
    <w:rsid w:val="005F7B7E"/>
    <w:rsid w:val="00601AD9"/>
    <w:rsid w:val="00602676"/>
    <w:rsid w:val="0060311D"/>
    <w:rsid w:val="00603B6E"/>
    <w:rsid w:val="0060431C"/>
    <w:rsid w:val="006044F8"/>
    <w:rsid w:val="00604BB4"/>
    <w:rsid w:val="00604EDD"/>
    <w:rsid w:val="00605496"/>
    <w:rsid w:val="00605B59"/>
    <w:rsid w:val="00606473"/>
    <w:rsid w:val="00606490"/>
    <w:rsid w:val="0060699B"/>
    <w:rsid w:val="00607591"/>
    <w:rsid w:val="00607681"/>
    <w:rsid w:val="00607A59"/>
    <w:rsid w:val="00607BD2"/>
    <w:rsid w:val="00607F78"/>
    <w:rsid w:val="00610A5D"/>
    <w:rsid w:val="00611276"/>
    <w:rsid w:val="00611513"/>
    <w:rsid w:val="006121EF"/>
    <w:rsid w:val="00612499"/>
    <w:rsid w:val="0061251D"/>
    <w:rsid w:val="00613E26"/>
    <w:rsid w:val="00613F60"/>
    <w:rsid w:val="00614398"/>
    <w:rsid w:val="006154FE"/>
    <w:rsid w:val="006156FB"/>
    <w:rsid w:val="00615A73"/>
    <w:rsid w:val="00615AA5"/>
    <w:rsid w:val="006164BD"/>
    <w:rsid w:val="00616886"/>
    <w:rsid w:val="00616E7A"/>
    <w:rsid w:val="00621847"/>
    <w:rsid w:val="00621A72"/>
    <w:rsid w:val="00621BB8"/>
    <w:rsid w:val="00622984"/>
    <w:rsid w:val="00622BD5"/>
    <w:rsid w:val="00623584"/>
    <w:rsid w:val="0062364A"/>
    <w:rsid w:val="006236BF"/>
    <w:rsid w:val="006239B3"/>
    <w:rsid w:val="00624093"/>
    <w:rsid w:val="00624412"/>
    <w:rsid w:val="006245F3"/>
    <w:rsid w:val="00624EFD"/>
    <w:rsid w:val="00624FDE"/>
    <w:rsid w:val="00625D84"/>
    <w:rsid w:val="0062626E"/>
    <w:rsid w:val="00630919"/>
    <w:rsid w:val="006311C7"/>
    <w:rsid w:val="0063166B"/>
    <w:rsid w:val="00635B05"/>
    <w:rsid w:val="00635B42"/>
    <w:rsid w:val="00635CB9"/>
    <w:rsid w:val="00636E6C"/>
    <w:rsid w:val="00637224"/>
    <w:rsid w:val="00637259"/>
    <w:rsid w:val="00640E35"/>
    <w:rsid w:val="00641BC8"/>
    <w:rsid w:val="00642134"/>
    <w:rsid w:val="00642799"/>
    <w:rsid w:val="00642CDB"/>
    <w:rsid w:val="0064359E"/>
    <w:rsid w:val="00643A74"/>
    <w:rsid w:val="00643E26"/>
    <w:rsid w:val="00644A7F"/>
    <w:rsid w:val="00646142"/>
    <w:rsid w:val="0064631E"/>
    <w:rsid w:val="00646642"/>
    <w:rsid w:val="006467AD"/>
    <w:rsid w:val="00646AA5"/>
    <w:rsid w:val="00646C5C"/>
    <w:rsid w:val="00647241"/>
    <w:rsid w:val="006473E6"/>
    <w:rsid w:val="00650DED"/>
    <w:rsid w:val="006527F2"/>
    <w:rsid w:val="00652D48"/>
    <w:rsid w:val="00652D5C"/>
    <w:rsid w:val="006533FA"/>
    <w:rsid w:val="006545BA"/>
    <w:rsid w:val="00654E1D"/>
    <w:rsid w:val="0065528F"/>
    <w:rsid w:val="0065537B"/>
    <w:rsid w:val="0065574E"/>
    <w:rsid w:val="00656703"/>
    <w:rsid w:val="00657346"/>
    <w:rsid w:val="006573E7"/>
    <w:rsid w:val="0065789E"/>
    <w:rsid w:val="00661C93"/>
    <w:rsid w:val="00663109"/>
    <w:rsid w:val="0066345C"/>
    <w:rsid w:val="00663E55"/>
    <w:rsid w:val="00664BC3"/>
    <w:rsid w:val="00665B73"/>
    <w:rsid w:val="00665D74"/>
    <w:rsid w:val="00665E70"/>
    <w:rsid w:val="0066670D"/>
    <w:rsid w:val="00666B02"/>
    <w:rsid w:val="0066712C"/>
    <w:rsid w:val="0066721A"/>
    <w:rsid w:val="00667D02"/>
    <w:rsid w:val="0067055E"/>
    <w:rsid w:val="00670716"/>
    <w:rsid w:val="00670FEF"/>
    <w:rsid w:val="006710F2"/>
    <w:rsid w:val="00671D26"/>
    <w:rsid w:val="006727FF"/>
    <w:rsid w:val="00673CE9"/>
    <w:rsid w:val="00673F41"/>
    <w:rsid w:val="00674868"/>
    <w:rsid w:val="00674CC8"/>
    <w:rsid w:val="0067606F"/>
    <w:rsid w:val="00676B0D"/>
    <w:rsid w:val="006770C3"/>
    <w:rsid w:val="00677D26"/>
    <w:rsid w:val="00677D3F"/>
    <w:rsid w:val="006803EE"/>
    <w:rsid w:val="00680E9D"/>
    <w:rsid w:val="00681D47"/>
    <w:rsid w:val="006825AB"/>
    <w:rsid w:val="00682951"/>
    <w:rsid w:val="00682C0D"/>
    <w:rsid w:val="00682DA8"/>
    <w:rsid w:val="00683B89"/>
    <w:rsid w:val="00684A84"/>
    <w:rsid w:val="00684D1E"/>
    <w:rsid w:val="00684D2B"/>
    <w:rsid w:val="00684F7B"/>
    <w:rsid w:val="00685636"/>
    <w:rsid w:val="006866AF"/>
    <w:rsid w:val="00687CDF"/>
    <w:rsid w:val="0069043C"/>
    <w:rsid w:val="006906DC"/>
    <w:rsid w:val="0069266B"/>
    <w:rsid w:val="00692C4F"/>
    <w:rsid w:val="00693409"/>
    <w:rsid w:val="00694B3D"/>
    <w:rsid w:val="0069514B"/>
    <w:rsid w:val="006951CC"/>
    <w:rsid w:val="0069625A"/>
    <w:rsid w:val="0069674C"/>
    <w:rsid w:val="0069766D"/>
    <w:rsid w:val="006A0942"/>
    <w:rsid w:val="006A121C"/>
    <w:rsid w:val="006A1ACB"/>
    <w:rsid w:val="006A28C2"/>
    <w:rsid w:val="006A2AFE"/>
    <w:rsid w:val="006A2DB8"/>
    <w:rsid w:val="006A3383"/>
    <w:rsid w:val="006A36C1"/>
    <w:rsid w:val="006A3B81"/>
    <w:rsid w:val="006A464A"/>
    <w:rsid w:val="006A54BB"/>
    <w:rsid w:val="006A7780"/>
    <w:rsid w:val="006A7917"/>
    <w:rsid w:val="006B087A"/>
    <w:rsid w:val="006B0B08"/>
    <w:rsid w:val="006B1E3A"/>
    <w:rsid w:val="006B2B6C"/>
    <w:rsid w:val="006B3090"/>
    <w:rsid w:val="006B3B43"/>
    <w:rsid w:val="006B759C"/>
    <w:rsid w:val="006B7D80"/>
    <w:rsid w:val="006C056B"/>
    <w:rsid w:val="006C0BAB"/>
    <w:rsid w:val="006C1413"/>
    <w:rsid w:val="006C2A60"/>
    <w:rsid w:val="006C2F81"/>
    <w:rsid w:val="006C3141"/>
    <w:rsid w:val="006C4ECD"/>
    <w:rsid w:val="006C77D4"/>
    <w:rsid w:val="006C783D"/>
    <w:rsid w:val="006C7D2E"/>
    <w:rsid w:val="006D0002"/>
    <w:rsid w:val="006D03FD"/>
    <w:rsid w:val="006D09A3"/>
    <w:rsid w:val="006D0AAD"/>
    <w:rsid w:val="006D0CC1"/>
    <w:rsid w:val="006D11E5"/>
    <w:rsid w:val="006D2413"/>
    <w:rsid w:val="006D3B1F"/>
    <w:rsid w:val="006D5246"/>
    <w:rsid w:val="006D6254"/>
    <w:rsid w:val="006D764B"/>
    <w:rsid w:val="006D7B56"/>
    <w:rsid w:val="006E089A"/>
    <w:rsid w:val="006E0B66"/>
    <w:rsid w:val="006E13C7"/>
    <w:rsid w:val="006E248F"/>
    <w:rsid w:val="006E2F3C"/>
    <w:rsid w:val="006E3A3A"/>
    <w:rsid w:val="006E3A6D"/>
    <w:rsid w:val="006E4C98"/>
    <w:rsid w:val="006E7006"/>
    <w:rsid w:val="006E787C"/>
    <w:rsid w:val="006F04FF"/>
    <w:rsid w:val="006F4365"/>
    <w:rsid w:val="006F5492"/>
    <w:rsid w:val="006F57B7"/>
    <w:rsid w:val="006F5807"/>
    <w:rsid w:val="006F6B15"/>
    <w:rsid w:val="006F77DE"/>
    <w:rsid w:val="00700309"/>
    <w:rsid w:val="00700580"/>
    <w:rsid w:val="007019B0"/>
    <w:rsid w:val="00702C86"/>
    <w:rsid w:val="00702DA6"/>
    <w:rsid w:val="007039E7"/>
    <w:rsid w:val="00704177"/>
    <w:rsid w:val="007046DA"/>
    <w:rsid w:val="00704DCE"/>
    <w:rsid w:val="00704F02"/>
    <w:rsid w:val="00705073"/>
    <w:rsid w:val="007057A9"/>
    <w:rsid w:val="00705A46"/>
    <w:rsid w:val="0071027A"/>
    <w:rsid w:val="00710F1D"/>
    <w:rsid w:val="00713508"/>
    <w:rsid w:val="00714684"/>
    <w:rsid w:val="00714789"/>
    <w:rsid w:val="00714BFA"/>
    <w:rsid w:val="0071657F"/>
    <w:rsid w:val="00717AFF"/>
    <w:rsid w:val="00717B7A"/>
    <w:rsid w:val="007222E0"/>
    <w:rsid w:val="007234A5"/>
    <w:rsid w:val="00724DD8"/>
    <w:rsid w:val="007253D3"/>
    <w:rsid w:val="007266D5"/>
    <w:rsid w:val="00726F83"/>
    <w:rsid w:val="00730ED5"/>
    <w:rsid w:val="00731CBD"/>
    <w:rsid w:val="007336B4"/>
    <w:rsid w:val="0073391A"/>
    <w:rsid w:val="007341A1"/>
    <w:rsid w:val="007358A7"/>
    <w:rsid w:val="0073621A"/>
    <w:rsid w:val="00736A9C"/>
    <w:rsid w:val="00736F95"/>
    <w:rsid w:val="00737BDE"/>
    <w:rsid w:val="007407DB"/>
    <w:rsid w:val="00743C54"/>
    <w:rsid w:val="00744237"/>
    <w:rsid w:val="007452D4"/>
    <w:rsid w:val="007455F5"/>
    <w:rsid w:val="00746612"/>
    <w:rsid w:val="0074671C"/>
    <w:rsid w:val="0074789D"/>
    <w:rsid w:val="00747B92"/>
    <w:rsid w:val="0075025E"/>
    <w:rsid w:val="00750644"/>
    <w:rsid w:val="00752519"/>
    <w:rsid w:val="007528EF"/>
    <w:rsid w:val="00754317"/>
    <w:rsid w:val="007544C9"/>
    <w:rsid w:val="007545DA"/>
    <w:rsid w:val="00756112"/>
    <w:rsid w:val="007568D4"/>
    <w:rsid w:val="00756C72"/>
    <w:rsid w:val="007610B8"/>
    <w:rsid w:val="007618DC"/>
    <w:rsid w:val="00762AB9"/>
    <w:rsid w:val="00762C8A"/>
    <w:rsid w:val="007631F6"/>
    <w:rsid w:val="0076346F"/>
    <w:rsid w:val="00763B57"/>
    <w:rsid w:val="00764FDB"/>
    <w:rsid w:val="007652C4"/>
    <w:rsid w:val="007672BA"/>
    <w:rsid w:val="00767FC3"/>
    <w:rsid w:val="0077053E"/>
    <w:rsid w:val="0077068C"/>
    <w:rsid w:val="00772A50"/>
    <w:rsid w:val="00772FB3"/>
    <w:rsid w:val="00773174"/>
    <w:rsid w:val="00774463"/>
    <w:rsid w:val="0077450F"/>
    <w:rsid w:val="007747ED"/>
    <w:rsid w:val="00775177"/>
    <w:rsid w:val="007760D0"/>
    <w:rsid w:val="0078005C"/>
    <w:rsid w:val="00780DFC"/>
    <w:rsid w:val="0078176A"/>
    <w:rsid w:val="00781D5A"/>
    <w:rsid w:val="00782359"/>
    <w:rsid w:val="00783C6B"/>
    <w:rsid w:val="0078447F"/>
    <w:rsid w:val="0078462D"/>
    <w:rsid w:val="00784693"/>
    <w:rsid w:val="007853BC"/>
    <w:rsid w:val="00787178"/>
    <w:rsid w:val="0078795E"/>
    <w:rsid w:val="007906F3"/>
    <w:rsid w:val="00790B69"/>
    <w:rsid w:val="007910CD"/>
    <w:rsid w:val="0079158F"/>
    <w:rsid w:val="0079169F"/>
    <w:rsid w:val="00794442"/>
    <w:rsid w:val="00794777"/>
    <w:rsid w:val="00794ECB"/>
    <w:rsid w:val="00794F6D"/>
    <w:rsid w:val="007967D7"/>
    <w:rsid w:val="00796B0C"/>
    <w:rsid w:val="007973F8"/>
    <w:rsid w:val="00797C9B"/>
    <w:rsid w:val="00797F73"/>
    <w:rsid w:val="007A04C5"/>
    <w:rsid w:val="007A1292"/>
    <w:rsid w:val="007A1E46"/>
    <w:rsid w:val="007A280F"/>
    <w:rsid w:val="007A2EFB"/>
    <w:rsid w:val="007A3306"/>
    <w:rsid w:val="007A3A45"/>
    <w:rsid w:val="007A5720"/>
    <w:rsid w:val="007A6600"/>
    <w:rsid w:val="007A6B04"/>
    <w:rsid w:val="007A6F95"/>
    <w:rsid w:val="007B07E2"/>
    <w:rsid w:val="007B15C0"/>
    <w:rsid w:val="007B1991"/>
    <w:rsid w:val="007B23FC"/>
    <w:rsid w:val="007B2B3B"/>
    <w:rsid w:val="007B376D"/>
    <w:rsid w:val="007B3C77"/>
    <w:rsid w:val="007B3FF5"/>
    <w:rsid w:val="007B5BEE"/>
    <w:rsid w:val="007B6990"/>
    <w:rsid w:val="007B6EB8"/>
    <w:rsid w:val="007B6FE5"/>
    <w:rsid w:val="007B6FE6"/>
    <w:rsid w:val="007C0C33"/>
    <w:rsid w:val="007C1187"/>
    <w:rsid w:val="007C12F8"/>
    <w:rsid w:val="007C15DD"/>
    <w:rsid w:val="007C1828"/>
    <w:rsid w:val="007C266A"/>
    <w:rsid w:val="007C2DE9"/>
    <w:rsid w:val="007C2F0F"/>
    <w:rsid w:val="007C3982"/>
    <w:rsid w:val="007C3F2D"/>
    <w:rsid w:val="007C5804"/>
    <w:rsid w:val="007C58F9"/>
    <w:rsid w:val="007C5BC5"/>
    <w:rsid w:val="007C67C6"/>
    <w:rsid w:val="007D088C"/>
    <w:rsid w:val="007D10B9"/>
    <w:rsid w:val="007D15AC"/>
    <w:rsid w:val="007D182A"/>
    <w:rsid w:val="007D3237"/>
    <w:rsid w:val="007D3527"/>
    <w:rsid w:val="007D3EAB"/>
    <w:rsid w:val="007D5344"/>
    <w:rsid w:val="007D53A4"/>
    <w:rsid w:val="007D55AB"/>
    <w:rsid w:val="007D5CF7"/>
    <w:rsid w:val="007D6424"/>
    <w:rsid w:val="007E043C"/>
    <w:rsid w:val="007E0C5B"/>
    <w:rsid w:val="007E20A0"/>
    <w:rsid w:val="007E2B39"/>
    <w:rsid w:val="007E3568"/>
    <w:rsid w:val="007E509C"/>
    <w:rsid w:val="007E50C7"/>
    <w:rsid w:val="007E73FB"/>
    <w:rsid w:val="007F01A5"/>
    <w:rsid w:val="007F0A1D"/>
    <w:rsid w:val="007F2310"/>
    <w:rsid w:val="007F23DE"/>
    <w:rsid w:val="007F24BE"/>
    <w:rsid w:val="007F2EF8"/>
    <w:rsid w:val="007F32BE"/>
    <w:rsid w:val="007F37B9"/>
    <w:rsid w:val="007F3A38"/>
    <w:rsid w:val="007F47DF"/>
    <w:rsid w:val="007F527B"/>
    <w:rsid w:val="007F5864"/>
    <w:rsid w:val="007F5A0F"/>
    <w:rsid w:val="007F5DBD"/>
    <w:rsid w:val="007F62B6"/>
    <w:rsid w:val="007F661F"/>
    <w:rsid w:val="007F6825"/>
    <w:rsid w:val="007F7ED0"/>
    <w:rsid w:val="0080052C"/>
    <w:rsid w:val="00800A3F"/>
    <w:rsid w:val="00801ED4"/>
    <w:rsid w:val="0080244B"/>
    <w:rsid w:val="00802E9D"/>
    <w:rsid w:val="00803676"/>
    <w:rsid w:val="008040D9"/>
    <w:rsid w:val="008044DF"/>
    <w:rsid w:val="008049AC"/>
    <w:rsid w:val="00804A2C"/>
    <w:rsid w:val="00804DB5"/>
    <w:rsid w:val="00805214"/>
    <w:rsid w:val="00805DB3"/>
    <w:rsid w:val="00805F19"/>
    <w:rsid w:val="00806F17"/>
    <w:rsid w:val="00810035"/>
    <w:rsid w:val="008102AD"/>
    <w:rsid w:val="00810B90"/>
    <w:rsid w:val="00811031"/>
    <w:rsid w:val="008112A6"/>
    <w:rsid w:val="008112DE"/>
    <w:rsid w:val="00811DB0"/>
    <w:rsid w:val="00815B70"/>
    <w:rsid w:val="00816475"/>
    <w:rsid w:val="008164F0"/>
    <w:rsid w:val="00817EDA"/>
    <w:rsid w:val="00820664"/>
    <w:rsid w:val="00820D64"/>
    <w:rsid w:val="008224CA"/>
    <w:rsid w:val="00823DFC"/>
    <w:rsid w:val="00823FA3"/>
    <w:rsid w:val="00824196"/>
    <w:rsid w:val="008247CB"/>
    <w:rsid w:val="00824863"/>
    <w:rsid w:val="00825E8E"/>
    <w:rsid w:val="00825FDD"/>
    <w:rsid w:val="00826494"/>
    <w:rsid w:val="00826556"/>
    <w:rsid w:val="008270AF"/>
    <w:rsid w:val="008300C1"/>
    <w:rsid w:val="00830337"/>
    <w:rsid w:val="00830822"/>
    <w:rsid w:val="00830E65"/>
    <w:rsid w:val="008314C4"/>
    <w:rsid w:val="00832B19"/>
    <w:rsid w:val="008332D8"/>
    <w:rsid w:val="00833332"/>
    <w:rsid w:val="00835891"/>
    <w:rsid w:val="00835DA5"/>
    <w:rsid w:val="00835F84"/>
    <w:rsid w:val="0083609F"/>
    <w:rsid w:val="00836296"/>
    <w:rsid w:val="00836956"/>
    <w:rsid w:val="00837193"/>
    <w:rsid w:val="0084043A"/>
    <w:rsid w:val="008406D2"/>
    <w:rsid w:val="0084099F"/>
    <w:rsid w:val="008413E5"/>
    <w:rsid w:val="00843158"/>
    <w:rsid w:val="00843376"/>
    <w:rsid w:val="00843E01"/>
    <w:rsid w:val="0084448C"/>
    <w:rsid w:val="0084484E"/>
    <w:rsid w:val="00845386"/>
    <w:rsid w:val="00845954"/>
    <w:rsid w:val="0084691D"/>
    <w:rsid w:val="00847580"/>
    <w:rsid w:val="0085069C"/>
    <w:rsid w:val="00850DAD"/>
    <w:rsid w:val="008519DA"/>
    <w:rsid w:val="00851D55"/>
    <w:rsid w:val="0085213F"/>
    <w:rsid w:val="008523A5"/>
    <w:rsid w:val="008527C0"/>
    <w:rsid w:val="00852C37"/>
    <w:rsid w:val="00852FF5"/>
    <w:rsid w:val="008530B7"/>
    <w:rsid w:val="00853242"/>
    <w:rsid w:val="00853494"/>
    <w:rsid w:val="008542FE"/>
    <w:rsid w:val="0085471B"/>
    <w:rsid w:val="00854AEB"/>
    <w:rsid w:val="008553E4"/>
    <w:rsid w:val="0085594A"/>
    <w:rsid w:val="00855965"/>
    <w:rsid w:val="00856B39"/>
    <w:rsid w:val="00856D25"/>
    <w:rsid w:val="00856F43"/>
    <w:rsid w:val="00857A4D"/>
    <w:rsid w:val="00860D3F"/>
    <w:rsid w:val="0086117D"/>
    <w:rsid w:val="008628E1"/>
    <w:rsid w:val="0086463D"/>
    <w:rsid w:val="00866195"/>
    <w:rsid w:val="0086619F"/>
    <w:rsid w:val="00866205"/>
    <w:rsid w:val="00866EF3"/>
    <w:rsid w:val="008727B5"/>
    <w:rsid w:val="0087400B"/>
    <w:rsid w:val="008747E2"/>
    <w:rsid w:val="00875FDA"/>
    <w:rsid w:val="00876203"/>
    <w:rsid w:val="00877EC8"/>
    <w:rsid w:val="008814C5"/>
    <w:rsid w:val="00881926"/>
    <w:rsid w:val="00881948"/>
    <w:rsid w:val="00881C07"/>
    <w:rsid w:val="00881E11"/>
    <w:rsid w:val="00882383"/>
    <w:rsid w:val="0088241B"/>
    <w:rsid w:val="00882FDF"/>
    <w:rsid w:val="00883E1A"/>
    <w:rsid w:val="00884B61"/>
    <w:rsid w:val="00884CA4"/>
    <w:rsid w:val="00885053"/>
    <w:rsid w:val="00885146"/>
    <w:rsid w:val="0088524B"/>
    <w:rsid w:val="008859BE"/>
    <w:rsid w:val="008861C2"/>
    <w:rsid w:val="00886459"/>
    <w:rsid w:val="00886D98"/>
    <w:rsid w:val="00887F1E"/>
    <w:rsid w:val="0089045C"/>
    <w:rsid w:val="00890DC0"/>
    <w:rsid w:val="0089163A"/>
    <w:rsid w:val="0089195B"/>
    <w:rsid w:val="00892D78"/>
    <w:rsid w:val="00893C46"/>
    <w:rsid w:val="00895B9D"/>
    <w:rsid w:val="00895BF1"/>
    <w:rsid w:val="00896747"/>
    <w:rsid w:val="00897052"/>
    <w:rsid w:val="008970BB"/>
    <w:rsid w:val="00897B9B"/>
    <w:rsid w:val="008A1077"/>
    <w:rsid w:val="008A16F4"/>
    <w:rsid w:val="008A172A"/>
    <w:rsid w:val="008A214D"/>
    <w:rsid w:val="008A270E"/>
    <w:rsid w:val="008A2B8C"/>
    <w:rsid w:val="008A5101"/>
    <w:rsid w:val="008A5458"/>
    <w:rsid w:val="008A586B"/>
    <w:rsid w:val="008A5FA5"/>
    <w:rsid w:val="008A7152"/>
    <w:rsid w:val="008A7B5A"/>
    <w:rsid w:val="008A7FDD"/>
    <w:rsid w:val="008B00FE"/>
    <w:rsid w:val="008B0AA9"/>
    <w:rsid w:val="008B149A"/>
    <w:rsid w:val="008B216A"/>
    <w:rsid w:val="008B21D6"/>
    <w:rsid w:val="008B22E5"/>
    <w:rsid w:val="008B24B9"/>
    <w:rsid w:val="008B3773"/>
    <w:rsid w:val="008B4BB2"/>
    <w:rsid w:val="008B4FBB"/>
    <w:rsid w:val="008B5C70"/>
    <w:rsid w:val="008B6370"/>
    <w:rsid w:val="008B6912"/>
    <w:rsid w:val="008B6E9A"/>
    <w:rsid w:val="008B719E"/>
    <w:rsid w:val="008B7224"/>
    <w:rsid w:val="008C0F00"/>
    <w:rsid w:val="008C2FCC"/>
    <w:rsid w:val="008C4525"/>
    <w:rsid w:val="008C45F3"/>
    <w:rsid w:val="008C52F8"/>
    <w:rsid w:val="008C5CBE"/>
    <w:rsid w:val="008C6987"/>
    <w:rsid w:val="008D0077"/>
    <w:rsid w:val="008D1772"/>
    <w:rsid w:val="008D1C00"/>
    <w:rsid w:val="008D1DBA"/>
    <w:rsid w:val="008D1FCE"/>
    <w:rsid w:val="008D4292"/>
    <w:rsid w:val="008D52A6"/>
    <w:rsid w:val="008D5650"/>
    <w:rsid w:val="008D5789"/>
    <w:rsid w:val="008D643D"/>
    <w:rsid w:val="008E1033"/>
    <w:rsid w:val="008E1E21"/>
    <w:rsid w:val="008E1F37"/>
    <w:rsid w:val="008E2D71"/>
    <w:rsid w:val="008E385F"/>
    <w:rsid w:val="008E460C"/>
    <w:rsid w:val="008E47F1"/>
    <w:rsid w:val="008E6F65"/>
    <w:rsid w:val="008E7692"/>
    <w:rsid w:val="008E7C13"/>
    <w:rsid w:val="008F00B9"/>
    <w:rsid w:val="008F08E4"/>
    <w:rsid w:val="008F096D"/>
    <w:rsid w:val="008F0FF3"/>
    <w:rsid w:val="008F1430"/>
    <w:rsid w:val="008F1951"/>
    <w:rsid w:val="008F24D1"/>
    <w:rsid w:val="008F295D"/>
    <w:rsid w:val="008F3663"/>
    <w:rsid w:val="008F3C7C"/>
    <w:rsid w:val="009000A8"/>
    <w:rsid w:val="00900208"/>
    <w:rsid w:val="009002B8"/>
    <w:rsid w:val="00900B6A"/>
    <w:rsid w:val="00901B6B"/>
    <w:rsid w:val="00901ED7"/>
    <w:rsid w:val="00901F98"/>
    <w:rsid w:val="009023A4"/>
    <w:rsid w:val="00902B5B"/>
    <w:rsid w:val="00903849"/>
    <w:rsid w:val="00903D9E"/>
    <w:rsid w:val="0090461D"/>
    <w:rsid w:val="00904950"/>
    <w:rsid w:val="009062D7"/>
    <w:rsid w:val="00906A06"/>
    <w:rsid w:val="00910182"/>
    <w:rsid w:val="00910669"/>
    <w:rsid w:val="009106D3"/>
    <w:rsid w:val="0091080F"/>
    <w:rsid w:val="00910EED"/>
    <w:rsid w:val="00910FE3"/>
    <w:rsid w:val="00911680"/>
    <w:rsid w:val="00911880"/>
    <w:rsid w:val="009119A4"/>
    <w:rsid w:val="00911C4D"/>
    <w:rsid w:val="00911D2E"/>
    <w:rsid w:val="0091301E"/>
    <w:rsid w:val="0091511F"/>
    <w:rsid w:val="00916B5A"/>
    <w:rsid w:val="00916BC8"/>
    <w:rsid w:val="00917B77"/>
    <w:rsid w:val="00920721"/>
    <w:rsid w:val="00920DAF"/>
    <w:rsid w:val="00923333"/>
    <w:rsid w:val="009235F3"/>
    <w:rsid w:val="00923811"/>
    <w:rsid w:val="00923BD4"/>
    <w:rsid w:val="0092637C"/>
    <w:rsid w:val="009266DF"/>
    <w:rsid w:val="009273A4"/>
    <w:rsid w:val="00927F9E"/>
    <w:rsid w:val="009300E9"/>
    <w:rsid w:val="009303CA"/>
    <w:rsid w:val="00930883"/>
    <w:rsid w:val="00931E06"/>
    <w:rsid w:val="00931EB1"/>
    <w:rsid w:val="0093288C"/>
    <w:rsid w:val="0093336A"/>
    <w:rsid w:val="009335E1"/>
    <w:rsid w:val="009350F5"/>
    <w:rsid w:val="00935371"/>
    <w:rsid w:val="00935F00"/>
    <w:rsid w:val="00936859"/>
    <w:rsid w:val="00936CF8"/>
    <w:rsid w:val="00937FDF"/>
    <w:rsid w:val="00940807"/>
    <w:rsid w:val="00940D31"/>
    <w:rsid w:val="0094108C"/>
    <w:rsid w:val="00941254"/>
    <w:rsid w:val="00945BDA"/>
    <w:rsid w:val="00946A09"/>
    <w:rsid w:val="00946DE8"/>
    <w:rsid w:val="009476EA"/>
    <w:rsid w:val="009517BD"/>
    <w:rsid w:val="0095186A"/>
    <w:rsid w:val="00951CE1"/>
    <w:rsid w:val="009525B8"/>
    <w:rsid w:val="0095350C"/>
    <w:rsid w:val="009536C8"/>
    <w:rsid w:val="00953A0F"/>
    <w:rsid w:val="00953C5E"/>
    <w:rsid w:val="00953D6E"/>
    <w:rsid w:val="009540C7"/>
    <w:rsid w:val="0095490F"/>
    <w:rsid w:val="009555FC"/>
    <w:rsid w:val="009564C0"/>
    <w:rsid w:val="00956543"/>
    <w:rsid w:val="0095679B"/>
    <w:rsid w:val="0095797E"/>
    <w:rsid w:val="009604C4"/>
    <w:rsid w:val="0096075A"/>
    <w:rsid w:val="00961AA3"/>
    <w:rsid w:val="0096231E"/>
    <w:rsid w:val="009629D5"/>
    <w:rsid w:val="00963B76"/>
    <w:rsid w:val="00963F63"/>
    <w:rsid w:val="009642B7"/>
    <w:rsid w:val="00964761"/>
    <w:rsid w:val="00964A4B"/>
    <w:rsid w:val="00964C6C"/>
    <w:rsid w:val="009659F5"/>
    <w:rsid w:val="00965A4F"/>
    <w:rsid w:val="00966A44"/>
    <w:rsid w:val="00967BCC"/>
    <w:rsid w:val="0097138D"/>
    <w:rsid w:val="00973EB2"/>
    <w:rsid w:val="00976A31"/>
    <w:rsid w:val="00976EAB"/>
    <w:rsid w:val="00977409"/>
    <w:rsid w:val="0098041A"/>
    <w:rsid w:val="00981BD3"/>
    <w:rsid w:val="00981E25"/>
    <w:rsid w:val="00981F41"/>
    <w:rsid w:val="00983EA2"/>
    <w:rsid w:val="00983FB1"/>
    <w:rsid w:val="00985B74"/>
    <w:rsid w:val="00985C9C"/>
    <w:rsid w:val="00986278"/>
    <w:rsid w:val="009877CE"/>
    <w:rsid w:val="0099040D"/>
    <w:rsid w:val="00990DC7"/>
    <w:rsid w:val="00991632"/>
    <w:rsid w:val="00992AB9"/>
    <w:rsid w:val="00993273"/>
    <w:rsid w:val="009935BF"/>
    <w:rsid w:val="00993B6E"/>
    <w:rsid w:val="00995717"/>
    <w:rsid w:val="00996003"/>
    <w:rsid w:val="00996127"/>
    <w:rsid w:val="00996CCF"/>
    <w:rsid w:val="00997933"/>
    <w:rsid w:val="009A0858"/>
    <w:rsid w:val="009A0893"/>
    <w:rsid w:val="009A0949"/>
    <w:rsid w:val="009A1E71"/>
    <w:rsid w:val="009A2700"/>
    <w:rsid w:val="009A397C"/>
    <w:rsid w:val="009A5FA9"/>
    <w:rsid w:val="009A6F7F"/>
    <w:rsid w:val="009A7152"/>
    <w:rsid w:val="009B0C76"/>
    <w:rsid w:val="009B12A4"/>
    <w:rsid w:val="009B212C"/>
    <w:rsid w:val="009B293D"/>
    <w:rsid w:val="009B3039"/>
    <w:rsid w:val="009B305D"/>
    <w:rsid w:val="009B314C"/>
    <w:rsid w:val="009B3BBA"/>
    <w:rsid w:val="009B3CA3"/>
    <w:rsid w:val="009B432F"/>
    <w:rsid w:val="009B514B"/>
    <w:rsid w:val="009B700C"/>
    <w:rsid w:val="009B7F5D"/>
    <w:rsid w:val="009C0ADD"/>
    <w:rsid w:val="009C126B"/>
    <w:rsid w:val="009C1EEB"/>
    <w:rsid w:val="009C2066"/>
    <w:rsid w:val="009C2BE4"/>
    <w:rsid w:val="009C389F"/>
    <w:rsid w:val="009C3A9E"/>
    <w:rsid w:val="009C4C49"/>
    <w:rsid w:val="009C59A0"/>
    <w:rsid w:val="009C5C73"/>
    <w:rsid w:val="009C696F"/>
    <w:rsid w:val="009C69A1"/>
    <w:rsid w:val="009C6CD5"/>
    <w:rsid w:val="009C7225"/>
    <w:rsid w:val="009C79C8"/>
    <w:rsid w:val="009C7A12"/>
    <w:rsid w:val="009C7BB1"/>
    <w:rsid w:val="009D077A"/>
    <w:rsid w:val="009D0993"/>
    <w:rsid w:val="009D0D71"/>
    <w:rsid w:val="009D2A41"/>
    <w:rsid w:val="009D2B7A"/>
    <w:rsid w:val="009D34AC"/>
    <w:rsid w:val="009D3801"/>
    <w:rsid w:val="009D40EA"/>
    <w:rsid w:val="009D4F56"/>
    <w:rsid w:val="009D4F57"/>
    <w:rsid w:val="009D552E"/>
    <w:rsid w:val="009D5C26"/>
    <w:rsid w:val="009D5D33"/>
    <w:rsid w:val="009D60C6"/>
    <w:rsid w:val="009D6311"/>
    <w:rsid w:val="009D64C2"/>
    <w:rsid w:val="009D6BE5"/>
    <w:rsid w:val="009D722D"/>
    <w:rsid w:val="009E05A6"/>
    <w:rsid w:val="009E1AD5"/>
    <w:rsid w:val="009E23E5"/>
    <w:rsid w:val="009E27E3"/>
    <w:rsid w:val="009E4D0F"/>
    <w:rsid w:val="009E4D8C"/>
    <w:rsid w:val="009E5723"/>
    <w:rsid w:val="009E5A4F"/>
    <w:rsid w:val="009E5B12"/>
    <w:rsid w:val="009E5BCC"/>
    <w:rsid w:val="009E6AB0"/>
    <w:rsid w:val="009E6D07"/>
    <w:rsid w:val="009E725F"/>
    <w:rsid w:val="009E78EA"/>
    <w:rsid w:val="009F05DA"/>
    <w:rsid w:val="009F086B"/>
    <w:rsid w:val="009F0A1C"/>
    <w:rsid w:val="009F244C"/>
    <w:rsid w:val="009F24D3"/>
    <w:rsid w:val="009F2F58"/>
    <w:rsid w:val="009F42BE"/>
    <w:rsid w:val="009F535A"/>
    <w:rsid w:val="009F5D78"/>
    <w:rsid w:val="009F6BF1"/>
    <w:rsid w:val="009F6DED"/>
    <w:rsid w:val="009F71EE"/>
    <w:rsid w:val="00A00527"/>
    <w:rsid w:val="00A01223"/>
    <w:rsid w:val="00A01779"/>
    <w:rsid w:val="00A0283E"/>
    <w:rsid w:val="00A0297D"/>
    <w:rsid w:val="00A02A53"/>
    <w:rsid w:val="00A03E4A"/>
    <w:rsid w:val="00A05774"/>
    <w:rsid w:val="00A061AE"/>
    <w:rsid w:val="00A0705A"/>
    <w:rsid w:val="00A076B9"/>
    <w:rsid w:val="00A0777B"/>
    <w:rsid w:val="00A105F0"/>
    <w:rsid w:val="00A10AE7"/>
    <w:rsid w:val="00A112F5"/>
    <w:rsid w:val="00A11307"/>
    <w:rsid w:val="00A113F6"/>
    <w:rsid w:val="00A164A1"/>
    <w:rsid w:val="00A16B65"/>
    <w:rsid w:val="00A17019"/>
    <w:rsid w:val="00A17857"/>
    <w:rsid w:val="00A17E03"/>
    <w:rsid w:val="00A221B5"/>
    <w:rsid w:val="00A238BB"/>
    <w:rsid w:val="00A25AAF"/>
    <w:rsid w:val="00A26103"/>
    <w:rsid w:val="00A30835"/>
    <w:rsid w:val="00A30980"/>
    <w:rsid w:val="00A30D77"/>
    <w:rsid w:val="00A30EEB"/>
    <w:rsid w:val="00A31592"/>
    <w:rsid w:val="00A31E37"/>
    <w:rsid w:val="00A324B0"/>
    <w:rsid w:val="00A32676"/>
    <w:rsid w:val="00A336AB"/>
    <w:rsid w:val="00A33F22"/>
    <w:rsid w:val="00A347C2"/>
    <w:rsid w:val="00A3601A"/>
    <w:rsid w:val="00A3647C"/>
    <w:rsid w:val="00A377C2"/>
    <w:rsid w:val="00A4099F"/>
    <w:rsid w:val="00A40D2B"/>
    <w:rsid w:val="00A40F3A"/>
    <w:rsid w:val="00A413CE"/>
    <w:rsid w:val="00A429B1"/>
    <w:rsid w:val="00A4376D"/>
    <w:rsid w:val="00A43DD4"/>
    <w:rsid w:val="00A44727"/>
    <w:rsid w:val="00A47761"/>
    <w:rsid w:val="00A478F0"/>
    <w:rsid w:val="00A50117"/>
    <w:rsid w:val="00A509F9"/>
    <w:rsid w:val="00A524C6"/>
    <w:rsid w:val="00A53D80"/>
    <w:rsid w:val="00A54619"/>
    <w:rsid w:val="00A550C6"/>
    <w:rsid w:val="00A55AEC"/>
    <w:rsid w:val="00A5715B"/>
    <w:rsid w:val="00A57FA7"/>
    <w:rsid w:val="00A60693"/>
    <w:rsid w:val="00A60A5C"/>
    <w:rsid w:val="00A60A60"/>
    <w:rsid w:val="00A61862"/>
    <w:rsid w:val="00A622F1"/>
    <w:rsid w:val="00A62339"/>
    <w:rsid w:val="00A6571C"/>
    <w:rsid w:val="00A65E90"/>
    <w:rsid w:val="00A66635"/>
    <w:rsid w:val="00A66952"/>
    <w:rsid w:val="00A66E71"/>
    <w:rsid w:val="00A66EFA"/>
    <w:rsid w:val="00A70300"/>
    <w:rsid w:val="00A70807"/>
    <w:rsid w:val="00A70FBA"/>
    <w:rsid w:val="00A7114D"/>
    <w:rsid w:val="00A71725"/>
    <w:rsid w:val="00A757AC"/>
    <w:rsid w:val="00A75AC7"/>
    <w:rsid w:val="00A75BB4"/>
    <w:rsid w:val="00A76970"/>
    <w:rsid w:val="00A76C54"/>
    <w:rsid w:val="00A775F1"/>
    <w:rsid w:val="00A77867"/>
    <w:rsid w:val="00A77A80"/>
    <w:rsid w:val="00A80507"/>
    <w:rsid w:val="00A80715"/>
    <w:rsid w:val="00A81C7C"/>
    <w:rsid w:val="00A8262E"/>
    <w:rsid w:val="00A82CF6"/>
    <w:rsid w:val="00A83088"/>
    <w:rsid w:val="00A836CF"/>
    <w:rsid w:val="00A85322"/>
    <w:rsid w:val="00A85D59"/>
    <w:rsid w:val="00A860B8"/>
    <w:rsid w:val="00A8787C"/>
    <w:rsid w:val="00A90273"/>
    <w:rsid w:val="00A910BD"/>
    <w:rsid w:val="00A912B1"/>
    <w:rsid w:val="00A91BFC"/>
    <w:rsid w:val="00A9279E"/>
    <w:rsid w:val="00A9281E"/>
    <w:rsid w:val="00A94CBA"/>
    <w:rsid w:val="00A96446"/>
    <w:rsid w:val="00A976D1"/>
    <w:rsid w:val="00A97D8D"/>
    <w:rsid w:val="00A97DD9"/>
    <w:rsid w:val="00A97E77"/>
    <w:rsid w:val="00AA1C32"/>
    <w:rsid w:val="00AA2CF5"/>
    <w:rsid w:val="00AA2E84"/>
    <w:rsid w:val="00AA3158"/>
    <w:rsid w:val="00AA436D"/>
    <w:rsid w:val="00AA4DE0"/>
    <w:rsid w:val="00AA77E6"/>
    <w:rsid w:val="00AB0312"/>
    <w:rsid w:val="00AB1254"/>
    <w:rsid w:val="00AB136B"/>
    <w:rsid w:val="00AB1730"/>
    <w:rsid w:val="00AB1895"/>
    <w:rsid w:val="00AB1A38"/>
    <w:rsid w:val="00AB5715"/>
    <w:rsid w:val="00AB58AD"/>
    <w:rsid w:val="00AB5D66"/>
    <w:rsid w:val="00AB7C0A"/>
    <w:rsid w:val="00AB7C63"/>
    <w:rsid w:val="00AC02A4"/>
    <w:rsid w:val="00AC2BBC"/>
    <w:rsid w:val="00AC3236"/>
    <w:rsid w:val="00AC3434"/>
    <w:rsid w:val="00AC3F2D"/>
    <w:rsid w:val="00AC46CD"/>
    <w:rsid w:val="00AC4FB9"/>
    <w:rsid w:val="00AC5BCC"/>
    <w:rsid w:val="00AC608A"/>
    <w:rsid w:val="00AC6BA3"/>
    <w:rsid w:val="00AC6DFB"/>
    <w:rsid w:val="00AC6F9C"/>
    <w:rsid w:val="00AD019C"/>
    <w:rsid w:val="00AD1338"/>
    <w:rsid w:val="00AD1669"/>
    <w:rsid w:val="00AD1FD6"/>
    <w:rsid w:val="00AD2830"/>
    <w:rsid w:val="00AD2BCA"/>
    <w:rsid w:val="00AD374F"/>
    <w:rsid w:val="00AD4764"/>
    <w:rsid w:val="00AD4A30"/>
    <w:rsid w:val="00AD4F73"/>
    <w:rsid w:val="00AD514C"/>
    <w:rsid w:val="00AD5D99"/>
    <w:rsid w:val="00AD748E"/>
    <w:rsid w:val="00AD7DB5"/>
    <w:rsid w:val="00AE2706"/>
    <w:rsid w:val="00AE3786"/>
    <w:rsid w:val="00AE5ACE"/>
    <w:rsid w:val="00AE7D65"/>
    <w:rsid w:val="00AF0D6B"/>
    <w:rsid w:val="00AF12B8"/>
    <w:rsid w:val="00AF1B5A"/>
    <w:rsid w:val="00AF2FF1"/>
    <w:rsid w:val="00AF4307"/>
    <w:rsid w:val="00AF521C"/>
    <w:rsid w:val="00AF5E61"/>
    <w:rsid w:val="00AF6849"/>
    <w:rsid w:val="00AF7DD6"/>
    <w:rsid w:val="00B0152B"/>
    <w:rsid w:val="00B01A64"/>
    <w:rsid w:val="00B02521"/>
    <w:rsid w:val="00B02708"/>
    <w:rsid w:val="00B040CE"/>
    <w:rsid w:val="00B04636"/>
    <w:rsid w:val="00B0603B"/>
    <w:rsid w:val="00B0649C"/>
    <w:rsid w:val="00B06664"/>
    <w:rsid w:val="00B07CD2"/>
    <w:rsid w:val="00B10258"/>
    <w:rsid w:val="00B120BC"/>
    <w:rsid w:val="00B12A3C"/>
    <w:rsid w:val="00B12F29"/>
    <w:rsid w:val="00B13677"/>
    <w:rsid w:val="00B14396"/>
    <w:rsid w:val="00B14C7E"/>
    <w:rsid w:val="00B1648C"/>
    <w:rsid w:val="00B16589"/>
    <w:rsid w:val="00B16596"/>
    <w:rsid w:val="00B1679B"/>
    <w:rsid w:val="00B16B08"/>
    <w:rsid w:val="00B20914"/>
    <w:rsid w:val="00B214E1"/>
    <w:rsid w:val="00B21923"/>
    <w:rsid w:val="00B225E2"/>
    <w:rsid w:val="00B22B81"/>
    <w:rsid w:val="00B22B96"/>
    <w:rsid w:val="00B23083"/>
    <w:rsid w:val="00B23594"/>
    <w:rsid w:val="00B235A1"/>
    <w:rsid w:val="00B23A97"/>
    <w:rsid w:val="00B26C4D"/>
    <w:rsid w:val="00B26E54"/>
    <w:rsid w:val="00B27172"/>
    <w:rsid w:val="00B27197"/>
    <w:rsid w:val="00B2723A"/>
    <w:rsid w:val="00B27C10"/>
    <w:rsid w:val="00B27E4F"/>
    <w:rsid w:val="00B308B3"/>
    <w:rsid w:val="00B30FF9"/>
    <w:rsid w:val="00B3173F"/>
    <w:rsid w:val="00B31EB8"/>
    <w:rsid w:val="00B323BB"/>
    <w:rsid w:val="00B3316A"/>
    <w:rsid w:val="00B336F5"/>
    <w:rsid w:val="00B353FA"/>
    <w:rsid w:val="00B35963"/>
    <w:rsid w:val="00B3724D"/>
    <w:rsid w:val="00B376BF"/>
    <w:rsid w:val="00B37894"/>
    <w:rsid w:val="00B37E2F"/>
    <w:rsid w:val="00B42134"/>
    <w:rsid w:val="00B42388"/>
    <w:rsid w:val="00B423E8"/>
    <w:rsid w:val="00B43025"/>
    <w:rsid w:val="00B43924"/>
    <w:rsid w:val="00B43C21"/>
    <w:rsid w:val="00B466E2"/>
    <w:rsid w:val="00B467C1"/>
    <w:rsid w:val="00B47299"/>
    <w:rsid w:val="00B4759D"/>
    <w:rsid w:val="00B5035F"/>
    <w:rsid w:val="00B50602"/>
    <w:rsid w:val="00B51479"/>
    <w:rsid w:val="00B52CB7"/>
    <w:rsid w:val="00B52CF3"/>
    <w:rsid w:val="00B52E17"/>
    <w:rsid w:val="00B52F81"/>
    <w:rsid w:val="00B52F96"/>
    <w:rsid w:val="00B533AF"/>
    <w:rsid w:val="00B55B28"/>
    <w:rsid w:val="00B565C2"/>
    <w:rsid w:val="00B57938"/>
    <w:rsid w:val="00B604D0"/>
    <w:rsid w:val="00B60855"/>
    <w:rsid w:val="00B614AC"/>
    <w:rsid w:val="00B6200A"/>
    <w:rsid w:val="00B62771"/>
    <w:rsid w:val="00B628FF"/>
    <w:rsid w:val="00B63102"/>
    <w:rsid w:val="00B633D2"/>
    <w:rsid w:val="00B6356B"/>
    <w:rsid w:val="00B63FF0"/>
    <w:rsid w:val="00B64AB8"/>
    <w:rsid w:val="00B64E88"/>
    <w:rsid w:val="00B654CC"/>
    <w:rsid w:val="00B6567E"/>
    <w:rsid w:val="00B66F2F"/>
    <w:rsid w:val="00B6702D"/>
    <w:rsid w:val="00B6706E"/>
    <w:rsid w:val="00B67112"/>
    <w:rsid w:val="00B67427"/>
    <w:rsid w:val="00B7068F"/>
    <w:rsid w:val="00B71AC1"/>
    <w:rsid w:val="00B71CE9"/>
    <w:rsid w:val="00B73010"/>
    <w:rsid w:val="00B7484C"/>
    <w:rsid w:val="00B75166"/>
    <w:rsid w:val="00B754DE"/>
    <w:rsid w:val="00B767F4"/>
    <w:rsid w:val="00B768DA"/>
    <w:rsid w:val="00B77B67"/>
    <w:rsid w:val="00B80E4F"/>
    <w:rsid w:val="00B816DA"/>
    <w:rsid w:val="00B81982"/>
    <w:rsid w:val="00B82C7F"/>
    <w:rsid w:val="00B8389C"/>
    <w:rsid w:val="00B843EF"/>
    <w:rsid w:val="00B865DD"/>
    <w:rsid w:val="00B86BC4"/>
    <w:rsid w:val="00B86EB9"/>
    <w:rsid w:val="00B904FC"/>
    <w:rsid w:val="00B905B4"/>
    <w:rsid w:val="00B9232C"/>
    <w:rsid w:val="00B9297A"/>
    <w:rsid w:val="00B9586E"/>
    <w:rsid w:val="00B95C38"/>
    <w:rsid w:val="00B964E9"/>
    <w:rsid w:val="00B973F0"/>
    <w:rsid w:val="00B977F7"/>
    <w:rsid w:val="00B97951"/>
    <w:rsid w:val="00B97B1C"/>
    <w:rsid w:val="00B97D2B"/>
    <w:rsid w:val="00BA0C87"/>
    <w:rsid w:val="00BA16FD"/>
    <w:rsid w:val="00BA17B3"/>
    <w:rsid w:val="00BA2A68"/>
    <w:rsid w:val="00BA2E00"/>
    <w:rsid w:val="00BA4786"/>
    <w:rsid w:val="00BA66D1"/>
    <w:rsid w:val="00BA7221"/>
    <w:rsid w:val="00BA7F2C"/>
    <w:rsid w:val="00BB1DFA"/>
    <w:rsid w:val="00BB1E73"/>
    <w:rsid w:val="00BB2383"/>
    <w:rsid w:val="00BB3593"/>
    <w:rsid w:val="00BB3D07"/>
    <w:rsid w:val="00BB3FEF"/>
    <w:rsid w:val="00BB40EC"/>
    <w:rsid w:val="00BB432A"/>
    <w:rsid w:val="00BB43ED"/>
    <w:rsid w:val="00BB49F0"/>
    <w:rsid w:val="00BB5BBA"/>
    <w:rsid w:val="00BB665A"/>
    <w:rsid w:val="00BB6AC0"/>
    <w:rsid w:val="00BC0C4F"/>
    <w:rsid w:val="00BC1D80"/>
    <w:rsid w:val="00BC2E05"/>
    <w:rsid w:val="00BC315B"/>
    <w:rsid w:val="00BC34A9"/>
    <w:rsid w:val="00BC3646"/>
    <w:rsid w:val="00BC58D8"/>
    <w:rsid w:val="00BC678B"/>
    <w:rsid w:val="00BC67BA"/>
    <w:rsid w:val="00BC6A20"/>
    <w:rsid w:val="00BC6FCD"/>
    <w:rsid w:val="00BD0260"/>
    <w:rsid w:val="00BD03FD"/>
    <w:rsid w:val="00BD1BCF"/>
    <w:rsid w:val="00BD1FDA"/>
    <w:rsid w:val="00BD2B25"/>
    <w:rsid w:val="00BD5AE4"/>
    <w:rsid w:val="00BD64B3"/>
    <w:rsid w:val="00BD6664"/>
    <w:rsid w:val="00BD66DF"/>
    <w:rsid w:val="00BD67E5"/>
    <w:rsid w:val="00BD7A0E"/>
    <w:rsid w:val="00BE075F"/>
    <w:rsid w:val="00BE0992"/>
    <w:rsid w:val="00BE0E9E"/>
    <w:rsid w:val="00BE169A"/>
    <w:rsid w:val="00BE4EC7"/>
    <w:rsid w:val="00BE4EE1"/>
    <w:rsid w:val="00BE57F5"/>
    <w:rsid w:val="00BE62D6"/>
    <w:rsid w:val="00BE6498"/>
    <w:rsid w:val="00BE7079"/>
    <w:rsid w:val="00BF0A34"/>
    <w:rsid w:val="00BF0A6F"/>
    <w:rsid w:val="00BF1407"/>
    <w:rsid w:val="00BF14B1"/>
    <w:rsid w:val="00BF257F"/>
    <w:rsid w:val="00BF2CAE"/>
    <w:rsid w:val="00BF3226"/>
    <w:rsid w:val="00BF46EC"/>
    <w:rsid w:val="00BF6473"/>
    <w:rsid w:val="00BF70B7"/>
    <w:rsid w:val="00BF71EB"/>
    <w:rsid w:val="00BF7495"/>
    <w:rsid w:val="00C012A5"/>
    <w:rsid w:val="00C017BE"/>
    <w:rsid w:val="00C01931"/>
    <w:rsid w:val="00C01BEC"/>
    <w:rsid w:val="00C04E9A"/>
    <w:rsid w:val="00C04F67"/>
    <w:rsid w:val="00C05646"/>
    <w:rsid w:val="00C05CBF"/>
    <w:rsid w:val="00C06D73"/>
    <w:rsid w:val="00C077EE"/>
    <w:rsid w:val="00C07E54"/>
    <w:rsid w:val="00C103A9"/>
    <w:rsid w:val="00C1129D"/>
    <w:rsid w:val="00C12085"/>
    <w:rsid w:val="00C128BD"/>
    <w:rsid w:val="00C146D7"/>
    <w:rsid w:val="00C14974"/>
    <w:rsid w:val="00C150E4"/>
    <w:rsid w:val="00C15984"/>
    <w:rsid w:val="00C16DF4"/>
    <w:rsid w:val="00C17CA0"/>
    <w:rsid w:val="00C20228"/>
    <w:rsid w:val="00C20319"/>
    <w:rsid w:val="00C207D4"/>
    <w:rsid w:val="00C22665"/>
    <w:rsid w:val="00C247A9"/>
    <w:rsid w:val="00C24983"/>
    <w:rsid w:val="00C26FEE"/>
    <w:rsid w:val="00C309AB"/>
    <w:rsid w:val="00C316D9"/>
    <w:rsid w:val="00C319A2"/>
    <w:rsid w:val="00C31AD5"/>
    <w:rsid w:val="00C3325A"/>
    <w:rsid w:val="00C336A3"/>
    <w:rsid w:val="00C3387F"/>
    <w:rsid w:val="00C35881"/>
    <w:rsid w:val="00C35D5B"/>
    <w:rsid w:val="00C361F9"/>
    <w:rsid w:val="00C36542"/>
    <w:rsid w:val="00C36F04"/>
    <w:rsid w:val="00C40372"/>
    <w:rsid w:val="00C407F1"/>
    <w:rsid w:val="00C41316"/>
    <w:rsid w:val="00C41B72"/>
    <w:rsid w:val="00C42004"/>
    <w:rsid w:val="00C43188"/>
    <w:rsid w:val="00C45F84"/>
    <w:rsid w:val="00C46573"/>
    <w:rsid w:val="00C47D6B"/>
    <w:rsid w:val="00C518B6"/>
    <w:rsid w:val="00C549A3"/>
    <w:rsid w:val="00C55554"/>
    <w:rsid w:val="00C55838"/>
    <w:rsid w:val="00C5591D"/>
    <w:rsid w:val="00C55A0A"/>
    <w:rsid w:val="00C55BA0"/>
    <w:rsid w:val="00C561A6"/>
    <w:rsid w:val="00C564C5"/>
    <w:rsid w:val="00C57CDA"/>
    <w:rsid w:val="00C60218"/>
    <w:rsid w:val="00C60A5A"/>
    <w:rsid w:val="00C62E7B"/>
    <w:rsid w:val="00C6468E"/>
    <w:rsid w:val="00C64A77"/>
    <w:rsid w:val="00C65059"/>
    <w:rsid w:val="00C6522D"/>
    <w:rsid w:val="00C677CE"/>
    <w:rsid w:val="00C67CC2"/>
    <w:rsid w:val="00C73014"/>
    <w:rsid w:val="00C731B2"/>
    <w:rsid w:val="00C74B4A"/>
    <w:rsid w:val="00C74D9A"/>
    <w:rsid w:val="00C75321"/>
    <w:rsid w:val="00C76665"/>
    <w:rsid w:val="00C773C0"/>
    <w:rsid w:val="00C77485"/>
    <w:rsid w:val="00C774AA"/>
    <w:rsid w:val="00C77979"/>
    <w:rsid w:val="00C77C2C"/>
    <w:rsid w:val="00C8056A"/>
    <w:rsid w:val="00C808A7"/>
    <w:rsid w:val="00C808EE"/>
    <w:rsid w:val="00C8115B"/>
    <w:rsid w:val="00C82760"/>
    <w:rsid w:val="00C828F7"/>
    <w:rsid w:val="00C82CF7"/>
    <w:rsid w:val="00C83F7F"/>
    <w:rsid w:val="00C8475D"/>
    <w:rsid w:val="00C87FE0"/>
    <w:rsid w:val="00C90229"/>
    <w:rsid w:val="00C90C08"/>
    <w:rsid w:val="00C914AB"/>
    <w:rsid w:val="00C92D20"/>
    <w:rsid w:val="00C938C4"/>
    <w:rsid w:val="00C939EF"/>
    <w:rsid w:val="00C93FE9"/>
    <w:rsid w:val="00C95028"/>
    <w:rsid w:val="00C951A7"/>
    <w:rsid w:val="00C96052"/>
    <w:rsid w:val="00C96B92"/>
    <w:rsid w:val="00CA175B"/>
    <w:rsid w:val="00CA1DAC"/>
    <w:rsid w:val="00CA1F2F"/>
    <w:rsid w:val="00CA20A7"/>
    <w:rsid w:val="00CA235D"/>
    <w:rsid w:val="00CA44B4"/>
    <w:rsid w:val="00CA484D"/>
    <w:rsid w:val="00CA7217"/>
    <w:rsid w:val="00CA7D0D"/>
    <w:rsid w:val="00CB1157"/>
    <w:rsid w:val="00CB14EE"/>
    <w:rsid w:val="00CB16F1"/>
    <w:rsid w:val="00CB2FF8"/>
    <w:rsid w:val="00CB5701"/>
    <w:rsid w:val="00CB6263"/>
    <w:rsid w:val="00CB7F52"/>
    <w:rsid w:val="00CC0AE5"/>
    <w:rsid w:val="00CC1315"/>
    <w:rsid w:val="00CC13C4"/>
    <w:rsid w:val="00CC1629"/>
    <w:rsid w:val="00CC21AF"/>
    <w:rsid w:val="00CC312F"/>
    <w:rsid w:val="00CC366D"/>
    <w:rsid w:val="00CC3D88"/>
    <w:rsid w:val="00CC4C68"/>
    <w:rsid w:val="00CC5565"/>
    <w:rsid w:val="00CC5B8D"/>
    <w:rsid w:val="00CC5EDA"/>
    <w:rsid w:val="00CD01A1"/>
    <w:rsid w:val="00CD047F"/>
    <w:rsid w:val="00CD05D9"/>
    <w:rsid w:val="00CD0D5A"/>
    <w:rsid w:val="00CD0FD5"/>
    <w:rsid w:val="00CD113D"/>
    <w:rsid w:val="00CD1798"/>
    <w:rsid w:val="00CD3846"/>
    <w:rsid w:val="00CD3E19"/>
    <w:rsid w:val="00CD6756"/>
    <w:rsid w:val="00CD709F"/>
    <w:rsid w:val="00CD741A"/>
    <w:rsid w:val="00CE02C3"/>
    <w:rsid w:val="00CE1273"/>
    <w:rsid w:val="00CE25AE"/>
    <w:rsid w:val="00CE2EB3"/>
    <w:rsid w:val="00CE3BD3"/>
    <w:rsid w:val="00CE4BB9"/>
    <w:rsid w:val="00CE561F"/>
    <w:rsid w:val="00CE714A"/>
    <w:rsid w:val="00CF0752"/>
    <w:rsid w:val="00CF0DFC"/>
    <w:rsid w:val="00CF107B"/>
    <w:rsid w:val="00CF1511"/>
    <w:rsid w:val="00CF1824"/>
    <w:rsid w:val="00CF1D9C"/>
    <w:rsid w:val="00CF25CF"/>
    <w:rsid w:val="00CF2A1E"/>
    <w:rsid w:val="00CF3420"/>
    <w:rsid w:val="00CF380B"/>
    <w:rsid w:val="00CF399A"/>
    <w:rsid w:val="00CF4F34"/>
    <w:rsid w:val="00CF51C5"/>
    <w:rsid w:val="00CF6721"/>
    <w:rsid w:val="00CF6B25"/>
    <w:rsid w:val="00CF737F"/>
    <w:rsid w:val="00CF7D2C"/>
    <w:rsid w:val="00D0018C"/>
    <w:rsid w:val="00D00197"/>
    <w:rsid w:val="00D005BB"/>
    <w:rsid w:val="00D01C83"/>
    <w:rsid w:val="00D01CA0"/>
    <w:rsid w:val="00D02ECB"/>
    <w:rsid w:val="00D03D37"/>
    <w:rsid w:val="00D04B00"/>
    <w:rsid w:val="00D04E2B"/>
    <w:rsid w:val="00D04FD8"/>
    <w:rsid w:val="00D076E5"/>
    <w:rsid w:val="00D07F95"/>
    <w:rsid w:val="00D10814"/>
    <w:rsid w:val="00D11B6F"/>
    <w:rsid w:val="00D12719"/>
    <w:rsid w:val="00D12925"/>
    <w:rsid w:val="00D12F75"/>
    <w:rsid w:val="00D13351"/>
    <w:rsid w:val="00D14023"/>
    <w:rsid w:val="00D141F0"/>
    <w:rsid w:val="00D15A26"/>
    <w:rsid w:val="00D165B1"/>
    <w:rsid w:val="00D16600"/>
    <w:rsid w:val="00D16D3F"/>
    <w:rsid w:val="00D17428"/>
    <w:rsid w:val="00D20F53"/>
    <w:rsid w:val="00D2182C"/>
    <w:rsid w:val="00D22AA5"/>
    <w:rsid w:val="00D235AF"/>
    <w:rsid w:val="00D23836"/>
    <w:rsid w:val="00D23ED8"/>
    <w:rsid w:val="00D2591E"/>
    <w:rsid w:val="00D25E8E"/>
    <w:rsid w:val="00D26471"/>
    <w:rsid w:val="00D274D0"/>
    <w:rsid w:val="00D30B99"/>
    <w:rsid w:val="00D30C68"/>
    <w:rsid w:val="00D318D3"/>
    <w:rsid w:val="00D33086"/>
    <w:rsid w:val="00D3340A"/>
    <w:rsid w:val="00D3353D"/>
    <w:rsid w:val="00D338E5"/>
    <w:rsid w:val="00D33FD6"/>
    <w:rsid w:val="00D347DC"/>
    <w:rsid w:val="00D34BD0"/>
    <w:rsid w:val="00D35F19"/>
    <w:rsid w:val="00D37255"/>
    <w:rsid w:val="00D37954"/>
    <w:rsid w:val="00D37E7D"/>
    <w:rsid w:val="00D4187B"/>
    <w:rsid w:val="00D41983"/>
    <w:rsid w:val="00D419C2"/>
    <w:rsid w:val="00D41E7C"/>
    <w:rsid w:val="00D420E5"/>
    <w:rsid w:val="00D4238D"/>
    <w:rsid w:val="00D4279F"/>
    <w:rsid w:val="00D434CF"/>
    <w:rsid w:val="00D440DC"/>
    <w:rsid w:val="00D447AC"/>
    <w:rsid w:val="00D44CCD"/>
    <w:rsid w:val="00D45914"/>
    <w:rsid w:val="00D461D8"/>
    <w:rsid w:val="00D4639B"/>
    <w:rsid w:val="00D467E4"/>
    <w:rsid w:val="00D47304"/>
    <w:rsid w:val="00D519AA"/>
    <w:rsid w:val="00D52EDE"/>
    <w:rsid w:val="00D53608"/>
    <w:rsid w:val="00D536B4"/>
    <w:rsid w:val="00D53F6F"/>
    <w:rsid w:val="00D54E89"/>
    <w:rsid w:val="00D55704"/>
    <w:rsid w:val="00D5586C"/>
    <w:rsid w:val="00D55C2D"/>
    <w:rsid w:val="00D55C9E"/>
    <w:rsid w:val="00D56C02"/>
    <w:rsid w:val="00D56D3F"/>
    <w:rsid w:val="00D56DB7"/>
    <w:rsid w:val="00D601D7"/>
    <w:rsid w:val="00D603CD"/>
    <w:rsid w:val="00D6053E"/>
    <w:rsid w:val="00D60B78"/>
    <w:rsid w:val="00D61034"/>
    <w:rsid w:val="00D6114C"/>
    <w:rsid w:val="00D61AB6"/>
    <w:rsid w:val="00D6257F"/>
    <w:rsid w:val="00D62CE9"/>
    <w:rsid w:val="00D64673"/>
    <w:rsid w:val="00D65212"/>
    <w:rsid w:val="00D65BB6"/>
    <w:rsid w:val="00D66DE4"/>
    <w:rsid w:val="00D66EF3"/>
    <w:rsid w:val="00D67195"/>
    <w:rsid w:val="00D67EEA"/>
    <w:rsid w:val="00D701EB"/>
    <w:rsid w:val="00D7139F"/>
    <w:rsid w:val="00D717AF"/>
    <w:rsid w:val="00D73992"/>
    <w:rsid w:val="00D74CC7"/>
    <w:rsid w:val="00D75035"/>
    <w:rsid w:val="00D755B3"/>
    <w:rsid w:val="00D75A4B"/>
    <w:rsid w:val="00D75DFC"/>
    <w:rsid w:val="00D76A6D"/>
    <w:rsid w:val="00D76BB6"/>
    <w:rsid w:val="00D80263"/>
    <w:rsid w:val="00D80298"/>
    <w:rsid w:val="00D819EB"/>
    <w:rsid w:val="00D8202C"/>
    <w:rsid w:val="00D827BD"/>
    <w:rsid w:val="00D82CDD"/>
    <w:rsid w:val="00D83154"/>
    <w:rsid w:val="00D8349C"/>
    <w:rsid w:val="00D839A6"/>
    <w:rsid w:val="00D83F13"/>
    <w:rsid w:val="00D84265"/>
    <w:rsid w:val="00D84BAB"/>
    <w:rsid w:val="00D858BE"/>
    <w:rsid w:val="00D85D20"/>
    <w:rsid w:val="00D8613C"/>
    <w:rsid w:val="00D865E1"/>
    <w:rsid w:val="00D87762"/>
    <w:rsid w:val="00D87766"/>
    <w:rsid w:val="00D87F11"/>
    <w:rsid w:val="00D9002F"/>
    <w:rsid w:val="00D915BF"/>
    <w:rsid w:val="00D91667"/>
    <w:rsid w:val="00D91784"/>
    <w:rsid w:val="00D918AE"/>
    <w:rsid w:val="00D926AF"/>
    <w:rsid w:val="00D928D4"/>
    <w:rsid w:val="00D937D8"/>
    <w:rsid w:val="00D940AF"/>
    <w:rsid w:val="00D95D9E"/>
    <w:rsid w:val="00DA005D"/>
    <w:rsid w:val="00DA0854"/>
    <w:rsid w:val="00DA1647"/>
    <w:rsid w:val="00DA199B"/>
    <w:rsid w:val="00DA1D1D"/>
    <w:rsid w:val="00DA3467"/>
    <w:rsid w:val="00DA4154"/>
    <w:rsid w:val="00DA47D6"/>
    <w:rsid w:val="00DA49A2"/>
    <w:rsid w:val="00DA4BB4"/>
    <w:rsid w:val="00DA4BC6"/>
    <w:rsid w:val="00DA6E16"/>
    <w:rsid w:val="00DA719E"/>
    <w:rsid w:val="00DA7318"/>
    <w:rsid w:val="00DB1416"/>
    <w:rsid w:val="00DB169D"/>
    <w:rsid w:val="00DB1F4D"/>
    <w:rsid w:val="00DB4167"/>
    <w:rsid w:val="00DB4403"/>
    <w:rsid w:val="00DB76DD"/>
    <w:rsid w:val="00DC0C02"/>
    <w:rsid w:val="00DC1557"/>
    <w:rsid w:val="00DC20E2"/>
    <w:rsid w:val="00DC27B7"/>
    <w:rsid w:val="00DC3A9E"/>
    <w:rsid w:val="00DC3DE4"/>
    <w:rsid w:val="00DC557D"/>
    <w:rsid w:val="00DC55B9"/>
    <w:rsid w:val="00DC7F55"/>
    <w:rsid w:val="00DD09A5"/>
    <w:rsid w:val="00DD1568"/>
    <w:rsid w:val="00DD17E7"/>
    <w:rsid w:val="00DD1C00"/>
    <w:rsid w:val="00DD23ED"/>
    <w:rsid w:val="00DD2C55"/>
    <w:rsid w:val="00DD37DA"/>
    <w:rsid w:val="00DD5B30"/>
    <w:rsid w:val="00DD5C7A"/>
    <w:rsid w:val="00DD5F49"/>
    <w:rsid w:val="00DE053A"/>
    <w:rsid w:val="00DE0827"/>
    <w:rsid w:val="00DE10A8"/>
    <w:rsid w:val="00DE1A77"/>
    <w:rsid w:val="00DE1BC0"/>
    <w:rsid w:val="00DE1BE2"/>
    <w:rsid w:val="00DE1D84"/>
    <w:rsid w:val="00DE3F17"/>
    <w:rsid w:val="00DE468A"/>
    <w:rsid w:val="00DE4E0C"/>
    <w:rsid w:val="00DE5194"/>
    <w:rsid w:val="00DE64E6"/>
    <w:rsid w:val="00DE74FD"/>
    <w:rsid w:val="00DF15F9"/>
    <w:rsid w:val="00DF2C03"/>
    <w:rsid w:val="00DF3129"/>
    <w:rsid w:val="00DF3DCF"/>
    <w:rsid w:val="00DF4221"/>
    <w:rsid w:val="00DF44A9"/>
    <w:rsid w:val="00DF462E"/>
    <w:rsid w:val="00DF4C8C"/>
    <w:rsid w:val="00DF584C"/>
    <w:rsid w:val="00DF609D"/>
    <w:rsid w:val="00DF69C2"/>
    <w:rsid w:val="00DF6D1E"/>
    <w:rsid w:val="00DF7CFA"/>
    <w:rsid w:val="00E0089E"/>
    <w:rsid w:val="00E00BC0"/>
    <w:rsid w:val="00E00D9E"/>
    <w:rsid w:val="00E0104D"/>
    <w:rsid w:val="00E011D4"/>
    <w:rsid w:val="00E011EC"/>
    <w:rsid w:val="00E01560"/>
    <w:rsid w:val="00E02499"/>
    <w:rsid w:val="00E02D75"/>
    <w:rsid w:val="00E03027"/>
    <w:rsid w:val="00E03CDE"/>
    <w:rsid w:val="00E058D8"/>
    <w:rsid w:val="00E05A89"/>
    <w:rsid w:val="00E05D1B"/>
    <w:rsid w:val="00E05E1B"/>
    <w:rsid w:val="00E05E6A"/>
    <w:rsid w:val="00E06CC6"/>
    <w:rsid w:val="00E074A0"/>
    <w:rsid w:val="00E10191"/>
    <w:rsid w:val="00E10390"/>
    <w:rsid w:val="00E105C3"/>
    <w:rsid w:val="00E11897"/>
    <w:rsid w:val="00E11DB9"/>
    <w:rsid w:val="00E121D5"/>
    <w:rsid w:val="00E1257C"/>
    <w:rsid w:val="00E1312E"/>
    <w:rsid w:val="00E136B6"/>
    <w:rsid w:val="00E15A78"/>
    <w:rsid w:val="00E164AA"/>
    <w:rsid w:val="00E20A37"/>
    <w:rsid w:val="00E21A84"/>
    <w:rsid w:val="00E22450"/>
    <w:rsid w:val="00E23687"/>
    <w:rsid w:val="00E26082"/>
    <w:rsid w:val="00E2664A"/>
    <w:rsid w:val="00E26FE6"/>
    <w:rsid w:val="00E30272"/>
    <w:rsid w:val="00E30293"/>
    <w:rsid w:val="00E30778"/>
    <w:rsid w:val="00E311DD"/>
    <w:rsid w:val="00E322C4"/>
    <w:rsid w:val="00E32B51"/>
    <w:rsid w:val="00E32C75"/>
    <w:rsid w:val="00E33002"/>
    <w:rsid w:val="00E3342B"/>
    <w:rsid w:val="00E34370"/>
    <w:rsid w:val="00E3483B"/>
    <w:rsid w:val="00E357A6"/>
    <w:rsid w:val="00E36704"/>
    <w:rsid w:val="00E36CBE"/>
    <w:rsid w:val="00E37E92"/>
    <w:rsid w:val="00E40924"/>
    <w:rsid w:val="00E40F90"/>
    <w:rsid w:val="00E415CE"/>
    <w:rsid w:val="00E4195E"/>
    <w:rsid w:val="00E42610"/>
    <w:rsid w:val="00E42D6D"/>
    <w:rsid w:val="00E435B6"/>
    <w:rsid w:val="00E43B53"/>
    <w:rsid w:val="00E44C6E"/>
    <w:rsid w:val="00E45172"/>
    <w:rsid w:val="00E47914"/>
    <w:rsid w:val="00E47BE3"/>
    <w:rsid w:val="00E51500"/>
    <w:rsid w:val="00E515E7"/>
    <w:rsid w:val="00E52AE3"/>
    <w:rsid w:val="00E533BB"/>
    <w:rsid w:val="00E5375A"/>
    <w:rsid w:val="00E53FD1"/>
    <w:rsid w:val="00E549CA"/>
    <w:rsid w:val="00E54E5E"/>
    <w:rsid w:val="00E55C6E"/>
    <w:rsid w:val="00E566FA"/>
    <w:rsid w:val="00E57D52"/>
    <w:rsid w:val="00E60D42"/>
    <w:rsid w:val="00E626DC"/>
    <w:rsid w:val="00E62F95"/>
    <w:rsid w:val="00E635E3"/>
    <w:rsid w:val="00E647FD"/>
    <w:rsid w:val="00E64866"/>
    <w:rsid w:val="00E6683A"/>
    <w:rsid w:val="00E66D57"/>
    <w:rsid w:val="00E6718F"/>
    <w:rsid w:val="00E672DA"/>
    <w:rsid w:val="00E678D9"/>
    <w:rsid w:val="00E709E3"/>
    <w:rsid w:val="00E72B93"/>
    <w:rsid w:val="00E73B12"/>
    <w:rsid w:val="00E7458B"/>
    <w:rsid w:val="00E74D13"/>
    <w:rsid w:val="00E74DCE"/>
    <w:rsid w:val="00E763F3"/>
    <w:rsid w:val="00E76940"/>
    <w:rsid w:val="00E77AF6"/>
    <w:rsid w:val="00E80508"/>
    <w:rsid w:val="00E81343"/>
    <w:rsid w:val="00E81810"/>
    <w:rsid w:val="00E822C4"/>
    <w:rsid w:val="00E8352B"/>
    <w:rsid w:val="00E851FC"/>
    <w:rsid w:val="00E8541B"/>
    <w:rsid w:val="00E86588"/>
    <w:rsid w:val="00E90019"/>
    <w:rsid w:val="00E9124E"/>
    <w:rsid w:val="00E91711"/>
    <w:rsid w:val="00E923D4"/>
    <w:rsid w:val="00E93525"/>
    <w:rsid w:val="00E93A29"/>
    <w:rsid w:val="00E93A6D"/>
    <w:rsid w:val="00E941D8"/>
    <w:rsid w:val="00E951AB"/>
    <w:rsid w:val="00E952DE"/>
    <w:rsid w:val="00E954BB"/>
    <w:rsid w:val="00E96246"/>
    <w:rsid w:val="00E9654A"/>
    <w:rsid w:val="00E97A5C"/>
    <w:rsid w:val="00EA0F46"/>
    <w:rsid w:val="00EA11C9"/>
    <w:rsid w:val="00EA1852"/>
    <w:rsid w:val="00EA32E9"/>
    <w:rsid w:val="00EA3345"/>
    <w:rsid w:val="00EA34B7"/>
    <w:rsid w:val="00EA3BDD"/>
    <w:rsid w:val="00EA3EDF"/>
    <w:rsid w:val="00EA56E7"/>
    <w:rsid w:val="00EA5B19"/>
    <w:rsid w:val="00EA5E00"/>
    <w:rsid w:val="00EA6444"/>
    <w:rsid w:val="00EA6988"/>
    <w:rsid w:val="00EB1CD8"/>
    <w:rsid w:val="00EB2992"/>
    <w:rsid w:val="00EB2B4E"/>
    <w:rsid w:val="00EB2C1F"/>
    <w:rsid w:val="00EB30E8"/>
    <w:rsid w:val="00EB466D"/>
    <w:rsid w:val="00EB5681"/>
    <w:rsid w:val="00EB6085"/>
    <w:rsid w:val="00EB640C"/>
    <w:rsid w:val="00EB6B0C"/>
    <w:rsid w:val="00EB6ED2"/>
    <w:rsid w:val="00EB731E"/>
    <w:rsid w:val="00EB74FA"/>
    <w:rsid w:val="00EC17F5"/>
    <w:rsid w:val="00EC246F"/>
    <w:rsid w:val="00EC2B2E"/>
    <w:rsid w:val="00EC3FF0"/>
    <w:rsid w:val="00EC4BBD"/>
    <w:rsid w:val="00EC4ED2"/>
    <w:rsid w:val="00EC5B01"/>
    <w:rsid w:val="00EC63CE"/>
    <w:rsid w:val="00EC69B5"/>
    <w:rsid w:val="00EC6CD6"/>
    <w:rsid w:val="00EC778B"/>
    <w:rsid w:val="00EC7ADC"/>
    <w:rsid w:val="00EC7D1C"/>
    <w:rsid w:val="00ED0B56"/>
    <w:rsid w:val="00ED1841"/>
    <w:rsid w:val="00ED1BF9"/>
    <w:rsid w:val="00ED206C"/>
    <w:rsid w:val="00ED2911"/>
    <w:rsid w:val="00ED33CC"/>
    <w:rsid w:val="00ED4EA7"/>
    <w:rsid w:val="00ED55A8"/>
    <w:rsid w:val="00ED5F8B"/>
    <w:rsid w:val="00ED602B"/>
    <w:rsid w:val="00ED62EB"/>
    <w:rsid w:val="00ED6AFF"/>
    <w:rsid w:val="00ED6CEE"/>
    <w:rsid w:val="00ED782C"/>
    <w:rsid w:val="00ED7978"/>
    <w:rsid w:val="00ED798E"/>
    <w:rsid w:val="00EE0F5E"/>
    <w:rsid w:val="00EE1683"/>
    <w:rsid w:val="00EE1A23"/>
    <w:rsid w:val="00EE202B"/>
    <w:rsid w:val="00EE20E3"/>
    <w:rsid w:val="00EE22A6"/>
    <w:rsid w:val="00EE2546"/>
    <w:rsid w:val="00EE2FCC"/>
    <w:rsid w:val="00EE3956"/>
    <w:rsid w:val="00EE39C9"/>
    <w:rsid w:val="00EE45BC"/>
    <w:rsid w:val="00EE462E"/>
    <w:rsid w:val="00EE5933"/>
    <w:rsid w:val="00EE606B"/>
    <w:rsid w:val="00EE69D9"/>
    <w:rsid w:val="00EE7689"/>
    <w:rsid w:val="00EF0FBD"/>
    <w:rsid w:val="00EF1373"/>
    <w:rsid w:val="00EF3701"/>
    <w:rsid w:val="00EF41B4"/>
    <w:rsid w:val="00EF49BE"/>
    <w:rsid w:val="00EF4FE2"/>
    <w:rsid w:val="00EF6E49"/>
    <w:rsid w:val="00EF6EBC"/>
    <w:rsid w:val="00EF7C2E"/>
    <w:rsid w:val="00EF7EEF"/>
    <w:rsid w:val="00F00DDC"/>
    <w:rsid w:val="00F02140"/>
    <w:rsid w:val="00F038AC"/>
    <w:rsid w:val="00F05A29"/>
    <w:rsid w:val="00F076BA"/>
    <w:rsid w:val="00F11DB9"/>
    <w:rsid w:val="00F131CC"/>
    <w:rsid w:val="00F141D2"/>
    <w:rsid w:val="00F14258"/>
    <w:rsid w:val="00F144D5"/>
    <w:rsid w:val="00F14CAB"/>
    <w:rsid w:val="00F15E52"/>
    <w:rsid w:val="00F16437"/>
    <w:rsid w:val="00F16758"/>
    <w:rsid w:val="00F16944"/>
    <w:rsid w:val="00F170C5"/>
    <w:rsid w:val="00F20C25"/>
    <w:rsid w:val="00F216AD"/>
    <w:rsid w:val="00F22984"/>
    <w:rsid w:val="00F22BAB"/>
    <w:rsid w:val="00F23603"/>
    <w:rsid w:val="00F23A0B"/>
    <w:rsid w:val="00F24015"/>
    <w:rsid w:val="00F25596"/>
    <w:rsid w:val="00F2688B"/>
    <w:rsid w:val="00F26975"/>
    <w:rsid w:val="00F32A19"/>
    <w:rsid w:val="00F32BF0"/>
    <w:rsid w:val="00F33718"/>
    <w:rsid w:val="00F3407A"/>
    <w:rsid w:val="00F34187"/>
    <w:rsid w:val="00F34BDF"/>
    <w:rsid w:val="00F34C1B"/>
    <w:rsid w:val="00F363FE"/>
    <w:rsid w:val="00F366E3"/>
    <w:rsid w:val="00F36F8A"/>
    <w:rsid w:val="00F37FFD"/>
    <w:rsid w:val="00F40071"/>
    <w:rsid w:val="00F4019D"/>
    <w:rsid w:val="00F40661"/>
    <w:rsid w:val="00F4090A"/>
    <w:rsid w:val="00F41DCE"/>
    <w:rsid w:val="00F41DFC"/>
    <w:rsid w:val="00F420ED"/>
    <w:rsid w:val="00F44286"/>
    <w:rsid w:val="00F46225"/>
    <w:rsid w:val="00F508B4"/>
    <w:rsid w:val="00F510D3"/>
    <w:rsid w:val="00F51592"/>
    <w:rsid w:val="00F5358B"/>
    <w:rsid w:val="00F53B38"/>
    <w:rsid w:val="00F54274"/>
    <w:rsid w:val="00F55428"/>
    <w:rsid w:val="00F55AC4"/>
    <w:rsid w:val="00F55C87"/>
    <w:rsid w:val="00F55FBF"/>
    <w:rsid w:val="00F568FE"/>
    <w:rsid w:val="00F57300"/>
    <w:rsid w:val="00F57692"/>
    <w:rsid w:val="00F57AB6"/>
    <w:rsid w:val="00F57CC1"/>
    <w:rsid w:val="00F610B9"/>
    <w:rsid w:val="00F61256"/>
    <w:rsid w:val="00F628CE"/>
    <w:rsid w:val="00F62D49"/>
    <w:rsid w:val="00F63DC2"/>
    <w:rsid w:val="00F63E83"/>
    <w:rsid w:val="00F6407C"/>
    <w:rsid w:val="00F64230"/>
    <w:rsid w:val="00F6473F"/>
    <w:rsid w:val="00F64896"/>
    <w:rsid w:val="00F65ECA"/>
    <w:rsid w:val="00F66175"/>
    <w:rsid w:val="00F66382"/>
    <w:rsid w:val="00F667EA"/>
    <w:rsid w:val="00F67EE8"/>
    <w:rsid w:val="00F70173"/>
    <w:rsid w:val="00F70640"/>
    <w:rsid w:val="00F71B54"/>
    <w:rsid w:val="00F73F09"/>
    <w:rsid w:val="00F740F6"/>
    <w:rsid w:val="00F749FE"/>
    <w:rsid w:val="00F759D6"/>
    <w:rsid w:val="00F7626C"/>
    <w:rsid w:val="00F775F9"/>
    <w:rsid w:val="00F820A2"/>
    <w:rsid w:val="00F820DE"/>
    <w:rsid w:val="00F826C4"/>
    <w:rsid w:val="00F828EA"/>
    <w:rsid w:val="00F82A73"/>
    <w:rsid w:val="00F82AC6"/>
    <w:rsid w:val="00F84E69"/>
    <w:rsid w:val="00F8580C"/>
    <w:rsid w:val="00F859F3"/>
    <w:rsid w:val="00F85EA6"/>
    <w:rsid w:val="00F8603E"/>
    <w:rsid w:val="00F860BC"/>
    <w:rsid w:val="00F86BA8"/>
    <w:rsid w:val="00F87777"/>
    <w:rsid w:val="00F87885"/>
    <w:rsid w:val="00F90D1E"/>
    <w:rsid w:val="00F914A2"/>
    <w:rsid w:val="00F934B7"/>
    <w:rsid w:val="00F93A46"/>
    <w:rsid w:val="00F948C3"/>
    <w:rsid w:val="00F94A14"/>
    <w:rsid w:val="00F94B93"/>
    <w:rsid w:val="00F94E11"/>
    <w:rsid w:val="00F95FEF"/>
    <w:rsid w:val="00F96F0D"/>
    <w:rsid w:val="00F97A76"/>
    <w:rsid w:val="00F97AAF"/>
    <w:rsid w:val="00F97E41"/>
    <w:rsid w:val="00FA04B7"/>
    <w:rsid w:val="00FA0BE6"/>
    <w:rsid w:val="00FA1669"/>
    <w:rsid w:val="00FA1CBC"/>
    <w:rsid w:val="00FA2E62"/>
    <w:rsid w:val="00FA2F0C"/>
    <w:rsid w:val="00FA3688"/>
    <w:rsid w:val="00FA4FF4"/>
    <w:rsid w:val="00FA6008"/>
    <w:rsid w:val="00FA640C"/>
    <w:rsid w:val="00FA700E"/>
    <w:rsid w:val="00FB060A"/>
    <w:rsid w:val="00FB09BC"/>
    <w:rsid w:val="00FB0FB9"/>
    <w:rsid w:val="00FB1F32"/>
    <w:rsid w:val="00FB21E8"/>
    <w:rsid w:val="00FB2545"/>
    <w:rsid w:val="00FB5639"/>
    <w:rsid w:val="00FB61EC"/>
    <w:rsid w:val="00FB67ED"/>
    <w:rsid w:val="00FB7C42"/>
    <w:rsid w:val="00FC042C"/>
    <w:rsid w:val="00FC0697"/>
    <w:rsid w:val="00FC0A04"/>
    <w:rsid w:val="00FC0A1E"/>
    <w:rsid w:val="00FC0FEF"/>
    <w:rsid w:val="00FC137C"/>
    <w:rsid w:val="00FC26F2"/>
    <w:rsid w:val="00FC2777"/>
    <w:rsid w:val="00FC2840"/>
    <w:rsid w:val="00FC2E52"/>
    <w:rsid w:val="00FC33DD"/>
    <w:rsid w:val="00FC3C77"/>
    <w:rsid w:val="00FC467C"/>
    <w:rsid w:val="00FC6AB1"/>
    <w:rsid w:val="00FC6B4A"/>
    <w:rsid w:val="00FC7EFF"/>
    <w:rsid w:val="00FD0A39"/>
    <w:rsid w:val="00FD1376"/>
    <w:rsid w:val="00FD1F59"/>
    <w:rsid w:val="00FD21EC"/>
    <w:rsid w:val="00FD3B86"/>
    <w:rsid w:val="00FD57C3"/>
    <w:rsid w:val="00FD57DC"/>
    <w:rsid w:val="00FD629B"/>
    <w:rsid w:val="00FD6656"/>
    <w:rsid w:val="00FD7235"/>
    <w:rsid w:val="00FD783F"/>
    <w:rsid w:val="00FD7DB7"/>
    <w:rsid w:val="00FE46C7"/>
    <w:rsid w:val="00FE532B"/>
    <w:rsid w:val="00FE5745"/>
    <w:rsid w:val="00FF1063"/>
    <w:rsid w:val="00FF16A3"/>
    <w:rsid w:val="00FF17D8"/>
    <w:rsid w:val="00FF1F89"/>
    <w:rsid w:val="00FF28AB"/>
    <w:rsid w:val="00FF2ECD"/>
    <w:rsid w:val="00FF2EFD"/>
    <w:rsid w:val="00FF3F05"/>
    <w:rsid w:val="00FF427C"/>
    <w:rsid w:val="00FF466A"/>
    <w:rsid w:val="00FF4C25"/>
    <w:rsid w:val="00FF5079"/>
    <w:rsid w:val="00FF5A12"/>
    <w:rsid w:val="00FF64D5"/>
    <w:rsid w:val="00FF77E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DB6E4"/>
  <w15:docId w15:val="{08A65BA0-3EBA-42C1-A36A-50FD3E11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57A9"/>
    <w:pPr>
      <w:ind w:left="720"/>
      <w:contextualSpacing/>
    </w:pPr>
  </w:style>
  <w:style w:type="paragraph" w:styleId="a4">
    <w:name w:val="footnote text"/>
    <w:basedOn w:val="a"/>
    <w:link w:val="a5"/>
    <w:uiPriority w:val="99"/>
    <w:semiHidden/>
    <w:unhideWhenUsed/>
    <w:rsid w:val="002325A3"/>
    <w:pPr>
      <w:spacing w:after="0" w:line="240" w:lineRule="auto"/>
    </w:pPr>
    <w:rPr>
      <w:sz w:val="20"/>
      <w:szCs w:val="20"/>
    </w:rPr>
  </w:style>
  <w:style w:type="character" w:customStyle="1" w:styleId="a5">
    <w:name w:val="Текст под линия Знак"/>
    <w:basedOn w:val="a0"/>
    <w:link w:val="a4"/>
    <w:uiPriority w:val="99"/>
    <w:semiHidden/>
    <w:rsid w:val="002325A3"/>
    <w:rPr>
      <w:sz w:val="20"/>
      <w:szCs w:val="20"/>
    </w:rPr>
  </w:style>
  <w:style w:type="character" w:styleId="a6">
    <w:name w:val="footnote reference"/>
    <w:aliases w:val="Footnote symbol,Appel note de bas de p,SUPERS,Nota,(NECG) Footnote Reference,Voetnootverwijzing,Footnote Reference Superscript,BVI fnr,Lábjegyzet-hivatkozás,L?bjegyzet-hivatkoz?s,Char1 Char Char Char Char,ftref,Fussnot"/>
    <w:basedOn w:val="a0"/>
    <w:uiPriority w:val="99"/>
    <w:unhideWhenUsed/>
    <w:rsid w:val="002325A3"/>
    <w:rPr>
      <w:vertAlign w:val="superscript"/>
    </w:rPr>
  </w:style>
  <w:style w:type="paragraph" w:styleId="a7">
    <w:name w:val="Balloon Text"/>
    <w:basedOn w:val="a"/>
    <w:link w:val="a8"/>
    <w:uiPriority w:val="99"/>
    <w:semiHidden/>
    <w:unhideWhenUsed/>
    <w:rsid w:val="002D4B6A"/>
    <w:pPr>
      <w:spacing w:after="0" w:line="240" w:lineRule="auto"/>
    </w:pPr>
    <w:rPr>
      <w:rFonts w:ascii="Segoe UI" w:hAnsi="Segoe UI" w:cs="Segoe UI"/>
      <w:sz w:val="18"/>
      <w:szCs w:val="18"/>
    </w:rPr>
  </w:style>
  <w:style w:type="character" w:customStyle="1" w:styleId="a8">
    <w:name w:val="Изнесен текст Знак"/>
    <w:basedOn w:val="a0"/>
    <w:link w:val="a7"/>
    <w:uiPriority w:val="99"/>
    <w:semiHidden/>
    <w:rsid w:val="002D4B6A"/>
    <w:rPr>
      <w:rFonts w:ascii="Segoe UI" w:hAnsi="Segoe UI" w:cs="Segoe UI"/>
      <w:sz w:val="18"/>
      <w:szCs w:val="18"/>
    </w:rPr>
  </w:style>
  <w:style w:type="paragraph" w:styleId="a9">
    <w:name w:val="header"/>
    <w:basedOn w:val="a"/>
    <w:link w:val="aa"/>
    <w:uiPriority w:val="99"/>
    <w:unhideWhenUsed/>
    <w:rsid w:val="000553B8"/>
    <w:pPr>
      <w:tabs>
        <w:tab w:val="center" w:pos="4536"/>
        <w:tab w:val="right" w:pos="9072"/>
      </w:tabs>
      <w:spacing w:after="0" w:line="240" w:lineRule="auto"/>
    </w:pPr>
  </w:style>
  <w:style w:type="character" w:customStyle="1" w:styleId="aa">
    <w:name w:val="Горен колонтитул Знак"/>
    <w:basedOn w:val="a0"/>
    <w:link w:val="a9"/>
    <w:uiPriority w:val="99"/>
    <w:rsid w:val="000553B8"/>
  </w:style>
  <w:style w:type="paragraph" w:styleId="ab">
    <w:name w:val="footer"/>
    <w:basedOn w:val="a"/>
    <w:link w:val="ac"/>
    <w:uiPriority w:val="99"/>
    <w:unhideWhenUsed/>
    <w:rsid w:val="000553B8"/>
    <w:pPr>
      <w:tabs>
        <w:tab w:val="center" w:pos="4536"/>
        <w:tab w:val="right" w:pos="9072"/>
      </w:tabs>
      <w:spacing w:after="0" w:line="240" w:lineRule="auto"/>
    </w:pPr>
  </w:style>
  <w:style w:type="character" w:customStyle="1" w:styleId="ac">
    <w:name w:val="Долен колонтитул Знак"/>
    <w:basedOn w:val="a0"/>
    <w:link w:val="ab"/>
    <w:uiPriority w:val="99"/>
    <w:rsid w:val="000553B8"/>
  </w:style>
  <w:style w:type="table" w:styleId="ad">
    <w:name w:val="Table Grid"/>
    <w:basedOn w:val="a1"/>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D61AB6"/>
    <w:rPr>
      <w:sz w:val="16"/>
      <w:szCs w:val="16"/>
    </w:rPr>
  </w:style>
  <w:style w:type="paragraph" w:styleId="af">
    <w:name w:val="annotation text"/>
    <w:basedOn w:val="a"/>
    <w:link w:val="af0"/>
    <w:uiPriority w:val="99"/>
    <w:unhideWhenUsed/>
    <w:rsid w:val="00D61AB6"/>
    <w:pPr>
      <w:spacing w:line="240" w:lineRule="auto"/>
    </w:pPr>
    <w:rPr>
      <w:sz w:val="20"/>
      <w:szCs w:val="20"/>
    </w:rPr>
  </w:style>
  <w:style w:type="character" w:customStyle="1" w:styleId="af0">
    <w:name w:val="Текст на коментар Знак"/>
    <w:basedOn w:val="a0"/>
    <w:link w:val="af"/>
    <w:uiPriority w:val="99"/>
    <w:rsid w:val="00D61AB6"/>
    <w:rPr>
      <w:sz w:val="20"/>
      <w:szCs w:val="20"/>
    </w:rPr>
  </w:style>
  <w:style w:type="paragraph" w:styleId="af1">
    <w:name w:val="annotation subject"/>
    <w:basedOn w:val="af"/>
    <w:next w:val="af"/>
    <w:link w:val="af2"/>
    <w:uiPriority w:val="99"/>
    <w:semiHidden/>
    <w:unhideWhenUsed/>
    <w:rsid w:val="00D61AB6"/>
    <w:rPr>
      <w:b/>
      <w:bCs/>
    </w:rPr>
  </w:style>
  <w:style w:type="character" w:customStyle="1" w:styleId="af2">
    <w:name w:val="Предмет на коментар Знак"/>
    <w:basedOn w:val="af0"/>
    <w:link w:val="af1"/>
    <w:uiPriority w:val="99"/>
    <w:semiHidden/>
    <w:rsid w:val="00D61AB6"/>
    <w:rPr>
      <w:b/>
      <w:bCs/>
      <w:sz w:val="20"/>
      <w:szCs w:val="20"/>
    </w:rPr>
  </w:style>
  <w:style w:type="paragraph" w:customStyle="1" w:styleId="1">
    <w:name w:val="1"/>
    <w:basedOn w:val="a"/>
    <w:rsid w:val="00614398"/>
    <w:pPr>
      <w:tabs>
        <w:tab w:val="left" w:pos="709"/>
      </w:tabs>
      <w:spacing w:after="0" w:line="240" w:lineRule="auto"/>
    </w:pPr>
    <w:rPr>
      <w:rFonts w:ascii="Tahoma" w:eastAsia="Times New Roman" w:hAnsi="Tahoma" w:cs="Times New Roman"/>
      <w:sz w:val="20"/>
      <w:szCs w:val="20"/>
      <w:lang w:val="pl-PL" w:eastAsia="pl-PL"/>
    </w:rPr>
  </w:style>
  <w:style w:type="character" w:styleId="af3">
    <w:name w:val="Hyperlink"/>
    <w:basedOn w:val="a0"/>
    <w:uiPriority w:val="99"/>
    <w:unhideWhenUsed/>
    <w:rsid w:val="002F7FD9"/>
    <w:rPr>
      <w:color w:val="0563C1" w:themeColor="hyperlink"/>
      <w:u w:val="single"/>
    </w:rPr>
  </w:style>
  <w:style w:type="paragraph" w:customStyle="1" w:styleId="CharChar1CharCharCharCharCharCharCharCharCharChar">
    <w:name w:val="Char Char1 Char Char Char Char Char Char Char Char Char Char"/>
    <w:basedOn w:val="a"/>
    <w:semiHidden/>
    <w:rsid w:val="00EB74FA"/>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
    <w:name w:val="Char Char Char Char Char Char Char Char Char Char Char Char Char"/>
    <w:basedOn w:val="a"/>
    <w:rsid w:val="00EC2B2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
    <w:rsid w:val="00CF107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4">
    <w:name w:val="FollowedHyperlink"/>
    <w:basedOn w:val="a0"/>
    <w:uiPriority w:val="99"/>
    <w:semiHidden/>
    <w:unhideWhenUsed/>
    <w:rsid w:val="00542F48"/>
    <w:rPr>
      <w:color w:val="954F72" w:themeColor="followedHyperlink"/>
      <w:u w:val="single"/>
    </w:rPr>
  </w:style>
  <w:style w:type="paragraph" w:styleId="af5">
    <w:name w:val="Revision"/>
    <w:hidden/>
    <w:uiPriority w:val="99"/>
    <w:semiHidden/>
    <w:rsid w:val="000940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40094">
      <w:bodyDiv w:val="1"/>
      <w:marLeft w:val="390"/>
      <w:marRight w:val="390"/>
      <w:marTop w:val="0"/>
      <w:marBottom w:val="0"/>
      <w:divBdr>
        <w:top w:val="none" w:sz="0" w:space="0" w:color="auto"/>
        <w:left w:val="none" w:sz="0" w:space="0" w:color="auto"/>
        <w:bottom w:val="none" w:sz="0" w:space="0" w:color="auto"/>
        <w:right w:val="none" w:sz="0" w:space="0" w:color="auto"/>
      </w:divBdr>
    </w:div>
    <w:div w:id="301932734">
      <w:bodyDiv w:val="1"/>
      <w:marLeft w:val="0"/>
      <w:marRight w:val="0"/>
      <w:marTop w:val="0"/>
      <w:marBottom w:val="0"/>
      <w:divBdr>
        <w:top w:val="none" w:sz="0" w:space="0" w:color="auto"/>
        <w:left w:val="none" w:sz="0" w:space="0" w:color="auto"/>
        <w:bottom w:val="none" w:sz="0" w:space="0" w:color="auto"/>
        <w:right w:val="none" w:sz="0" w:space="0" w:color="auto"/>
      </w:divBdr>
    </w:div>
    <w:div w:id="33884789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1334724262">
      <w:bodyDiv w:val="1"/>
      <w:marLeft w:val="0"/>
      <w:marRight w:val="0"/>
      <w:marTop w:val="0"/>
      <w:marBottom w:val="0"/>
      <w:divBdr>
        <w:top w:val="none" w:sz="0" w:space="0" w:color="auto"/>
        <w:left w:val="none" w:sz="0" w:space="0" w:color="auto"/>
        <w:bottom w:val="none" w:sz="0" w:space="0" w:color="auto"/>
        <w:right w:val="none" w:sz="0" w:space="0" w:color="auto"/>
      </w:divBdr>
    </w:div>
    <w:div w:id="1336961921">
      <w:bodyDiv w:val="1"/>
      <w:marLeft w:val="0"/>
      <w:marRight w:val="0"/>
      <w:marTop w:val="0"/>
      <w:marBottom w:val="0"/>
      <w:divBdr>
        <w:top w:val="none" w:sz="0" w:space="0" w:color="auto"/>
        <w:left w:val="none" w:sz="0" w:space="0" w:color="auto"/>
        <w:bottom w:val="none" w:sz="0" w:space="0" w:color="auto"/>
        <w:right w:val="none" w:sz="0" w:space="0" w:color="auto"/>
      </w:divBdr>
    </w:div>
    <w:div w:id="1388800315">
      <w:bodyDiv w:val="1"/>
      <w:marLeft w:val="0"/>
      <w:marRight w:val="0"/>
      <w:marTop w:val="0"/>
      <w:marBottom w:val="0"/>
      <w:divBdr>
        <w:top w:val="none" w:sz="0" w:space="0" w:color="auto"/>
        <w:left w:val="none" w:sz="0" w:space="0" w:color="auto"/>
        <w:bottom w:val="none" w:sz="0" w:space="0" w:color="auto"/>
        <w:right w:val="none" w:sz="0" w:space="0" w:color="auto"/>
      </w:divBdr>
    </w:div>
    <w:div w:id="1734112365">
      <w:bodyDiv w:val="1"/>
      <w:marLeft w:val="0"/>
      <w:marRight w:val="0"/>
      <w:marTop w:val="0"/>
      <w:marBottom w:val="0"/>
      <w:divBdr>
        <w:top w:val="none" w:sz="0" w:space="0" w:color="auto"/>
        <w:left w:val="none" w:sz="0" w:space="0" w:color="auto"/>
        <w:bottom w:val="none" w:sz="0" w:space="0" w:color="auto"/>
        <w:right w:val="none" w:sz="0" w:space="0" w:color="auto"/>
      </w:divBdr>
    </w:div>
    <w:div w:id="2067145318">
      <w:bodyDiv w:val="1"/>
      <w:marLeft w:val="0"/>
      <w:marRight w:val="0"/>
      <w:marTop w:val="0"/>
      <w:marBottom w:val="0"/>
      <w:divBdr>
        <w:top w:val="none" w:sz="0" w:space="0" w:color="auto"/>
        <w:left w:val="none" w:sz="0" w:space="0" w:color="auto"/>
        <w:bottom w:val="none" w:sz="0" w:space="0" w:color="auto"/>
        <w:right w:val="none" w:sz="0" w:space="0" w:color="auto"/>
      </w:divBdr>
    </w:div>
    <w:div w:id="2085100973">
      <w:bodyDiv w:val="1"/>
      <w:marLeft w:val="0"/>
      <w:marRight w:val="0"/>
      <w:marTop w:val="0"/>
      <w:marBottom w:val="0"/>
      <w:divBdr>
        <w:top w:val="none" w:sz="0" w:space="0" w:color="auto"/>
        <w:left w:val="none" w:sz="0" w:space="0" w:color="auto"/>
        <w:bottom w:val="none" w:sz="0" w:space="0" w:color="auto"/>
        <w:right w:val="none" w:sz="0" w:space="0" w:color="auto"/>
      </w:divBdr>
      <w:divsChild>
        <w:div w:id="1315452715">
          <w:marLeft w:val="0"/>
          <w:marRight w:val="0"/>
          <w:marTop w:val="0"/>
          <w:marBottom w:val="0"/>
          <w:divBdr>
            <w:top w:val="none" w:sz="0" w:space="0" w:color="auto"/>
            <w:left w:val="none" w:sz="0" w:space="0" w:color="auto"/>
            <w:bottom w:val="none" w:sz="0" w:space="0" w:color="auto"/>
            <w:right w:val="none" w:sz="0" w:space="0" w:color="auto"/>
          </w:divBdr>
          <w:divsChild>
            <w:div w:id="387069554">
              <w:marLeft w:val="0"/>
              <w:marRight w:val="0"/>
              <w:marTop w:val="0"/>
              <w:marBottom w:val="0"/>
              <w:divBdr>
                <w:top w:val="none" w:sz="0" w:space="0" w:color="auto"/>
                <w:left w:val="none" w:sz="0" w:space="0" w:color="auto"/>
                <w:bottom w:val="none" w:sz="0" w:space="0" w:color="auto"/>
                <w:right w:val="none" w:sz="0" w:space="0" w:color="auto"/>
              </w:divBdr>
              <w:divsChild>
                <w:div w:id="769545359">
                  <w:marLeft w:val="0"/>
                  <w:marRight w:val="0"/>
                  <w:marTop w:val="0"/>
                  <w:marBottom w:val="0"/>
                  <w:divBdr>
                    <w:top w:val="none" w:sz="0" w:space="0" w:color="auto"/>
                    <w:left w:val="none" w:sz="0" w:space="0" w:color="auto"/>
                    <w:bottom w:val="none" w:sz="0" w:space="0" w:color="auto"/>
                    <w:right w:val="none" w:sz="0" w:space="0" w:color="auto"/>
                  </w:divBdr>
                  <w:divsChild>
                    <w:div w:id="3215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e.php?b=1&amp;i=634817" TargetMode="Externa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eb.apis.bg/p.php?i=2719535" TargetMode="External"/><Relationship Id="rId4" Type="http://schemas.openxmlformats.org/officeDocument/2006/relationships/settings" Target="settings.xml"/><Relationship Id="rId9" Type="http://schemas.openxmlformats.org/officeDocument/2006/relationships/hyperlink" Target="http://web.apis.bg/e.php?b=1&amp;i=634817"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59418-67B8-49B7-807A-4E200A18B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12520</Words>
  <Characters>71364</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83717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Сюзан Зия</dc:creator>
  <cp:lastModifiedBy>Ivanka Dushkova</cp:lastModifiedBy>
  <cp:revision>13</cp:revision>
  <cp:lastPrinted>2018-08-28T14:28:00Z</cp:lastPrinted>
  <dcterms:created xsi:type="dcterms:W3CDTF">2019-03-15T10:28:00Z</dcterms:created>
  <dcterms:modified xsi:type="dcterms:W3CDTF">2019-05-02T07:23:00Z</dcterms:modified>
</cp:coreProperties>
</file>