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52D01D" w14:textId="77777777" w:rsidR="00CC572F" w:rsidRDefault="00CC572F" w:rsidP="00CC572F">
      <w:pPr>
        <w:jc w:val="center"/>
        <w:rPr>
          <w:b/>
        </w:rPr>
      </w:pPr>
      <w:bookmarkStart w:id="0" w:name="_Toc173497335"/>
    </w:p>
    <w:p w14:paraId="75B26BD9" w14:textId="77777777" w:rsidR="008F1A6E" w:rsidRPr="00B005D3" w:rsidRDefault="008F1A6E" w:rsidP="00CC572F">
      <w:pPr>
        <w:jc w:val="center"/>
        <w:rPr>
          <w:b/>
        </w:rPr>
      </w:pPr>
    </w:p>
    <w:p w14:paraId="4E06CBD1" w14:textId="77777777" w:rsidR="00CC572F" w:rsidRPr="00B005D3" w:rsidRDefault="00CC572F" w:rsidP="00CC572F">
      <w:pPr>
        <w:jc w:val="center"/>
        <w:rPr>
          <w:b/>
          <w:bCs/>
        </w:rPr>
      </w:pPr>
      <w:r w:rsidRPr="00B005D3">
        <w:rPr>
          <w:b/>
          <w:bCs/>
        </w:rPr>
        <w:t>ОБЩИ УСЛОВИЯ</w:t>
      </w:r>
    </w:p>
    <w:p w14:paraId="75C5DE40" w14:textId="77777777" w:rsidR="00CC572F" w:rsidRPr="00B005D3" w:rsidRDefault="00CC572F" w:rsidP="00CC572F">
      <w:pPr>
        <w:jc w:val="center"/>
        <w:rPr>
          <w:b/>
          <w:bCs/>
        </w:rPr>
      </w:pPr>
    </w:p>
    <w:p w14:paraId="42EC2879" w14:textId="77777777" w:rsidR="00CC572F" w:rsidRPr="00B005D3" w:rsidRDefault="00CC572F" w:rsidP="00CC572F">
      <w:pPr>
        <w:jc w:val="center"/>
        <w:rPr>
          <w:b/>
          <w:bCs/>
        </w:rPr>
      </w:pPr>
      <w:r w:rsidRPr="00B005D3">
        <w:rPr>
          <w:b/>
          <w:bCs/>
        </w:rPr>
        <w:t xml:space="preserve"> ПРИ ПРЕДОСТАВЯНЕ НА БЕЗВЪЗМЕЗДНА ФИНАНСОВА ПОМОЩ</w:t>
      </w:r>
    </w:p>
    <w:p w14:paraId="78D98118" w14:textId="77777777" w:rsidR="00CC572F" w:rsidRPr="00B005D3" w:rsidRDefault="00CC572F" w:rsidP="00CC572F">
      <w:pPr>
        <w:jc w:val="center"/>
        <w:rPr>
          <w:b/>
          <w:bCs/>
        </w:rPr>
      </w:pPr>
    </w:p>
    <w:p w14:paraId="056F2137" w14:textId="400827EC" w:rsidR="00335301" w:rsidRDefault="00CC572F" w:rsidP="00335301">
      <w:pPr>
        <w:jc w:val="center"/>
        <w:rPr>
          <w:b/>
          <w:bCs/>
        </w:rPr>
      </w:pPr>
      <w:r w:rsidRPr="00B005D3">
        <w:rPr>
          <w:b/>
          <w:bCs/>
        </w:rPr>
        <w:t xml:space="preserve">ПО </w:t>
      </w:r>
      <w:r w:rsidR="00AD77A9" w:rsidRPr="00B005D3">
        <w:rPr>
          <w:b/>
          <w:bCs/>
        </w:rPr>
        <w:t>ПРИОРИТЕТН</w:t>
      </w:r>
      <w:r w:rsidR="00AD77A9">
        <w:rPr>
          <w:b/>
          <w:bCs/>
        </w:rPr>
        <w:t>А</w:t>
      </w:r>
      <w:r w:rsidR="00AD77A9" w:rsidRPr="00B005D3">
        <w:rPr>
          <w:b/>
          <w:bCs/>
        </w:rPr>
        <w:t xml:space="preserve"> </w:t>
      </w:r>
      <w:r w:rsidRPr="00B005D3">
        <w:rPr>
          <w:b/>
          <w:bCs/>
        </w:rPr>
        <w:t>ОС 3</w:t>
      </w:r>
      <w:r w:rsidR="00335301" w:rsidRPr="00335301">
        <w:rPr>
          <w:b/>
          <w:bCs/>
        </w:rPr>
        <w:t xml:space="preserve"> </w:t>
      </w:r>
      <w:r w:rsidR="00335301" w:rsidRPr="00B005D3">
        <w:rPr>
          <w:b/>
          <w:bCs/>
        </w:rPr>
        <w:t>ОТ ОПЕРАТИВНА ПРОГРАМА</w:t>
      </w:r>
    </w:p>
    <w:p w14:paraId="13F06486" w14:textId="77777777" w:rsidR="00335301" w:rsidRDefault="00335301" w:rsidP="00335301">
      <w:pPr>
        <w:jc w:val="center"/>
        <w:rPr>
          <w:b/>
          <w:bCs/>
        </w:rPr>
      </w:pPr>
    </w:p>
    <w:p w14:paraId="5A604EC5" w14:textId="0AA304E1" w:rsidR="00335301" w:rsidRPr="003B6151" w:rsidRDefault="00335301" w:rsidP="00335301">
      <w:pPr>
        <w:jc w:val="center"/>
        <w:rPr>
          <w:b/>
          <w:bCs/>
        </w:rPr>
      </w:pPr>
      <w:r w:rsidRPr="00B005D3">
        <w:rPr>
          <w:b/>
          <w:bCs/>
        </w:rPr>
        <w:t>“НАУКА И ОБРАЗОВАНИЕ ЗА ИНТЕЛИГЕНТЕН РАСТЕЖ”</w:t>
      </w:r>
      <w:r>
        <w:rPr>
          <w:b/>
          <w:bCs/>
        </w:rPr>
        <w:t xml:space="preserve"> </w:t>
      </w:r>
      <w:r>
        <w:rPr>
          <w:b/>
          <w:bCs/>
          <w:lang w:val="en-US"/>
        </w:rPr>
        <w:t>2014 – 2020</w:t>
      </w:r>
      <w:r w:rsidR="003B6151">
        <w:rPr>
          <w:b/>
          <w:bCs/>
        </w:rPr>
        <w:t xml:space="preserve"> г.</w:t>
      </w:r>
    </w:p>
    <w:p w14:paraId="084D2FB7" w14:textId="77777777" w:rsidR="00335301" w:rsidRPr="00A16372" w:rsidRDefault="00335301" w:rsidP="00335301">
      <w:pPr>
        <w:jc w:val="center"/>
        <w:rPr>
          <w:b/>
          <w:bCs/>
          <w:lang w:val="en-US"/>
        </w:rPr>
      </w:pPr>
    </w:p>
    <w:p w14:paraId="1E37C022" w14:textId="16EE5D45" w:rsidR="00CC572F" w:rsidRPr="00B005D3" w:rsidRDefault="00AD77A9" w:rsidP="00CC572F">
      <w:pPr>
        <w:jc w:val="center"/>
        <w:rPr>
          <w:b/>
          <w:bCs/>
        </w:rPr>
      </w:pPr>
      <w:r>
        <w:rPr>
          <w:b/>
          <w:bCs/>
        </w:rPr>
        <w:t>ЧРЕЗ ВОДЕНО ОТ ОБЩНОСТИТЕ МЕСТНО РАЗВИТИЕ</w:t>
      </w:r>
    </w:p>
    <w:p w14:paraId="7F1BB433" w14:textId="77777777" w:rsidR="00862198" w:rsidRPr="00071E10" w:rsidRDefault="00862198" w:rsidP="00B005D3">
      <w:pPr>
        <w:spacing w:after="120"/>
      </w:pPr>
    </w:p>
    <w:p w14:paraId="64DCF64C" w14:textId="77777777" w:rsidR="00862198" w:rsidRPr="00071E10" w:rsidRDefault="00862198" w:rsidP="00862198">
      <w:pPr>
        <w:pStyle w:val="1"/>
        <w:numPr>
          <w:ilvl w:val="0"/>
          <w:numId w:val="0"/>
        </w:numPr>
        <w:ind w:left="480" w:hanging="480"/>
        <w:rPr>
          <w:szCs w:val="24"/>
          <w:lang w:val="bg-BG"/>
        </w:rPr>
      </w:pPr>
      <w:bookmarkStart w:id="1" w:name="_Toc206396581"/>
      <w:r w:rsidRPr="00071E10">
        <w:rPr>
          <w:szCs w:val="24"/>
          <w:lang w:val="bg-BG"/>
        </w:rPr>
        <w:t>ЧЛЕН 1</w:t>
      </w:r>
      <w:r w:rsidR="00BE558A" w:rsidRPr="00071E10">
        <w:rPr>
          <w:szCs w:val="24"/>
          <w:lang w:val="bg-BG"/>
        </w:rPr>
        <w:t>.</w:t>
      </w:r>
      <w:r w:rsidRPr="00071E10">
        <w:rPr>
          <w:szCs w:val="24"/>
          <w:lang w:val="bg-BG"/>
        </w:rPr>
        <w:t xml:space="preserve"> Общи задължения</w:t>
      </w:r>
      <w:bookmarkEnd w:id="0"/>
      <w:bookmarkEnd w:id="1"/>
    </w:p>
    <w:p w14:paraId="0BE19F7F" w14:textId="5A3B71D2" w:rsidR="00862198" w:rsidRPr="00071E10" w:rsidRDefault="00862198" w:rsidP="00862198">
      <w:pPr>
        <w:pStyle w:val="NumPar2"/>
        <w:numPr>
          <w:ilvl w:val="0"/>
          <w:numId w:val="0"/>
        </w:numPr>
        <w:ind w:left="720" w:hanging="720"/>
        <w:rPr>
          <w:szCs w:val="24"/>
          <w:lang w:val="bg-BG"/>
        </w:rPr>
      </w:pPr>
      <w:r w:rsidRPr="00071E10">
        <w:rPr>
          <w:szCs w:val="24"/>
          <w:lang w:val="bg-BG"/>
        </w:rPr>
        <w:t xml:space="preserve">1.1. </w:t>
      </w:r>
      <w:r w:rsidRPr="00071E10">
        <w:rPr>
          <w:szCs w:val="24"/>
          <w:lang w:val="bg-BG"/>
        </w:rPr>
        <w:tab/>
      </w:r>
      <w:r w:rsidR="00B005D3" w:rsidRPr="00071E10">
        <w:rPr>
          <w:szCs w:val="24"/>
          <w:lang w:val="bg-BG"/>
        </w:rPr>
        <w:t>Б</w:t>
      </w:r>
      <w:r w:rsidRPr="00071E10">
        <w:rPr>
          <w:szCs w:val="24"/>
          <w:lang w:val="bg-BG"/>
        </w:rPr>
        <w:t>енефициент</w:t>
      </w:r>
      <w:r w:rsidR="00B005D3" w:rsidRPr="00071E10">
        <w:rPr>
          <w:szCs w:val="24"/>
          <w:lang w:val="bg-BG"/>
        </w:rPr>
        <w:t>ът</w:t>
      </w:r>
      <w:r w:rsidRPr="00071E10">
        <w:rPr>
          <w:szCs w:val="24"/>
          <w:lang w:val="bg-BG"/>
        </w:rPr>
        <w:t xml:space="preserve"> е длъжен да изпълни </w:t>
      </w:r>
      <w:r w:rsidR="00AA7803" w:rsidRPr="00071E10">
        <w:rPr>
          <w:szCs w:val="24"/>
          <w:lang w:val="bg-BG"/>
        </w:rPr>
        <w:t xml:space="preserve">поетите ангажименти съобразно </w:t>
      </w:r>
      <w:r w:rsidR="00B73733" w:rsidRPr="00071E10">
        <w:rPr>
          <w:szCs w:val="24"/>
          <w:lang w:val="bg-BG"/>
        </w:rPr>
        <w:t>административ</w:t>
      </w:r>
      <w:r w:rsidR="00810520" w:rsidRPr="00071E10">
        <w:rPr>
          <w:szCs w:val="24"/>
          <w:lang w:val="bg-BG"/>
        </w:rPr>
        <w:t xml:space="preserve">ния </w:t>
      </w:r>
      <w:r w:rsidR="00B73733" w:rsidRPr="00071E10">
        <w:rPr>
          <w:szCs w:val="24"/>
          <w:lang w:val="bg-BG"/>
        </w:rPr>
        <w:t xml:space="preserve">договор </w:t>
      </w:r>
      <w:r w:rsidR="00AA7803" w:rsidRPr="00071E10">
        <w:rPr>
          <w:szCs w:val="24"/>
          <w:lang w:val="bg-BG"/>
        </w:rPr>
        <w:t xml:space="preserve">за предоставяне на </w:t>
      </w:r>
      <w:r w:rsidR="00BB4174" w:rsidRPr="00071E10">
        <w:rPr>
          <w:szCs w:val="24"/>
          <w:lang w:val="bg-BG"/>
        </w:rPr>
        <w:t>БФП</w:t>
      </w:r>
      <w:r w:rsidR="00AA7803" w:rsidRPr="00071E10">
        <w:rPr>
          <w:szCs w:val="24"/>
          <w:lang w:val="bg-BG"/>
        </w:rPr>
        <w:t>,</w:t>
      </w:r>
      <w:r w:rsidR="00AA7803" w:rsidRPr="00071E10" w:rsidDel="00AA7803">
        <w:rPr>
          <w:szCs w:val="24"/>
          <w:lang w:val="bg-BG"/>
        </w:rPr>
        <w:t xml:space="preserve"> </w:t>
      </w:r>
      <w:r w:rsidRPr="00071E10">
        <w:rPr>
          <w:szCs w:val="24"/>
          <w:lang w:val="bg-BG"/>
        </w:rPr>
        <w:t xml:space="preserve">и с оглед изпълнение на предвидените в </w:t>
      </w:r>
      <w:r w:rsidR="00757CCF">
        <w:rPr>
          <w:szCs w:val="24"/>
          <w:lang w:val="bg-BG"/>
        </w:rPr>
        <w:t xml:space="preserve">приложимите </w:t>
      </w:r>
      <w:r w:rsidR="00757CCF" w:rsidRPr="00071E10">
        <w:rPr>
          <w:szCs w:val="24"/>
          <w:lang w:val="bg-BG"/>
        </w:rPr>
        <w:t>документ</w:t>
      </w:r>
      <w:r w:rsidR="00757CCF">
        <w:rPr>
          <w:szCs w:val="24"/>
          <w:lang w:val="bg-BG"/>
        </w:rPr>
        <w:t>и</w:t>
      </w:r>
      <w:r w:rsidR="00757CCF" w:rsidRPr="00071E10">
        <w:rPr>
          <w:szCs w:val="24"/>
          <w:lang w:val="bg-BG"/>
        </w:rPr>
        <w:t xml:space="preserve"> </w:t>
      </w:r>
      <w:r w:rsidR="00D36816" w:rsidRPr="00071E10">
        <w:rPr>
          <w:szCs w:val="24"/>
          <w:lang w:val="bg-BG"/>
        </w:rPr>
        <w:t xml:space="preserve">по </w:t>
      </w:r>
      <w:r w:rsidR="005F37B0" w:rsidRPr="00071E10">
        <w:rPr>
          <w:szCs w:val="24"/>
          <w:lang w:val="bg-BG"/>
        </w:rPr>
        <w:t>процедурата за предоставяне на безвъзмездна помощ</w:t>
      </w:r>
      <w:r w:rsidR="005F37B0" w:rsidRPr="00071E10" w:rsidDel="00D36816">
        <w:rPr>
          <w:szCs w:val="24"/>
          <w:lang w:val="bg-BG"/>
        </w:rPr>
        <w:t xml:space="preserve"> </w:t>
      </w:r>
      <w:r w:rsidRPr="00071E10">
        <w:rPr>
          <w:szCs w:val="24"/>
          <w:lang w:val="bg-BG"/>
        </w:rPr>
        <w:t>цели.</w:t>
      </w:r>
      <w:r w:rsidR="004D6BAC" w:rsidRPr="00335301">
        <w:rPr>
          <w:szCs w:val="24"/>
          <w:lang w:val="bg-BG"/>
        </w:rPr>
        <w:t xml:space="preserve"> </w:t>
      </w:r>
    </w:p>
    <w:p w14:paraId="69B09577" w14:textId="382C4E00" w:rsidR="00862198" w:rsidRPr="00071E10" w:rsidRDefault="00862198" w:rsidP="00862198">
      <w:pPr>
        <w:pStyle w:val="NumPar2"/>
        <w:numPr>
          <w:ilvl w:val="0"/>
          <w:numId w:val="0"/>
        </w:numPr>
        <w:ind w:left="720" w:hanging="720"/>
        <w:rPr>
          <w:szCs w:val="24"/>
          <w:lang w:val="bg-BG"/>
        </w:rPr>
      </w:pPr>
      <w:r w:rsidRPr="00071E10">
        <w:rPr>
          <w:szCs w:val="24"/>
          <w:lang w:val="bg-BG"/>
        </w:rPr>
        <w:t>1.2.</w:t>
      </w:r>
      <w:r w:rsidRPr="00071E10">
        <w:rPr>
          <w:szCs w:val="24"/>
          <w:lang w:val="bg-BG"/>
        </w:rPr>
        <w:tab/>
      </w:r>
      <w:r w:rsidR="00B005D3" w:rsidRPr="00071E10">
        <w:rPr>
          <w:szCs w:val="24"/>
          <w:lang w:val="bg-BG"/>
        </w:rPr>
        <w:t>Бенефициентът</w:t>
      </w:r>
      <w:r w:rsidRPr="00071E10">
        <w:rPr>
          <w:szCs w:val="24"/>
          <w:lang w:val="bg-BG"/>
        </w:rPr>
        <w:t xml:space="preserve"> изпълнява проекта с грижата на добър стопанин, при спазване на изискванията за </w:t>
      </w:r>
      <w:r w:rsidR="00392DBD" w:rsidRPr="00071E10">
        <w:rPr>
          <w:szCs w:val="24"/>
          <w:lang w:val="bg-BG"/>
        </w:rPr>
        <w:t xml:space="preserve">икономичност, ефикасност, ефективност, публичност и прозрачност, </w:t>
      </w:r>
      <w:r w:rsidRPr="00071E10">
        <w:rPr>
          <w:szCs w:val="24"/>
          <w:lang w:val="bg-BG"/>
        </w:rPr>
        <w:t xml:space="preserve">в съответствие с най-добрите практики в съответната област и </w:t>
      </w:r>
      <w:r w:rsidR="00E51313" w:rsidRPr="00071E10">
        <w:rPr>
          <w:szCs w:val="24"/>
          <w:lang w:val="bg-BG"/>
        </w:rPr>
        <w:t xml:space="preserve">с настоящия </w:t>
      </w:r>
      <w:r w:rsidR="009E5B28" w:rsidRPr="00071E10">
        <w:rPr>
          <w:szCs w:val="24"/>
          <w:lang w:val="bg-BG"/>
        </w:rPr>
        <w:t xml:space="preserve">административния </w:t>
      </w:r>
      <w:r w:rsidR="00E51313" w:rsidRPr="00071E10">
        <w:rPr>
          <w:szCs w:val="24"/>
          <w:lang w:val="bg-BG"/>
        </w:rPr>
        <w:t xml:space="preserve">договор </w:t>
      </w:r>
      <w:r w:rsidRPr="00071E10">
        <w:rPr>
          <w:szCs w:val="24"/>
          <w:lang w:val="bg-BG"/>
        </w:rPr>
        <w:t xml:space="preserve">за предоставяне на </w:t>
      </w:r>
      <w:r w:rsidR="00E2173C" w:rsidRPr="00071E10">
        <w:rPr>
          <w:szCs w:val="24"/>
          <w:lang w:val="bg-BG"/>
        </w:rPr>
        <w:t>БФП</w:t>
      </w:r>
      <w:r w:rsidRPr="00071E10">
        <w:rPr>
          <w:szCs w:val="24"/>
          <w:lang w:val="bg-BG"/>
        </w:rPr>
        <w:t xml:space="preserve">. </w:t>
      </w:r>
    </w:p>
    <w:p w14:paraId="3662D743" w14:textId="4FDD9E03" w:rsidR="00862198" w:rsidRPr="00071E10" w:rsidRDefault="00862198" w:rsidP="00862198">
      <w:pPr>
        <w:pStyle w:val="NumPar2"/>
        <w:numPr>
          <w:ilvl w:val="0"/>
          <w:numId w:val="0"/>
        </w:numPr>
        <w:ind w:left="720" w:hanging="720"/>
        <w:rPr>
          <w:szCs w:val="24"/>
          <w:lang w:val="bg-BG"/>
        </w:rPr>
      </w:pPr>
      <w:r w:rsidRPr="00071E10">
        <w:rPr>
          <w:szCs w:val="24"/>
          <w:lang w:val="bg-BG"/>
        </w:rPr>
        <w:t>1.3.</w:t>
      </w:r>
      <w:r w:rsidRPr="00071E10">
        <w:rPr>
          <w:szCs w:val="24"/>
          <w:lang w:val="bg-BG"/>
        </w:rPr>
        <w:tab/>
        <w:t xml:space="preserve">За тази цел </w:t>
      </w:r>
      <w:r w:rsidR="00B005D3" w:rsidRPr="00071E10">
        <w:rPr>
          <w:szCs w:val="24"/>
          <w:lang w:val="bg-BG"/>
        </w:rPr>
        <w:t>Бенефициентът</w:t>
      </w:r>
      <w:r w:rsidRPr="00071E10">
        <w:rPr>
          <w:szCs w:val="24"/>
          <w:lang w:val="bg-BG"/>
        </w:rPr>
        <w:t xml:space="preserve"> трябва да мобилизира всички </w:t>
      </w:r>
      <w:r w:rsidR="00937AA9" w:rsidRPr="00071E10">
        <w:rPr>
          <w:szCs w:val="24"/>
          <w:lang w:val="bg-BG"/>
        </w:rPr>
        <w:t xml:space="preserve">необходими </w:t>
      </w:r>
      <w:r w:rsidRPr="00071E10">
        <w:rPr>
          <w:szCs w:val="24"/>
          <w:lang w:val="bg-BG"/>
        </w:rPr>
        <w:t>ресурси за пълното и точно изпълнение на проекта и предвидени в описанието на проекта дейности.</w:t>
      </w:r>
    </w:p>
    <w:p w14:paraId="08E907CD" w14:textId="506C9846" w:rsidR="00862198" w:rsidRPr="00071E10" w:rsidRDefault="00862198" w:rsidP="00862198">
      <w:pPr>
        <w:pStyle w:val="Text2"/>
        <w:ind w:left="709" w:hanging="709"/>
        <w:rPr>
          <w:szCs w:val="24"/>
          <w:lang w:val="bg-BG"/>
        </w:rPr>
      </w:pPr>
      <w:r w:rsidRPr="00071E10">
        <w:rPr>
          <w:szCs w:val="24"/>
          <w:lang w:val="bg-BG"/>
        </w:rPr>
        <w:t xml:space="preserve">1.4. </w:t>
      </w:r>
      <w:r w:rsidRPr="00071E10">
        <w:rPr>
          <w:szCs w:val="24"/>
          <w:lang w:val="bg-BG"/>
        </w:rPr>
        <w:tab/>
      </w:r>
      <w:r w:rsidR="00B005D3" w:rsidRPr="00071E10">
        <w:rPr>
          <w:szCs w:val="24"/>
          <w:lang w:val="bg-BG"/>
        </w:rPr>
        <w:t>Бенефициентът</w:t>
      </w:r>
      <w:r w:rsidR="00F37440" w:rsidRPr="00071E10">
        <w:rPr>
          <w:szCs w:val="24"/>
          <w:lang w:val="bg-BG"/>
        </w:rPr>
        <w:t xml:space="preserve"> изпълнява задълженията си самостоятелно или съвместно с един или повече партньори, ако такива са посочени в описанието на проекта</w:t>
      </w:r>
      <w:r w:rsidR="00D55D8D" w:rsidRPr="00071E10">
        <w:rPr>
          <w:szCs w:val="24"/>
          <w:lang w:val="bg-BG"/>
        </w:rPr>
        <w:t xml:space="preserve"> и в </w:t>
      </w:r>
      <w:r w:rsidR="009E5B28" w:rsidRPr="00071E10">
        <w:rPr>
          <w:szCs w:val="24"/>
          <w:lang w:val="bg-BG"/>
        </w:rPr>
        <w:t xml:space="preserve">административния </w:t>
      </w:r>
      <w:r w:rsidR="00D55D8D" w:rsidRPr="00071E10">
        <w:rPr>
          <w:szCs w:val="24"/>
          <w:lang w:val="bg-BG"/>
        </w:rPr>
        <w:t xml:space="preserve">договор </w:t>
      </w:r>
      <w:r w:rsidR="00651641" w:rsidRPr="00071E10">
        <w:rPr>
          <w:szCs w:val="24"/>
          <w:lang w:val="bg-BG"/>
        </w:rPr>
        <w:t xml:space="preserve">за предоставяне на </w:t>
      </w:r>
      <w:r w:rsidR="00E2173C" w:rsidRPr="00071E10">
        <w:rPr>
          <w:szCs w:val="24"/>
          <w:lang w:val="bg-BG"/>
        </w:rPr>
        <w:t>БФП</w:t>
      </w:r>
      <w:r w:rsidR="00651641" w:rsidRPr="00071E10">
        <w:rPr>
          <w:szCs w:val="24"/>
          <w:lang w:val="bg-BG"/>
        </w:rPr>
        <w:t>.</w:t>
      </w:r>
    </w:p>
    <w:p w14:paraId="2D9C4974" w14:textId="006E4968" w:rsidR="00D15D32" w:rsidRPr="00071E10" w:rsidRDefault="00D15D32" w:rsidP="00D15D32">
      <w:pPr>
        <w:pStyle w:val="Text2"/>
        <w:ind w:left="709" w:hanging="709"/>
        <w:rPr>
          <w:szCs w:val="24"/>
          <w:lang w:val="bg-BG"/>
        </w:rPr>
      </w:pPr>
      <w:r w:rsidRPr="00071E10">
        <w:rPr>
          <w:szCs w:val="24"/>
          <w:lang w:val="bg-BG"/>
        </w:rPr>
        <w:t>1.5.</w:t>
      </w:r>
      <w:bookmarkStart w:id="2" w:name="_Toc252453128"/>
      <w:r w:rsidRPr="006E1468">
        <w:rPr>
          <w:b/>
          <w:szCs w:val="24"/>
          <w:lang w:val="bg-BG"/>
        </w:rPr>
        <w:t xml:space="preserve"> </w:t>
      </w:r>
      <w:r w:rsidR="00251CD6" w:rsidRPr="006E1468">
        <w:rPr>
          <w:b/>
          <w:szCs w:val="24"/>
          <w:lang w:val="bg-BG"/>
        </w:rPr>
        <w:tab/>
      </w:r>
      <w:r w:rsidRPr="00071E10">
        <w:rPr>
          <w:szCs w:val="24"/>
          <w:lang w:val="bg-BG"/>
        </w:rPr>
        <w:t>Партньорите участват в изпълнението на проекта и техните разходи са допустими и подлежат на доказване на същото основание, както и разходите, направени от Бенефициента. Основната част от проекта се осъществява от Бенефициента и, ако е приложимо, от неговите партньори.</w:t>
      </w:r>
      <w:bookmarkEnd w:id="2"/>
    </w:p>
    <w:p w14:paraId="44403B3B" w14:textId="77777777" w:rsidR="00D51A82" w:rsidRDefault="00862198" w:rsidP="00523519">
      <w:pPr>
        <w:pStyle w:val="ZCom"/>
        <w:spacing w:after="240"/>
        <w:ind w:left="709" w:hanging="709"/>
        <w:rPr>
          <w:rFonts w:ascii="Times New Roman" w:hAnsi="Times New Roman"/>
          <w:szCs w:val="24"/>
          <w:lang w:val="bg-BG" w:eastAsia="en-GB"/>
        </w:rPr>
      </w:pPr>
      <w:r w:rsidRPr="00071E10">
        <w:rPr>
          <w:rFonts w:ascii="Times New Roman" w:hAnsi="Times New Roman"/>
          <w:szCs w:val="24"/>
          <w:lang w:val="bg-BG" w:eastAsia="en-GB"/>
        </w:rPr>
        <w:t>1.</w:t>
      </w:r>
      <w:r w:rsidR="00F66E40" w:rsidRPr="00262825">
        <w:rPr>
          <w:rFonts w:ascii="Times New Roman" w:hAnsi="Times New Roman"/>
          <w:szCs w:val="24"/>
          <w:lang w:val="bg-BG" w:eastAsia="en-GB"/>
        </w:rPr>
        <w:t>6</w:t>
      </w:r>
      <w:r w:rsidRPr="00071E10">
        <w:rPr>
          <w:rFonts w:ascii="Times New Roman" w:hAnsi="Times New Roman"/>
          <w:szCs w:val="24"/>
          <w:lang w:val="bg-BG" w:eastAsia="en-GB"/>
        </w:rPr>
        <w:t>.</w:t>
      </w:r>
      <w:r w:rsidRPr="00071E10">
        <w:rPr>
          <w:rFonts w:ascii="Times New Roman" w:hAnsi="Times New Roman"/>
          <w:szCs w:val="24"/>
          <w:lang w:val="bg-BG" w:eastAsia="en-GB"/>
        </w:rPr>
        <w:tab/>
      </w:r>
      <w:r w:rsidR="00B005D3" w:rsidRPr="00071E10">
        <w:rPr>
          <w:rFonts w:ascii="Times New Roman" w:hAnsi="Times New Roman"/>
          <w:szCs w:val="24"/>
          <w:lang w:val="bg-BG" w:eastAsia="en-GB"/>
        </w:rPr>
        <w:t>Бенефициентът</w:t>
      </w:r>
      <w:r w:rsidR="000E6C6C" w:rsidRPr="00071E10">
        <w:rPr>
          <w:rFonts w:ascii="Times New Roman" w:hAnsi="Times New Roman"/>
          <w:szCs w:val="24"/>
          <w:lang w:val="bg-BG" w:eastAsia="en-GB"/>
        </w:rPr>
        <w:t xml:space="preserve"> има право да сключва договори с изпълнители</w:t>
      </w:r>
      <w:r w:rsidR="00D51A82">
        <w:rPr>
          <w:rFonts w:ascii="Times New Roman" w:hAnsi="Times New Roman"/>
          <w:szCs w:val="24"/>
          <w:lang w:val="bg-BG" w:eastAsia="en-GB"/>
        </w:rPr>
        <w:t>,</w:t>
      </w:r>
      <w:r w:rsidR="000E6C6C" w:rsidRPr="00071E10">
        <w:rPr>
          <w:rFonts w:ascii="Times New Roman" w:hAnsi="Times New Roman"/>
          <w:szCs w:val="24"/>
          <w:lang w:val="bg-BG" w:eastAsia="en-GB"/>
        </w:rPr>
        <w:t xml:space="preserve"> ако естеството на проекта изисква това. </w:t>
      </w:r>
    </w:p>
    <w:p w14:paraId="54A5F46D" w14:textId="77777777" w:rsidR="00D51A82" w:rsidRDefault="00D51A82" w:rsidP="00523519">
      <w:pPr>
        <w:pStyle w:val="ZCom"/>
        <w:spacing w:after="240"/>
        <w:ind w:left="709" w:hanging="709"/>
        <w:rPr>
          <w:rFonts w:ascii="Times New Roman" w:hAnsi="Times New Roman"/>
          <w:szCs w:val="24"/>
          <w:lang w:val="bg-BG" w:eastAsia="en-GB"/>
        </w:rPr>
      </w:pPr>
      <w:r>
        <w:rPr>
          <w:rFonts w:ascii="Times New Roman" w:hAnsi="Times New Roman"/>
          <w:szCs w:val="24"/>
          <w:lang w:val="bg-BG" w:eastAsia="en-GB"/>
        </w:rPr>
        <w:tab/>
      </w:r>
      <w:r w:rsidR="00F5754F" w:rsidRPr="00AC13CA">
        <w:rPr>
          <w:rFonts w:ascii="Times New Roman" w:hAnsi="Times New Roman"/>
          <w:szCs w:val="24"/>
          <w:lang w:val="bg-BG" w:eastAsia="en-GB"/>
        </w:rPr>
        <w:t xml:space="preserve">За тези случаи Бенефициентът се задължава да прилага процедурите за </w:t>
      </w:r>
      <w:r w:rsidRPr="00D51A82">
        <w:rPr>
          <w:rFonts w:ascii="Times New Roman" w:hAnsi="Times New Roman"/>
          <w:szCs w:val="24"/>
          <w:lang w:val="bg-BG" w:eastAsia="en-GB"/>
        </w:rPr>
        <w:t xml:space="preserve">избор на изпълнител, уредени в Закона за обществените поръчки и нормативните актове по прилагането му, когато се явява възложител по смисъла на </w:t>
      </w:r>
      <w:r>
        <w:rPr>
          <w:rFonts w:ascii="Times New Roman" w:hAnsi="Times New Roman"/>
          <w:szCs w:val="24"/>
          <w:lang w:val="bg-BG" w:eastAsia="en-GB"/>
        </w:rPr>
        <w:t>ЗОП</w:t>
      </w:r>
      <w:r w:rsidRPr="00D51A82">
        <w:rPr>
          <w:rFonts w:ascii="Times New Roman" w:hAnsi="Times New Roman"/>
          <w:szCs w:val="24"/>
          <w:lang w:val="bg-BG" w:eastAsia="en-GB"/>
        </w:rPr>
        <w:t>.</w:t>
      </w:r>
      <w:r>
        <w:rPr>
          <w:rFonts w:ascii="Times New Roman" w:hAnsi="Times New Roman"/>
          <w:szCs w:val="24"/>
          <w:lang w:val="bg-BG" w:eastAsia="en-GB"/>
        </w:rPr>
        <w:t xml:space="preserve"> </w:t>
      </w:r>
    </w:p>
    <w:p w14:paraId="6EDCEA82" w14:textId="16F6A4DD" w:rsidR="000E6C6C" w:rsidRPr="00071E10" w:rsidRDefault="00D51A82" w:rsidP="00523519">
      <w:pPr>
        <w:pStyle w:val="ZCom"/>
        <w:spacing w:after="240"/>
        <w:ind w:left="709" w:hanging="709"/>
        <w:rPr>
          <w:rFonts w:ascii="Times New Roman" w:hAnsi="Times New Roman"/>
          <w:szCs w:val="24"/>
          <w:lang w:val="bg-BG" w:eastAsia="en-GB"/>
        </w:rPr>
      </w:pPr>
      <w:r>
        <w:rPr>
          <w:rFonts w:ascii="Times New Roman" w:hAnsi="Times New Roman"/>
          <w:szCs w:val="24"/>
          <w:lang w:val="bg-BG" w:eastAsia="en-GB"/>
        </w:rPr>
        <w:tab/>
      </w:r>
      <w:r w:rsidRPr="00D51A82">
        <w:rPr>
          <w:rFonts w:ascii="Times New Roman" w:hAnsi="Times New Roman"/>
          <w:szCs w:val="24"/>
          <w:lang w:val="bg-BG" w:eastAsia="en-GB"/>
        </w:rPr>
        <w:t xml:space="preserve">Бенефициентът се задължава да прилага процедурите за </w:t>
      </w:r>
      <w:r w:rsidR="00F5754F" w:rsidRPr="00AC13CA">
        <w:rPr>
          <w:rFonts w:ascii="Times New Roman" w:hAnsi="Times New Roman"/>
          <w:szCs w:val="24"/>
          <w:lang w:val="bg-BG" w:eastAsia="en-GB"/>
        </w:rPr>
        <w:t xml:space="preserve">определяне на изпълнители съгласно </w:t>
      </w:r>
      <w:r w:rsidR="00243EA3" w:rsidRPr="00AC13CA">
        <w:rPr>
          <w:rFonts w:ascii="Times New Roman" w:hAnsi="Times New Roman"/>
          <w:szCs w:val="24"/>
          <w:lang w:val="bg-BG" w:eastAsia="en-GB"/>
        </w:rPr>
        <w:t>Глава четвърта „Специални правила за определяне на изпълнител от бенефициенти на безвъзмездна финансова помощ“</w:t>
      </w:r>
      <w:r w:rsidR="00F5754F" w:rsidRPr="00AC13CA">
        <w:rPr>
          <w:rFonts w:ascii="Times New Roman" w:hAnsi="Times New Roman"/>
          <w:szCs w:val="24"/>
          <w:lang w:val="bg-BG" w:eastAsia="en-GB"/>
        </w:rPr>
        <w:t xml:space="preserve"> </w:t>
      </w:r>
      <w:r w:rsidR="00243EA3" w:rsidRPr="00AC13CA">
        <w:rPr>
          <w:rFonts w:ascii="Times New Roman" w:hAnsi="Times New Roman"/>
          <w:szCs w:val="24"/>
          <w:lang w:val="bg-BG" w:eastAsia="en-GB"/>
        </w:rPr>
        <w:t xml:space="preserve">от Закона за управление на средствата от </w:t>
      </w:r>
      <w:r w:rsidR="00975C57" w:rsidRPr="00AC13CA">
        <w:rPr>
          <w:rFonts w:ascii="Times New Roman" w:hAnsi="Times New Roman"/>
          <w:szCs w:val="24"/>
          <w:lang w:val="bg-BG" w:eastAsia="en-GB"/>
        </w:rPr>
        <w:t>Европейските</w:t>
      </w:r>
      <w:r w:rsidR="00243EA3" w:rsidRPr="00AC13CA">
        <w:rPr>
          <w:rFonts w:ascii="Times New Roman" w:hAnsi="Times New Roman"/>
          <w:szCs w:val="24"/>
          <w:lang w:val="bg-BG" w:eastAsia="en-GB"/>
        </w:rPr>
        <w:t xml:space="preserve"> структурни и инвестиционни фондове </w:t>
      </w:r>
      <w:r w:rsidR="00243EA3" w:rsidRPr="00262825">
        <w:rPr>
          <w:rFonts w:ascii="Times New Roman" w:hAnsi="Times New Roman"/>
          <w:szCs w:val="24"/>
          <w:lang w:val="bg-BG" w:eastAsia="en-GB"/>
        </w:rPr>
        <w:t>(</w:t>
      </w:r>
      <w:r w:rsidR="00243EA3" w:rsidRPr="00AC13CA">
        <w:rPr>
          <w:rFonts w:ascii="Times New Roman" w:hAnsi="Times New Roman"/>
          <w:szCs w:val="24"/>
          <w:lang w:val="bg-BG" w:eastAsia="en-GB"/>
        </w:rPr>
        <w:t>ЗУСЕСИФ</w:t>
      </w:r>
      <w:r w:rsidR="00243EA3" w:rsidRPr="00262825">
        <w:rPr>
          <w:rFonts w:ascii="Times New Roman" w:hAnsi="Times New Roman"/>
          <w:szCs w:val="24"/>
          <w:lang w:val="bg-BG" w:eastAsia="en-GB"/>
        </w:rPr>
        <w:t>)</w:t>
      </w:r>
      <w:r w:rsidR="00D54C65">
        <w:rPr>
          <w:rFonts w:ascii="Times New Roman" w:hAnsi="Times New Roman"/>
          <w:szCs w:val="24"/>
          <w:lang w:val="bg-BG" w:eastAsia="en-GB"/>
        </w:rPr>
        <w:t xml:space="preserve"> и ПМС №</w:t>
      </w:r>
      <w:r w:rsidR="000B2973" w:rsidRPr="00262825">
        <w:rPr>
          <w:rFonts w:ascii="Times New Roman" w:hAnsi="Times New Roman"/>
          <w:szCs w:val="24"/>
          <w:lang w:val="bg-BG" w:eastAsia="en-GB"/>
        </w:rPr>
        <w:t xml:space="preserve"> </w:t>
      </w:r>
      <w:r w:rsidR="00D54C65">
        <w:rPr>
          <w:rFonts w:ascii="Times New Roman" w:hAnsi="Times New Roman"/>
          <w:szCs w:val="24"/>
          <w:lang w:val="bg-BG" w:eastAsia="en-GB"/>
        </w:rPr>
        <w:t>160 от 1 юли 2016</w:t>
      </w:r>
      <w:r w:rsidR="007A5B36" w:rsidRPr="00262825">
        <w:rPr>
          <w:rFonts w:ascii="Times New Roman" w:hAnsi="Times New Roman"/>
          <w:szCs w:val="24"/>
          <w:lang w:val="bg-BG" w:eastAsia="en-GB"/>
        </w:rPr>
        <w:t xml:space="preserve"> </w:t>
      </w:r>
      <w:r w:rsidR="00D54C65">
        <w:rPr>
          <w:rFonts w:ascii="Times New Roman" w:hAnsi="Times New Roman"/>
          <w:szCs w:val="24"/>
          <w:lang w:val="bg-BG" w:eastAsia="en-GB"/>
        </w:rPr>
        <w:t>г.</w:t>
      </w:r>
      <w:r w:rsidR="00F5754F" w:rsidRPr="00071E10">
        <w:rPr>
          <w:rFonts w:ascii="Times New Roman" w:hAnsi="Times New Roman"/>
          <w:szCs w:val="24"/>
          <w:lang w:val="bg-BG" w:eastAsia="en-GB"/>
        </w:rPr>
        <w:t xml:space="preserve">, когато </w:t>
      </w:r>
      <w:r>
        <w:rPr>
          <w:rFonts w:ascii="Times New Roman" w:hAnsi="Times New Roman"/>
          <w:szCs w:val="24"/>
          <w:lang w:val="bg-BG" w:eastAsia="en-GB"/>
        </w:rPr>
        <w:t xml:space="preserve">не </w:t>
      </w:r>
      <w:r w:rsidR="005C217F" w:rsidRPr="00071E10">
        <w:rPr>
          <w:rFonts w:ascii="Times New Roman" w:hAnsi="Times New Roman"/>
          <w:szCs w:val="24"/>
          <w:lang w:val="bg-BG" w:eastAsia="en-GB"/>
        </w:rPr>
        <w:t xml:space="preserve">е </w:t>
      </w:r>
      <w:r w:rsidR="00F5754F" w:rsidRPr="00071E10">
        <w:rPr>
          <w:rFonts w:ascii="Times New Roman" w:hAnsi="Times New Roman"/>
          <w:szCs w:val="24"/>
          <w:lang w:val="bg-BG" w:eastAsia="en-GB"/>
        </w:rPr>
        <w:t xml:space="preserve">възложител по смисъла на </w:t>
      </w:r>
      <w:r w:rsidR="00243EA3" w:rsidRPr="00071E10">
        <w:rPr>
          <w:rFonts w:ascii="Times New Roman" w:hAnsi="Times New Roman"/>
          <w:szCs w:val="24"/>
          <w:lang w:val="bg-BG" w:eastAsia="en-GB"/>
        </w:rPr>
        <w:t>ЗОП</w:t>
      </w:r>
      <w:r w:rsidR="00F5754F" w:rsidRPr="00071E10">
        <w:rPr>
          <w:rFonts w:ascii="Times New Roman" w:hAnsi="Times New Roman"/>
          <w:szCs w:val="24"/>
          <w:lang w:val="bg-BG" w:eastAsia="en-GB"/>
        </w:rPr>
        <w:t>.</w:t>
      </w:r>
    </w:p>
    <w:p w14:paraId="1FCC3A2D" w14:textId="0F1F6923" w:rsidR="00BD63C4" w:rsidRPr="00071E10" w:rsidRDefault="004A1AEE" w:rsidP="00BD63C4">
      <w:pPr>
        <w:pStyle w:val="Text2"/>
        <w:tabs>
          <w:tab w:val="clear" w:pos="2161"/>
          <w:tab w:val="num" w:pos="142"/>
        </w:tabs>
        <w:spacing w:after="120"/>
        <w:ind w:left="708" w:hanging="709"/>
        <w:rPr>
          <w:szCs w:val="24"/>
          <w:lang w:val="bg-BG"/>
        </w:rPr>
      </w:pPr>
      <w:r w:rsidRPr="00071E10">
        <w:rPr>
          <w:szCs w:val="24"/>
          <w:lang w:val="bg-BG"/>
        </w:rPr>
        <w:lastRenderedPageBreak/>
        <w:tab/>
      </w:r>
      <w:r w:rsidR="00A16C16" w:rsidRPr="00071E10">
        <w:rPr>
          <w:szCs w:val="24"/>
          <w:lang w:val="bg-BG"/>
        </w:rPr>
        <w:tab/>
      </w:r>
      <w:r w:rsidR="00BD63C4" w:rsidRPr="00071E10">
        <w:rPr>
          <w:szCs w:val="24"/>
          <w:lang w:val="bg-BG"/>
        </w:rPr>
        <w:t xml:space="preserve">Всички указания, давани от Управляващия орган (УО) във връзка с изпълнението на </w:t>
      </w:r>
      <w:r w:rsidR="009E5B28" w:rsidRPr="00071E10">
        <w:rPr>
          <w:szCs w:val="24"/>
          <w:lang w:val="bg-BG"/>
        </w:rPr>
        <w:t xml:space="preserve">административните </w:t>
      </w:r>
      <w:r w:rsidR="00BD63C4" w:rsidRPr="00071E10">
        <w:rPr>
          <w:szCs w:val="24"/>
          <w:lang w:val="bg-BG"/>
        </w:rPr>
        <w:t xml:space="preserve">договори за предоставяне на </w:t>
      </w:r>
      <w:r w:rsidR="00E2173C" w:rsidRPr="00071E10">
        <w:rPr>
          <w:szCs w:val="24"/>
          <w:lang w:val="bg-BG"/>
        </w:rPr>
        <w:t>БФП</w:t>
      </w:r>
      <w:r w:rsidR="00BD63C4" w:rsidRPr="00071E10">
        <w:rPr>
          <w:szCs w:val="24"/>
          <w:lang w:val="bg-BG"/>
        </w:rPr>
        <w:t xml:space="preserve"> са задължителни за </w:t>
      </w:r>
      <w:r w:rsidR="000C7EEB" w:rsidRPr="00071E10">
        <w:rPr>
          <w:szCs w:val="24"/>
          <w:lang w:val="bg-BG"/>
        </w:rPr>
        <w:t>бенефициентите</w:t>
      </w:r>
      <w:r w:rsidR="00BD63C4" w:rsidRPr="00071E10">
        <w:rPr>
          <w:szCs w:val="24"/>
          <w:lang w:val="bg-BG"/>
        </w:rPr>
        <w:t>.</w:t>
      </w:r>
    </w:p>
    <w:p w14:paraId="5DAA08D5" w14:textId="416DA989" w:rsidR="004A1AEE" w:rsidRPr="00523519" w:rsidRDefault="00BD63C4" w:rsidP="00EE6223">
      <w:pPr>
        <w:pStyle w:val="Text2"/>
        <w:tabs>
          <w:tab w:val="clear" w:pos="2161"/>
          <w:tab w:val="num" w:pos="142"/>
        </w:tabs>
        <w:ind w:left="709" w:hanging="709"/>
        <w:rPr>
          <w:szCs w:val="24"/>
          <w:lang w:val="bg-BG"/>
        </w:rPr>
      </w:pPr>
      <w:r w:rsidRPr="00071E10">
        <w:rPr>
          <w:szCs w:val="24"/>
          <w:lang w:val="bg-BG"/>
        </w:rPr>
        <w:tab/>
      </w:r>
      <w:r w:rsidRPr="00071E10">
        <w:rPr>
          <w:szCs w:val="24"/>
          <w:lang w:val="bg-BG"/>
        </w:rPr>
        <w:tab/>
        <w:t xml:space="preserve">При нарушения на националното законодателство в областта на обществените поръчки или на реда за определяне на изпълнител от страна на </w:t>
      </w:r>
      <w:r w:rsidR="000C7EEB" w:rsidRPr="00071E10">
        <w:rPr>
          <w:szCs w:val="24"/>
          <w:lang w:val="bg-BG"/>
        </w:rPr>
        <w:t xml:space="preserve">бенефициенти </w:t>
      </w:r>
      <w:r w:rsidRPr="00071E10">
        <w:rPr>
          <w:szCs w:val="24"/>
          <w:lang w:val="bg-BG"/>
        </w:rPr>
        <w:t xml:space="preserve">на </w:t>
      </w:r>
      <w:r w:rsidR="00E2173C" w:rsidRPr="00071E10">
        <w:rPr>
          <w:szCs w:val="24"/>
          <w:lang w:val="bg-BG"/>
        </w:rPr>
        <w:t>БФП</w:t>
      </w:r>
      <w:r w:rsidRPr="00071E10">
        <w:rPr>
          <w:szCs w:val="24"/>
          <w:lang w:val="bg-BG"/>
        </w:rPr>
        <w:t xml:space="preserve"> от Европейските структурни и инвестиционни фондове (ЕСИФ), в случаите, когато </w:t>
      </w:r>
      <w:r w:rsidR="000C7EEB" w:rsidRPr="00071E10">
        <w:rPr>
          <w:szCs w:val="24"/>
          <w:lang w:val="bg-BG"/>
        </w:rPr>
        <w:t xml:space="preserve">Бенефициентът </w:t>
      </w:r>
      <w:r w:rsidRPr="00071E10">
        <w:rPr>
          <w:szCs w:val="24"/>
          <w:lang w:val="bg-BG"/>
        </w:rPr>
        <w:t xml:space="preserve">не </w:t>
      </w:r>
      <w:r w:rsidR="00074A1E" w:rsidRPr="00071E10">
        <w:rPr>
          <w:szCs w:val="24"/>
          <w:lang w:val="bg-BG"/>
        </w:rPr>
        <w:t>е възложител по смисъла на ЗОП</w:t>
      </w:r>
      <w:r w:rsidRPr="00071E10">
        <w:rPr>
          <w:szCs w:val="24"/>
          <w:lang w:val="bg-BG"/>
        </w:rPr>
        <w:t xml:space="preserve">, </w:t>
      </w:r>
      <w:r w:rsidR="00A0791A" w:rsidRPr="00071E10">
        <w:rPr>
          <w:szCs w:val="24"/>
          <w:lang w:val="bg-BG"/>
        </w:rPr>
        <w:t>УО</w:t>
      </w:r>
      <w:r w:rsidRPr="00071E10">
        <w:rPr>
          <w:szCs w:val="24"/>
          <w:lang w:val="bg-BG"/>
        </w:rPr>
        <w:t xml:space="preserve"> налага финансови корекции по реда и при условията на приложимото национално законодателство и законодателство на Европейския съюз за определяне на финансови корекции, които се прилагат спрямо разходите, свързани с изпълнението на оперативните програми, съфинансирани от ЕСИФ.</w:t>
      </w:r>
    </w:p>
    <w:p w14:paraId="5F21B3F6" w14:textId="54A5A865" w:rsidR="00862198" w:rsidRPr="00071E10" w:rsidRDefault="00862198" w:rsidP="00B005D3">
      <w:pPr>
        <w:pStyle w:val="ZCom"/>
        <w:widowControl/>
        <w:spacing w:after="240"/>
        <w:ind w:left="709" w:right="0" w:hanging="709"/>
        <w:rPr>
          <w:rFonts w:ascii="Times New Roman" w:hAnsi="Times New Roman"/>
          <w:szCs w:val="24"/>
          <w:lang w:val="bg-BG"/>
        </w:rPr>
      </w:pPr>
      <w:r w:rsidRPr="00443828">
        <w:rPr>
          <w:rFonts w:ascii="Times New Roman" w:hAnsi="Times New Roman"/>
          <w:szCs w:val="24"/>
          <w:lang w:val="bg-BG"/>
        </w:rPr>
        <w:t>1.</w:t>
      </w:r>
      <w:r w:rsidR="00F66E40" w:rsidRPr="00C93CF8">
        <w:rPr>
          <w:rFonts w:ascii="Times New Roman" w:hAnsi="Times New Roman"/>
          <w:szCs w:val="24"/>
          <w:lang w:val="bg-BG"/>
        </w:rPr>
        <w:t>7</w:t>
      </w:r>
      <w:r w:rsidRPr="00443828">
        <w:rPr>
          <w:rFonts w:ascii="Times New Roman" w:hAnsi="Times New Roman"/>
          <w:szCs w:val="24"/>
          <w:lang w:val="bg-BG"/>
        </w:rPr>
        <w:t xml:space="preserve">. </w:t>
      </w:r>
      <w:r w:rsidRPr="00443828">
        <w:rPr>
          <w:rFonts w:ascii="Times New Roman" w:hAnsi="Times New Roman"/>
          <w:szCs w:val="24"/>
          <w:lang w:val="bg-BG"/>
        </w:rPr>
        <w:tab/>
      </w:r>
      <w:r w:rsidR="00F54C4E" w:rsidRPr="00443828">
        <w:rPr>
          <w:rFonts w:ascii="Times New Roman" w:hAnsi="Times New Roman"/>
          <w:szCs w:val="24"/>
          <w:lang w:val="bg-BG"/>
        </w:rPr>
        <w:t xml:space="preserve">Управляващият орган не </w:t>
      </w:r>
      <w:r w:rsidR="004A1AEE" w:rsidRPr="00071E10">
        <w:rPr>
          <w:rFonts w:ascii="Times New Roman" w:hAnsi="Times New Roman"/>
          <w:szCs w:val="24"/>
          <w:lang w:val="bg-BG"/>
        </w:rPr>
        <w:t>се намира в договорни отношения</w:t>
      </w:r>
      <w:r w:rsidR="008A6C2C" w:rsidRPr="00335301">
        <w:rPr>
          <w:rFonts w:ascii="Times New Roman" w:hAnsi="Times New Roman"/>
          <w:szCs w:val="24"/>
          <w:lang w:val="bg-BG"/>
        </w:rPr>
        <w:t xml:space="preserve"> </w:t>
      </w:r>
      <w:r w:rsidR="004A1AEE" w:rsidRPr="00071E10">
        <w:rPr>
          <w:rFonts w:ascii="Times New Roman" w:hAnsi="Times New Roman"/>
          <w:szCs w:val="24"/>
          <w:lang w:val="bg-BG"/>
        </w:rPr>
        <w:t>с</w:t>
      </w:r>
      <w:r w:rsidR="00F54C4E" w:rsidRPr="00071E10">
        <w:rPr>
          <w:rFonts w:ascii="Times New Roman" w:hAnsi="Times New Roman"/>
          <w:szCs w:val="24"/>
          <w:lang w:val="bg-BG"/>
        </w:rPr>
        <w:t xml:space="preserve"> партньорите или изпълнителите на </w:t>
      </w:r>
      <w:r w:rsidR="00777C13" w:rsidRPr="00071E10">
        <w:rPr>
          <w:rFonts w:ascii="Times New Roman" w:hAnsi="Times New Roman"/>
          <w:szCs w:val="24"/>
          <w:lang w:val="bg-BG"/>
        </w:rPr>
        <w:t>Бенефициента</w:t>
      </w:r>
      <w:r w:rsidR="004A1AEE" w:rsidRPr="00071E10">
        <w:rPr>
          <w:rFonts w:ascii="Times New Roman" w:hAnsi="Times New Roman"/>
          <w:szCs w:val="24"/>
          <w:lang w:val="bg-BG"/>
        </w:rPr>
        <w:t xml:space="preserve"> във връзка с изпълнението на проекта</w:t>
      </w:r>
      <w:r w:rsidR="00F54C4E" w:rsidRPr="00071E10">
        <w:rPr>
          <w:rFonts w:ascii="Times New Roman" w:hAnsi="Times New Roman"/>
          <w:szCs w:val="24"/>
          <w:lang w:val="bg-BG"/>
        </w:rPr>
        <w:t xml:space="preserve">. </w:t>
      </w:r>
      <w:r w:rsidR="00E36A0E" w:rsidRPr="00071E10">
        <w:rPr>
          <w:rFonts w:ascii="Times New Roman" w:hAnsi="Times New Roman"/>
          <w:szCs w:val="24"/>
          <w:lang w:val="bg-BG"/>
        </w:rPr>
        <w:t>О</w:t>
      </w:r>
      <w:r w:rsidR="00F54C4E" w:rsidRPr="00071E10">
        <w:rPr>
          <w:rFonts w:ascii="Times New Roman" w:hAnsi="Times New Roman"/>
          <w:szCs w:val="24"/>
          <w:lang w:val="bg-BG"/>
        </w:rPr>
        <w:t xml:space="preserve">тговорен пред </w:t>
      </w:r>
      <w:r w:rsidR="002076CD" w:rsidRPr="00071E10">
        <w:rPr>
          <w:rFonts w:ascii="Times New Roman" w:hAnsi="Times New Roman"/>
          <w:szCs w:val="24"/>
          <w:lang w:val="bg-BG"/>
        </w:rPr>
        <w:t>УО</w:t>
      </w:r>
      <w:r w:rsidR="002076CD" w:rsidRPr="00071E10" w:rsidDel="002076CD">
        <w:rPr>
          <w:rFonts w:ascii="Times New Roman" w:hAnsi="Times New Roman"/>
          <w:szCs w:val="24"/>
          <w:lang w:val="bg-BG"/>
        </w:rPr>
        <w:t xml:space="preserve"> </w:t>
      </w:r>
      <w:r w:rsidR="00F54C4E" w:rsidRPr="00071E10">
        <w:rPr>
          <w:rFonts w:ascii="Times New Roman" w:hAnsi="Times New Roman"/>
          <w:szCs w:val="24"/>
          <w:lang w:val="bg-BG"/>
        </w:rPr>
        <w:t>за изпълнението на проекта</w:t>
      </w:r>
      <w:r w:rsidR="00E36A0E" w:rsidRPr="00071E10">
        <w:rPr>
          <w:rFonts w:ascii="Times New Roman" w:hAnsi="Times New Roman"/>
          <w:szCs w:val="24"/>
          <w:lang w:val="bg-BG"/>
        </w:rPr>
        <w:t xml:space="preserve"> е единствено Бенефициентът</w:t>
      </w:r>
      <w:r w:rsidR="00F54C4E" w:rsidRPr="00071E10">
        <w:rPr>
          <w:rFonts w:ascii="Times New Roman" w:hAnsi="Times New Roman"/>
          <w:szCs w:val="24"/>
          <w:lang w:val="bg-BG"/>
        </w:rPr>
        <w:t>.</w:t>
      </w:r>
    </w:p>
    <w:p w14:paraId="62293FAF" w14:textId="32CDFA02" w:rsidR="00330590" w:rsidRPr="00523519" w:rsidRDefault="00330590" w:rsidP="00EE6223">
      <w:pPr>
        <w:pStyle w:val="ZDGName"/>
        <w:spacing w:after="240"/>
        <w:ind w:left="709" w:hanging="709"/>
        <w:rPr>
          <w:rFonts w:ascii="Times New Roman" w:hAnsi="Times New Roman"/>
          <w:sz w:val="24"/>
          <w:szCs w:val="24"/>
          <w:lang w:val="bg-BG"/>
        </w:rPr>
      </w:pPr>
      <w:r w:rsidRPr="00071E10">
        <w:rPr>
          <w:rFonts w:ascii="Times New Roman" w:hAnsi="Times New Roman"/>
          <w:sz w:val="24"/>
          <w:szCs w:val="24"/>
          <w:lang w:val="bg-BG"/>
        </w:rPr>
        <w:t xml:space="preserve">1.8. </w:t>
      </w:r>
      <w:r w:rsidRPr="00071E10">
        <w:rPr>
          <w:rFonts w:ascii="Times New Roman" w:hAnsi="Times New Roman"/>
          <w:sz w:val="24"/>
          <w:szCs w:val="24"/>
          <w:lang w:val="bg-BG"/>
        </w:rPr>
        <w:tab/>
        <w:t>Бенефициентът гарантира, че условията, приложими към него по силата на членове  1.1, 1.2, 1.6, 3, 4, 5, 6, 7, 9, 11, 12, 14 и 15 от настоящите Общи условия, се отнасят и до неговите партньори, а условията по членове 3, 4, 5, 6, 11.</w:t>
      </w:r>
      <w:r w:rsidR="003B5EA6">
        <w:rPr>
          <w:rFonts w:ascii="Times New Roman" w:hAnsi="Times New Roman"/>
          <w:sz w:val="24"/>
          <w:szCs w:val="24"/>
          <w:lang w:val="bg-BG"/>
        </w:rPr>
        <w:t>6</w:t>
      </w:r>
      <w:r w:rsidR="008F1A6E" w:rsidRPr="00335301">
        <w:rPr>
          <w:rFonts w:ascii="Times New Roman" w:hAnsi="Times New Roman"/>
          <w:sz w:val="24"/>
          <w:szCs w:val="24"/>
          <w:lang w:val="bg-BG"/>
        </w:rPr>
        <w:t xml:space="preserve"> </w:t>
      </w:r>
      <w:r w:rsidRPr="00071E10">
        <w:rPr>
          <w:rFonts w:ascii="Times New Roman" w:hAnsi="Times New Roman"/>
          <w:sz w:val="24"/>
          <w:szCs w:val="24"/>
          <w:lang w:val="bg-BG"/>
        </w:rPr>
        <w:t>и чл. 14 от настоящите Общи условия, до всички негови изпълнители. Той е длъжен да включи разпоредби в този смисъл в договорите, които сключва с тези лица.</w:t>
      </w:r>
    </w:p>
    <w:p w14:paraId="637CFA3C" w14:textId="4CA5243F" w:rsidR="00330590" w:rsidRPr="00523519" w:rsidRDefault="00330590" w:rsidP="00330590">
      <w:pPr>
        <w:pStyle w:val="ZDGName"/>
        <w:ind w:left="709" w:hanging="709"/>
        <w:rPr>
          <w:rFonts w:ascii="Times New Roman" w:hAnsi="Times New Roman"/>
          <w:sz w:val="24"/>
          <w:szCs w:val="24"/>
          <w:lang w:val="bg-BG"/>
        </w:rPr>
      </w:pPr>
      <w:r w:rsidRPr="00443828">
        <w:rPr>
          <w:rFonts w:ascii="Times New Roman" w:hAnsi="Times New Roman"/>
          <w:sz w:val="24"/>
          <w:szCs w:val="24"/>
          <w:lang w:val="bg-BG"/>
        </w:rPr>
        <w:t xml:space="preserve">1.9. </w:t>
      </w:r>
      <w:r w:rsidRPr="00443828">
        <w:rPr>
          <w:rFonts w:ascii="Times New Roman" w:hAnsi="Times New Roman"/>
          <w:sz w:val="24"/>
          <w:szCs w:val="24"/>
          <w:lang w:val="bg-BG"/>
        </w:rPr>
        <w:tab/>
        <w:t xml:space="preserve">Бенефициентът се задължава да не продава, преотстъпва и/или дава под наем на трети лица дълготрайните материални и нематериални активи, придобити със средства от  </w:t>
      </w:r>
      <w:r w:rsidR="002D555E" w:rsidRPr="00443828">
        <w:rPr>
          <w:rFonts w:ascii="Times New Roman" w:hAnsi="Times New Roman"/>
          <w:sz w:val="24"/>
          <w:szCs w:val="24"/>
          <w:lang w:val="bg-BG"/>
        </w:rPr>
        <w:t xml:space="preserve">административния </w:t>
      </w:r>
      <w:r w:rsidRPr="00071E10">
        <w:rPr>
          <w:rFonts w:ascii="Times New Roman" w:hAnsi="Times New Roman"/>
          <w:sz w:val="24"/>
          <w:szCs w:val="24"/>
          <w:lang w:val="bg-BG"/>
        </w:rPr>
        <w:t xml:space="preserve">договор за </w:t>
      </w:r>
      <w:r w:rsidR="00E2173C" w:rsidRPr="00523519">
        <w:rPr>
          <w:rFonts w:ascii="Times New Roman" w:hAnsi="Times New Roman"/>
          <w:sz w:val="24"/>
          <w:szCs w:val="24"/>
          <w:lang w:val="bg-BG"/>
        </w:rPr>
        <w:t>БФП</w:t>
      </w:r>
      <w:r w:rsidRPr="00443828">
        <w:rPr>
          <w:rFonts w:ascii="Times New Roman" w:hAnsi="Times New Roman"/>
          <w:sz w:val="24"/>
          <w:szCs w:val="24"/>
          <w:lang w:val="bg-BG"/>
        </w:rPr>
        <w:t xml:space="preserve"> за период от пет години от окончателното плащане. При неизпълнение на това задължение безвъзмездната финансова помощ за съответния актив се възстановява от </w:t>
      </w:r>
      <w:r w:rsidR="00593CED" w:rsidRPr="00443828">
        <w:rPr>
          <w:rFonts w:ascii="Times New Roman" w:hAnsi="Times New Roman"/>
          <w:sz w:val="24"/>
          <w:szCs w:val="24"/>
          <w:lang w:val="bg-BG"/>
        </w:rPr>
        <w:t>Бенефиц</w:t>
      </w:r>
      <w:r w:rsidR="00593CED" w:rsidRPr="00071E10">
        <w:rPr>
          <w:rFonts w:ascii="Times New Roman" w:hAnsi="Times New Roman"/>
          <w:sz w:val="24"/>
          <w:szCs w:val="24"/>
          <w:lang w:val="bg-BG"/>
        </w:rPr>
        <w:t>иента</w:t>
      </w:r>
      <w:r w:rsidRPr="00071E10">
        <w:rPr>
          <w:rFonts w:ascii="Times New Roman" w:hAnsi="Times New Roman"/>
          <w:sz w:val="24"/>
          <w:szCs w:val="24"/>
          <w:lang w:val="bg-BG"/>
        </w:rPr>
        <w:t>.</w:t>
      </w:r>
    </w:p>
    <w:p w14:paraId="77D73C0C" w14:textId="77777777" w:rsidR="00330590" w:rsidRPr="00523519" w:rsidRDefault="00330590" w:rsidP="004A72FB">
      <w:pPr>
        <w:pStyle w:val="ZDGName"/>
        <w:rPr>
          <w:rFonts w:ascii="Times New Roman" w:hAnsi="Times New Roman"/>
          <w:sz w:val="24"/>
          <w:szCs w:val="24"/>
          <w:lang w:val="bg-BG"/>
        </w:rPr>
      </w:pPr>
    </w:p>
    <w:p w14:paraId="2B01C361" w14:textId="77777777" w:rsidR="00862198" w:rsidRPr="00443828" w:rsidRDefault="00862198" w:rsidP="00862198">
      <w:pPr>
        <w:pStyle w:val="1"/>
        <w:numPr>
          <w:ilvl w:val="0"/>
          <w:numId w:val="0"/>
        </w:numPr>
        <w:rPr>
          <w:szCs w:val="24"/>
          <w:lang w:val="bg-BG"/>
        </w:rPr>
      </w:pPr>
      <w:bookmarkStart w:id="3" w:name="_Toc41303344"/>
      <w:bookmarkStart w:id="4" w:name="_Ref41305127"/>
      <w:bookmarkStart w:id="5" w:name="_Ref41305634"/>
      <w:bookmarkStart w:id="6" w:name="_Ref41306664"/>
      <w:bookmarkStart w:id="7" w:name="_Ref110235589"/>
      <w:bookmarkStart w:id="8" w:name="_Toc173497336"/>
      <w:bookmarkStart w:id="9" w:name="_Toc206396582"/>
      <w:r w:rsidRPr="00443828">
        <w:rPr>
          <w:szCs w:val="24"/>
          <w:lang w:val="bg-BG"/>
        </w:rPr>
        <w:t>ЧЛЕН 2</w:t>
      </w:r>
      <w:r w:rsidR="00FE2819" w:rsidRPr="00443828">
        <w:rPr>
          <w:szCs w:val="24"/>
          <w:lang w:val="bg-BG"/>
        </w:rPr>
        <w:t>.</w:t>
      </w:r>
      <w:r w:rsidRPr="00443828">
        <w:rPr>
          <w:szCs w:val="24"/>
          <w:lang w:val="bg-BG"/>
        </w:rPr>
        <w:t xml:space="preserve"> </w:t>
      </w:r>
      <w:bookmarkEnd w:id="3"/>
      <w:bookmarkEnd w:id="4"/>
      <w:bookmarkEnd w:id="5"/>
      <w:bookmarkEnd w:id="6"/>
      <w:bookmarkEnd w:id="7"/>
      <w:r w:rsidRPr="00443828">
        <w:rPr>
          <w:szCs w:val="24"/>
          <w:lang w:val="bg-BG"/>
        </w:rPr>
        <w:t>Задължение за предоставяне на информация. Финансови и технически доклади</w:t>
      </w:r>
      <w:bookmarkEnd w:id="8"/>
      <w:bookmarkEnd w:id="9"/>
    </w:p>
    <w:p w14:paraId="09C65A0B" w14:textId="038243D4" w:rsidR="003B48D3" w:rsidRDefault="00862198" w:rsidP="003B48D3">
      <w:pPr>
        <w:pStyle w:val="NumPar2"/>
        <w:numPr>
          <w:ilvl w:val="0"/>
          <w:numId w:val="0"/>
        </w:numPr>
        <w:ind w:left="709" w:hanging="720"/>
        <w:rPr>
          <w:szCs w:val="24"/>
          <w:lang w:val="bg-BG"/>
        </w:rPr>
      </w:pPr>
      <w:r w:rsidRPr="00071E10">
        <w:rPr>
          <w:szCs w:val="24"/>
          <w:lang w:val="bg-BG"/>
        </w:rPr>
        <w:t>2.1.</w:t>
      </w:r>
      <w:r w:rsidRPr="00071E10">
        <w:rPr>
          <w:szCs w:val="24"/>
          <w:lang w:val="bg-BG"/>
        </w:rPr>
        <w:tab/>
      </w:r>
      <w:r w:rsidR="00B005D3" w:rsidRPr="00071E10">
        <w:rPr>
          <w:szCs w:val="24"/>
          <w:lang w:val="bg-BG"/>
        </w:rPr>
        <w:t>Бенефициентът</w:t>
      </w:r>
      <w:r w:rsidRPr="00071E10">
        <w:rPr>
          <w:szCs w:val="24"/>
          <w:lang w:val="bg-BG"/>
        </w:rPr>
        <w:t xml:space="preserve"> предоставя на</w:t>
      </w:r>
      <w:r w:rsidR="00565D33">
        <w:rPr>
          <w:szCs w:val="24"/>
          <w:lang w:val="bg-BG"/>
        </w:rPr>
        <w:t xml:space="preserve"> </w:t>
      </w:r>
      <w:r w:rsidR="001A1058">
        <w:rPr>
          <w:szCs w:val="24"/>
          <w:lang w:val="bg-BG"/>
        </w:rPr>
        <w:t xml:space="preserve">местните инициативни групи </w:t>
      </w:r>
      <w:r w:rsidR="00565D33" w:rsidRPr="00565D33">
        <w:rPr>
          <w:szCs w:val="24"/>
          <w:lang w:val="bg-BG"/>
        </w:rPr>
        <w:t>(МИГ)</w:t>
      </w:r>
      <w:r w:rsidR="00565D33">
        <w:rPr>
          <w:szCs w:val="24"/>
          <w:lang w:val="bg-BG"/>
        </w:rPr>
        <w:t>, на</w:t>
      </w:r>
      <w:r w:rsidRPr="00071E10">
        <w:rPr>
          <w:szCs w:val="24"/>
          <w:lang w:val="bg-BG"/>
        </w:rPr>
        <w:t xml:space="preserve"> </w:t>
      </w:r>
      <w:r w:rsidR="00705DDD" w:rsidRPr="00071E10">
        <w:rPr>
          <w:szCs w:val="24"/>
          <w:lang w:val="bg-BG"/>
        </w:rPr>
        <w:t>УО</w:t>
      </w:r>
      <w:r w:rsidR="00565D33">
        <w:rPr>
          <w:szCs w:val="24"/>
          <w:lang w:val="bg-BG"/>
        </w:rPr>
        <w:t xml:space="preserve"> и</w:t>
      </w:r>
      <w:r w:rsidRPr="00071E10">
        <w:rPr>
          <w:szCs w:val="24"/>
          <w:lang w:val="bg-BG"/>
        </w:rPr>
        <w:t xml:space="preserve"> Сертифициращия орган цялата изисквана информация относно изпълнението на проекта</w:t>
      </w:r>
      <w:r w:rsidR="003B48D3" w:rsidRPr="00335301">
        <w:rPr>
          <w:lang w:val="bg-BG"/>
        </w:rPr>
        <w:t xml:space="preserve"> </w:t>
      </w:r>
      <w:r w:rsidR="003B48D3" w:rsidRPr="003B48D3">
        <w:rPr>
          <w:szCs w:val="24"/>
          <w:lang w:val="bg-BG"/>
        </w:rPr>
        <w:t>в изрично определен срок</w:t>
      </w:r>
      <w:r w:rsidRPr="00071E10">
        <w:rPr>
          <w:szCs w:val="24"/>
          <w:lang w:val="bg-BG"/>
        </w:rPr>
        <w:t>.</w:t>
      </w:r>
    </w:p>
    <w:p w14:paraId="7F509D5B" w14:textId="264059AF" w:rsidR="003B48D3" w:rsidRPr="003B48D3" w:rsidRDefault="003B48D3" w:rsidP="003B48D3">
      <w:pPr>
        <w:spacing w:after="240"/>
        <w:ind w:left="142"/>
        <w:jc w:val="both"/>
        <w:rPr>
          <w:lang w:eastAsia="en-GB"/>
        </w:rPr>
      </w:pPr>
      <w:r w:rsidRPr="003B48D3">
        <w:rPr>
          <w:lang w:eastAsia="en-GB"/>
        </w:rPr>
        <w:t>Управляващият орган</w:t>
      </w:r>
      <w:r w:rsidR="000E3A3F">
        <w:rPr>
          <w:lang w:eastAsia="en-GB"/>
        </w:rPr>
        <w:t>, МИГ</w:t>
      </w:r>
      <w:r w:rsidRPr="003B48D3">
        <w:rPr>
          <w:lang w:eastAsia="en-GB"/>
        </w:rPr>
        <w:t xml:space="preserve"> и Сертифициращият орган имат право да изискват и друга допълнителна информация по всяко време. Информацията се предоставя в срок до пет работни дни от получаване на искането за информация или в друг срок, определен от посочените органи.</w:t>
      </w:r>
    </w:p>
    <w:p w14:paraId="50DDC0F8" w14:textId="77777777" w:rsidR="003B48D3" w:rsidRPr="003B48D3" w:rsidRDefault="003B48D3" w:rsidP="00262825">
      <w:pPr>
        <w:pStyle w:val="Text2"/>
        <w:rPr>
          <w:lang w:val="bg-BG"/>
        </w:rPr>
      </w:pPr>
    </w:p>
    <w:p w14:paraId="2B8CBBE0" w14:textId="0DBD4593" w:rsidR="00694AE5" w:rsidRPr="00071E10" w:rsidRDefault="00862198" w:rsidP="003617DC">
      <w:pPr>
        <w:pStyle w:val="NumPar2"/>
        <w:numPr>
          <w:ilvl w:val="0"/>
          <w:numId w:val="0"/>
        </w:numPr>
        <w:ind w:left="709" w:hanging="720"/>
        <w:rPr>
          <w:szCs w:val="24"/>
          <w:lang w:val="bg-BG"/>
        </w:rPr>
      </w:pPr>
      <w:r w:rsidRPr="00071E10">
        <w:rPr>
          <w:szCs w:val="24"/>
          <w:lang w:val="bg-BG"/>
        </w:rPr>
        <w:t xml:space="preserve">2.2. </w:t>
      </w:r>
      <w:r w:rsidRPr="00071E10">
        <w:rPr>
          <w:szCs w:val="24"/>
          <w:lang w:val="bg-BG"/>
        </w:rPr>
        <w:tab/>
      </w:r>
      <w:r w:rsidR="00694AE5" w:rsidRPr="00071E10">
        <w:rPr>
          <w:szCs w:val="24"/>
          <w:lang w:val="bg-BG"/>
        </w:rPr>
        <w:t xml:space="preserve">Ако </w:t>
      </w:r>
      <w:r w:rsidR="00263E7A" w:rsidRPr="00071E10">
        <w:rPr>
          <w:szCs w:val="24"/>
          <w:lang w:val="bg-BG"/>
        </w:rPr>
        <w:t>УО</w:t>
      </w:r>
      <w:r w:rsidR="000E3A3F">
        <w:rPr>
          <w:szCs w:val="24"/>
          <w:lang w:val="bg-BG"/>
        </w:rPr>
        <w:t xml:space="preserve"> и/или МИГ</w:t>
      </w:r>
      <w:r w:rsidR="00694AE5" w:rsidRPr="00071E10">
        <w:rPr>
          <w:szCs w:val="24"/>
          <w:lang w:val="bg-BG"/>
        </w:rPr>
        <w:t xml:space="preserve"> извършва</w:t>
      </w:r>
      <w:r w:rsidR="000E3A3F">
        <w:rPr>
          <w:szCs w:val="24"/>
          <w:lang w:val="bg-BG"/>
        </w:rPr>
        <w:t>т</w:t>
      </w:r>
      <w:r w:rsidR="00694AE5" w:rsidRPr="00071E10">
        <w:rPr>
          <w:szCs w:val="24"/>
          <w:lang w:val="bg-BG"/>
        </w:rPr>
        <w:t xml:space="preserve"> текуща или последваща оценка на проекта, Бенефициентът се задължава да предостави на </w:t>
      </w:r>
      <w:r w:rsidR="000E3A3F">
        <w:rPr>
          <w:szCs w:val="24"/>
          <w:lang w:val="bg-BG"/>
        </w:rPr>
        <w:t>тях</w:t>
      </w:r>
      <w:r w:rsidR="000E3A3F" w:rsidRPr="00071E10">
        <w:rPr>
          <w:szCs w:val="24"/>
          <w:lang w:val="bg-BG"/>
        </w:rPr>
        <w:t xml:space="preserve"> </w:t>
      </w:r>
      <w:r w:rsidR="00694AE5" w:rsidRPr="00071E10">
        <w:rPr>
          <w:szCs w:val="24"/>
          <w:lang w:val="bg-BG"/>
        </w:rPr>
        <w:t xml:space="preserve">и/или на лицата, упълномощени от </w:t>
      </w:r>
      <w:r w:rsidR="000E3A3F">
        <w:rPr>
          <w:szCs w:val="24"/>
          <w:lang w:val="bg-BG"/>
        </w:rPr>
        <w:t>тях</w:t>
      </w:r>
      <w:r w:rsidR="00694AE5" w:rsidRPr="00071E10">
        <w:rPr>
          <w:szCs w:val="24"/>
          <w:lang w:val="bg-BG"/>
        </w:rPr>
        <w:t xml:space="preserve">, цялата документация и информация, която би спомогнала за успешното провеждане на оценката, както и да </w:t>
      </w:r>
      <w:r w:rsidR="000E3A3F">
        <w:rPr>
          <w:szCs w:val="24"/>
          <w:lang w:val="bg-BG"/>
        </w:rPr>
        <w:t>им</w:t>
      </w:r>
      <w:r w:rsidR="000E3A3F" w:rsidRPr="00071E10">
        <w:rPr>
          <w:szCs w:val="24"/>
          <w:lang w:val="bg-BG"/>
        </w:rPr>
        <w:t xml:space="preserve"> </w:t>
      </w:r>
      <w:r w:rsidR="00694AE5" w:rsidRPr="00071E10">
        <w:rPr>
          <w:szCs w:val="24"/>
          <w:lang w:val="bg-BG"/>
        </w:rPr>
        <w:t>предостави правата за достъп, предвидени в член 14.4.</w:t>
      </w:r>
      <w:r w:rsidR="00694AE5" w:rsidRPr="00071E10" w:rsidDel="00494A28">
        <w:rPr>
          <w:szCs w:val="24"/>
          <w:lang w:val="bg-BG"/>
        </w:rPr>
        <w:t xml:space="preserve"> </w:t>
      </w:r>
    </w:p>
    <w:p w14:paraId="51104BC1" w14:textId="3122D851" w:rsidR="00694AE5" w:rsidRPr="00071E10" w:rsidRDefault="00694AE5" w:rsidP="00694AE5">
      <w:pPr>
        <w:pStyle w:val="NumPar2"/>
        <w:numPr>
          <w:ilvl w:val="0"/>
          <w:numId w:val="0"/>
        </w:numPr>
        <w:ind w:left="709" w:hanging="720"/>
        <w:rPr>
          <w:szCs w:val="24"/>
          <w:lang w:val="bg-BG"/>
        </w:rPr>
      </w:pPr>
      <w:r w:rsidRPr="00071E10">
        <w:rPr>
          <w:szCs w:val="24"/>
          <w:lang w:val="bg-BG"/>
        </w:rPr>
        <w:lastRenderedPageBreak/>
        <w:t xml:space="preserve">2.3. </w:t>
      </w:r>
      <w:r w:rsidRPr="00071E10">
        <w:rPr>
          <w:szCs w:val="24"/>
          <w:lang w:val="bg-BG"/>
        </w:rPr>
        <w:tab/>
        <w:t xml:space="preserve">В случай, че </w:t>
      </w:r>
      <w:r w:rsidR="00263E7A" w:rsidRPr="00071E10">
        <w:rPr>
          <w:szCs w:val="24"/>
          <w:lang w:val="bg-BG"/>
        </w:rPr>
        <w:t>УО</w:t>
      </w:r>
      <w:r w:rsidR="000E3A3F">
        <w:rPr>
          <w:szCs w:val="24"/>
          <w:lang w:val="bg-BG"/>
        </w:rPr>
        <w:t>, МИГ</w:t>
      </w:r>
      <w:r w:rsidRPr="00071E10">
        <w:rPr>
          <w:szCs w:val="24"/>
          <w:lang w:val="bg-BG"/>
        </w:rPr>
        <w:t xml:space="preserve"> или Бенефициентът извърши или възложи извършване на оценка в рамките на проекта, той предоставя копие от доклада за оценката на </w:t>
      </w:r>
      <w:r w:rsidR="000E3A3F" w:rsidRPr="00071E10">
        <w:rPr>
          <w:szCs w:val="24"/>
          <w:lang w:val="bg-BG"/>
        </w:rPr>
        <w:t>друг</w:t>
      </w:r>
      <w:r w:rsidR="000E3A3F">
        <w:rPr>
          <w:szCs w:val="24"/>
          <w:lang w:val="bg-BG"/>
        </w:rPr>
        <w:t>ите</w:t>
      </w:r>
      <w:r w:rsidR="000E3A3F" w:rsidRPr="00071E10">
        <w:rPr>
          <w:szCs w:val="24"/>
          <w:lang w:val="bg-BG"/>
        </w:rPr>
        <w:t xml:space="preserve"> стран</w:t>
      </w:r>
      <w:r w:rsidR="000E3A3F">
        <w:rPr>
          <w:szCs w:val="24"/>
          <w:lang w:val="bg-BG"/>
        </w:rPr>
        <w:t>и</w:t>
      </w:r>
      <w:r w:rsidRPr="00071E10">
        <w:rPr>
          <w:szCs w:val="24"/>
          <w:lang w:val="bg-BG"/>
        </w:rPr>
        <w:t>.</w:t>
      </w:r>
    </w:p>
    <w:p w14:paraId="3D95C4B1" w14:textId="28E32496" w:rsidR="009764F4" w:rsidRPr="00262825" w:rsidRDefault="00862198" w:rsidP="004079B1">
      <w:pPr>
        <w:pStyle w:val="NumPar2"/>
        <w:numPr>
          <w:ilvl w:val="0"/>
          <w:numId w:val="0"/>
        </w:numPr>
        <w:ind w:left="709" w:hanging="720"/>
        <w:rPr>
          <w:szCs w:val="24"/>
          <w:lang w:val="bg-BG"/>
        </w:rPr>
      </w:pPr>
      <w:r w:rsidRPr="00071E10">
        <w:rPr>
          <w:szCs w:val="24"/>
          <w:lang w:val="bg-BG"/>
        </w:rPr>
        <w:t>2.4.</w:t>
      </w:r>
      <w:r w:rsidRPr="00071E10">
        <w:rPr>
          <w:szCs w:val="24"/>
          <w:lang w:val="bg-BG"/>
        </w:rPr>
        <w:tab/>
      </w:r>
      <w:r w:rsidR="00B005D3" w:rsidRPr="00071E10">
        <w:rPr>
          <w:szCs w:val="24"/>
          <w:lang w:val="bg-BG"/>
        </w:rPr>
        <w:t>Бенефициентът</w:t>
      </w:r>
      <w:r w:rsidR="00090FB2" w:rsidRPr="00071E10">
        <w:rPr>
          <w:szCs w:val="24"/>
          <w:lang w:val="bg-BG"/>
        </w:rPr>
        <w:t xml:space="preserve"> се задължава да изготв</w:t>
      </w:r>
      <w:r w:rsidR="00E36A0E" w:rsidRPr="00071E10">
        <w:rPr>
          <w:szCs w:val="24"/>
          <w:lang w:val="bg-BG"/>
        </w:rPr>
        <w:t>я</w:t>
      </w:r>
      <w:r w:rsidR="00090FB2" w:rsidRPr="00071E10">
        <w:rPr>
          <w:szCs w:val="24"/>
          <w:lang w:val="bg-BG"/>
        </w:rPr>
        <w:t xml:space="preserve"> междинни </w:t>
      </w:r>
      <w:r w:rsidR="00AC753E" w:rsidRPr="00071E10">
        <w:rPr>
          <w:szCs w:val="24"/>
          <w:lang w:val="bg-BG"/>
        </w:rPr>
        <w:t>отчети</w:t>
      </w:r>
      <w:r w:rsidR="00090FB2" w:rsidRPr="00071E10">
        <w:rPr>
          <w:szCs w:val="24"/>
          <w:lang w:val="bg-BG"/>
        </w:rPr>
        <w:t xml:space="preserve"> и </w:t>
      </w:r>
      <w:r w:rsidR="009B40F0" w:rsidRPr="00071E10">
        <w:rPr>
          <w:szCs w:val="24"/>
          <w:lang w:val="bg-BG"/>
        </w:rPr>
        <w:t xml:space="preserve">окончателен </w:t>
      </w:r>
      <w:r w:rsidR="00AC753E" w:rsidRPr="00071E10">
        <w:rPr>
          <w:szCs w:val="24"/>
          <w:lang w:val="bg-BG"/>
        </w:rPr>
        <w:t>отчет</w:t>
      </w:r>
      <w:r w:rsidR="00090FB2" w:rsidRPr="00071E10">
        <w:rPr>
          <w:szCs w:val="24"/>
          <w:lang w:val="bg-BG"/>
        </w:rPr>
        <w:t xml:space="preserve">. </w:t>
      </w:r>
      <w:r w:rsidR="00777C13" w:rsidRPr="00071E10">
        <w:rPr>
          <w:szCs w:val="24"/>
          <w:lang w:val="bg-BG"/>
        </w:rPr>
        <w:t xml:space="preserve">Отчетните </w:t>
      </w:r>
      <w:r w:rsidR="00090FB2" w:rsidRPr="00071E10">
        <w:rPr>
          <w:szCs w:val="24"/>
          <w:lang w:val="bg-BG"/>
        </w:rPr>
        <w:t xml:space="preserve">доклади се състоят от техническа и финансова част и се </w:t>
      </w:r>
      <w:r w:rsidR="0057534E">
        <w:rPr>
          <w:szCs w:val="24"/>
          <w:lang w:val="bg-BG"/>
        </w:rPr>
        <w:t>въвеждат в модула за „Е-управление на проекти“</w:t>
      </w:r>
      <w:r w:rsidR="00061DAA">
        <w:rPr>
          <w:szCs w:val="24"/>
          <w:lang w:val="bg-BG"/>
        </w:rPr>
        <w:t xml:space="preserve">, достъпен на адрес </w:t>
      </w:r>
      <w:r w:rsidR="00061DAA" w:rsidRPr="00061DAA">
        <w:rPr>
          <w:szCs w:val="24"/>
          <w:lang w:val="bg-BG"/>
        </w:rPr>
        <w:t>https://eumis2020.government.bg/Report</w:t>
      </w:r>
      <w:r w:rsidR="00061DAA">
        <w:rPr>
          <w:szCs w:val="24"/>
          <w:lang w:val="bg-BG"/>
        </w:rPr>
        <w:t>.</w:t>
      </w:r>
    </w:p>
    <w:p w14:paraId="12CAD466" w14:textId="249B664B" w:rsidR="00862198" w:rsidRPr="00262825" w:rsidRDefault="00862198" w:rsidP="004079B1">
      <w:pPr>
        <w:pStyle w:val="NumPar2"/>
        <w:numPr>
          <w:ilvl w:val="0"/>
          <w:numId w:val="0"/>
        </w:numPr>
        <w:ind w:left="709" w:hanging="720"/>
        <w:rPr>
          <w:szCs w:val="24"/>
          <w:lang w:val="bg-BG"/>
        </w:rPr>
      </w:pPr>
      <w:r w:rsidRPr="00071E10">
        <w:rPr>
          <w:szCs w:val="24"/>
          <w:lang w:val="bg-BG"/>
        </w:rPr>
        <w:t>2.5.</w:t>
      </w:r>
      <w:r w:rsidRPr="00071E10">
        <w:rPr>
          <w:szCs w:val="24"/>
          <w:lang w:val="bg-BG"/>
        </w:rPr>
        <w:tab/>
      </w:r>
      <w:r w:rsidR="000A1317" w:rsidRPr="00071E10">
        <w:rPr>
          <w:szCs w:val="24"/>
          <w:lang w:val="bg-BG"/>
        </w:rPr>
        <w:t>Отчетите</w:t>
      </w:r>
      <w:r w:rsidR="006369A9" w:rsidRPr="00071E10">
        <w:rPr>
          <w:szCs w:val="24"/>
          <w:lang w:val="bg-BG"/>
        </w:rPr>
        <w:t xml:space="preserve"> </w:t>
      </w:r>
      <w:r w:rsidR="009B40F0" w:rsidRPr="00071E10">
        <w:rPr>
          <w:szCs w:val="24"/>
          <w:lang w:val="bg-BG"/>
        </w:rPr>
        <w:t xml:space="preserve">по чл. 2.4 </w:t>
      </w:r>
      <w:r w:rsidR="006369A9" w:rsidRPr="00071E10">
        <w:rPr>
          <w:szCs w:val="24"/>
          <w:lang w:val="bg-BG"/>
        </w:rPr>
        <w:t xml:space="preserve">трябва да съдържат пълна информация за всички аспекти на изпълнението </w:t>
      </w:r>
      <w:r w:rsidR="009B40F0" w:rsidRPr="00071E10">
        <w:rPr>
          <w:szCs w:val="24"/>
          <w:lang w:val="bg-BG"/>
        </w:rPr>
        <w:t xml:space="preserve">на проекта </w:t>
      </w:r>
      <w:r w:rsidR="006369A9" w:rsidRPr="00071E10">
        <w:rPr>
          <w:szCs w:val="24"/>
          <w:lang w:val="bg-BG"/>
        </w:rPr>
        <w:t xml:space="preserve">за </w:t>
      </w:r>
      <w:r w:rsidR="009B40F0" w:rsidRPr="00071E10">
        <w:rPr>
          <w:szCs w:val="24"/>
          <w:lang w:val="bg-BG"/>
        </w:rPr>
        <w:t xml:space="preserve">отчетния </w:t>
      </w:r>
      <w:r w:rsidR="006369A9" w:rsidRPr="00071E10">
        <w:rPr>
          <w:szCs w:val="24"/>
          <w:lang w:val="bg-BG"/>
        </w:rPr>
        <w:t>период.</w:t>
      </w:r>
      <w:r w:rsidR="00F402D8">
        <w:rPr>
          <w:szCs w:val="24"/>
          <w:lang w:val="bg-BG"/>
        </w:rPr>
        <w:t xml:space="preserve">  </w:t>
      </w:r>
    </w:p>
    <w:p w14:paraId="0A43167D" w14:textId="00B0D62D" w:rsidR="00862198" w:rsidRPr="00071E10" w:rsidRDefault="00862198" w:rsidP="00862198">
      <w:pPr>
        <w:pStyle w:val="NumPar2"/>
        <w:numPr>
          <w:ilvl w:val="0"/>
          <w:numId w:val="0"/>
        </w:numPr>
        <w:ind w:left="709" w:hanging="720"/>
        <w:rPr>
          <w:szCs w:val="24"/>
          <w:lang w:val="bg-BG"/>
        </w:rPr>
      </w:pPr>
      <w:r w:rsidRPr="00071E10">
        <w:rPr>
          <w:szCs w:val="24"/>
          <w:lang w:val="bg-BG"/>
        </w:rPr>
        <w:t>2.6.</w:t>
      </w:r>
      <w:r w:rsidRPr="00071E10">
        <w:rPr>
          <w:szCs w:val="24"/>
          <w:lang w:val="bg-BG"/>
        </w:rPr>
        <w:tab/>
      </w:r>
      <w:r w:rsidR="006E7A3B" w:rsidRPr="00071E10">
        <w:rPr>
          <w:szCs w:val="24"/>
          <w:lang w:val="bg-BG"/>
        </w:rPr>
        <w:t xml:space="preserve">Отчетите </w:t>
      </w:r>
      <w:r w:rsidRPr="00071E10">
        <w:rPr>
          <w:szCs w:val="24"/>
          <w:lang w:val="bg-BG"/>
        </w:rPr>
        <w:t xml:space="preserve">се изготвят на български език. Те се представят на </w:t>
      </w:r>
      <w:r w:rsidR="00263E7A" w:rsidRPr="00071E10">
        <w:rPr>
          <w:szCs w:val="24"/>
          <w:lang w:val="bg-BG"/>
        </w:rPr>
        <w:t>УО</w:t>
      </w:r>
      <w:r w:rsidRPr="00071E10">
        <w:rPr>
          <w:szCs w:val="24"/>
          <w:lang w:val="bg-BG"/>
        </w:rPr>
        <w:t xml:space="preserve"> в следните срокове:</w:t>
      </w:r>
    </w:p>
    <w:p w14:paraId="4AC26D2F" w14:textId="1B153D3D" w:rsidR="00862198" w:rsidRPr="00071E10" w:rsidRDefault="00862198" w:rsidP="00F15455">
      <w:pPr>
        <w:pStyle w:val="NumPar2"/>
        <w:numPr>
          <w:ilvl w:val="0"/>
          <w:numId w:val="19"/>
        </w:numPr>
        <w:ind w:left="1170"/>
        <w:rPr>
          <w:szCs w:val="24"/>
          <w:lang w:val="bg-BG"/>
        </w:rPr>
      </w:pPr>
      <w:r w:rsidRPr="00071E10">
        <w:rPr>
          <w:szCs w:val="24"/>
          <w:lang w:val="bg-BG"/>
        </w:rPr>
        <w:t>Междинни</w:t>
      </w:r>
      <w:r w:rsidR="005577E8" w:rsidRPr="00071E10">
        <w:rPr>
          <w:szCs w:val="24"/>
          <w:lang w:val="bg-BG"/>
        </w:rPr>
        <w:t>те</w:t>
      </w:r>
      <w:r w:rsidRPr="00071E10">
        <w:rPr>
          <w:szCs w:val="24"/>
          <w:lang w:val="bg-BG"/>
        </w:rPr>
        <w:t xml:space="preserve"> </w:t>
      </w:r>
      <w:r w:rsidR="00B33FCB" w:rsidRPr="00071E10">
        <w:rPr>
          <w:szCs w:val="24"/>
          <w:lang w:val="bg-BG"/>
        </w:rPr>
        <w:t xml:space="preserve">отчети </w:t>
      </w:r>
      <w:r w:rsidRPr="00071E10">
        <w:rPr>
          <w:szCs w:val="24"/>
          <w:lang w:val="bg-BG"/>
        </w:rPr>
        <w:t>се представят заедно с всяко искане за междинно плащане</w:t>
      </w:r>
      <w:r w:rsidR="00667BF6" w:rsidRPr="00071E10">
        <w:rPr>
          <w:szCs w:val="24"/>
          <w:lang w:val="bg-BG"/>
        </w:rPr>
        <w:t xml:space="preserve"> </w:t>
      </w:r>
      <w:r w:rsidR="00777C13" w:rsidRPr="00071E10">
        <w:rPr>
          <w:szCs w:val="24"/>
          <w:lang w:val="bg-BG"/>
        </w:rPr>
        <w:t xml:space="preserve">на </w:t>
      </w:r>
      <w:r w:rsidR="00560FB3" w:rsidRPr="00071E10">
        <w:rPr>
          <w:szCs w:val="24"/>
          <w:lang w:val="bg-BG"/>
        </w:rPr>
        <w:t>интервал</w:t>
      </w:r>
      <w:r w:rsidR="00777C13" w:rsidRPr="00071E10">
        <w:rPr>
          <w:szCs w:val="24"/>
          <w:lang w:val="bg-BG"/>
        </w:rPr>
        <w:t>и</w:t>
      </w:r>
      <w:r w:rsidR="00560FB3" w:rsidRPr="00071E10">
        <w:rPr>
          <w:szCs w:val="24"/>
          <w:lang w:val="bg-BG"/>
        </w:rPr>
        <w:t xml:space="preserve"> не по-</w:t>
      </w:r>
      <w:r w:rsidR="00777C13" w:rsidRPr="00071E10">
        <w:rPr>
          <w:szCs w:val="24"/>
          <w:lang w:val="bg-BG"/>
        </w:rPr>
        <w:t xml:space="preserve">дълги </w:t>
      </w:r>
      <w:r w:rsidR="00560FB3" w:rsidRPr="00071E10">
        <w:rPr>
          <w:szCs w:val="24"/>
          <w:lang w:val="bg-BG"/>
        </w:rPr>
        <w:t>от 6 месеца</w:t>
      </w:r>
      <w:r w:rsidR="00B33FCB" w:rsidRPr="00071E10">
        <w:rPr>
          <w:szCs w:val="24"/>
          <w:lang w:val="bg-BG"/>
        </w:rPr>
        <w:t>;</w:t>
      </w:r>
    </w:p>
    <w:p w14:paraId="1FE3919F" w14:textId="53CC6F2F" w:rsidR="00862198" w:rsidRPr="00071E10" w:rsidRDefault="009B40F0" w:rsidP="00F15455">
      <w:pPr>
        <w:pStyle w:val="ZCom"/>
        <w:numPr>
          <w:ilvl w:val="0"/>
          <w:numId w:val="19"/>
        </w:numPr>
        <w:ind w:left="1170"/>
        <w:rPr>
          <w:rFonts w:ascii="Times New Roman" w:hAnsi="Times New Roman"/>
          <w:szCs w:val="24"/>
          <w:lang w:val="bg-BG" w:eastAsia="en-GB"/>
        </w:rPr>
      </w:pPr>
      <w:r w:rsidRPr="00071E10">
        <w:rPr>
          <w:rFonts w:ascii="Times New Roman" w:hAnsi="Times New Roman"/>
          <w:snapToGrid/>
          <w:szCs w:val="24"/>
          <w:lang w:val="bg-BG" w:eastAsia="en-GB"/>
        </w:rPr>
        <w:t xml:space="preserve">Окончателният </w:t>
      </w:r>
      <w:r w:rsidR="00331DFD" w:rsidRPr="00071E10">
        <w:rPr>
          <w:rFonts w:ascii="Times New Roman" w:hAnsi="Times New Roman"/>
          <w:snapToGrid/>
          <w:szCs w:val="24"/>
          <w:lang w:val="bg-BG" w:eastAsia="en-GB"/>
        </w:rPr>
        <w:t xml:space="preserve">отчет </w:t>
      </w:r>
      <w:r w:rsidR="00862198" w:rsidRPr="00071E10">
        <w:rPr>
          <w:rFonts w:ascii="Times New Roman" w:hAnsi="Times New Roman"/>
          <w:snapToGrid/>
          <w:szCs w:val="24"/>
          <w:lang w:val="bg-BG" w:eastAsia="en-GB"/>
        </w:rPr>
        <w:t xml:space="preserve">се изпраща </w:t>
      </w:r>
      <w:r w:rsidR="00777C13" w:rsidRPr="00071E10">
        <w:rPr>
          <w:rFonts w:ascii="Times New Roman" w:hAnsi="Times New Roman"/>
          <w:snapToGrid/>
          <w:szCs w:val="24"/>
          <w:lang w:val="bg-BG" w:eastAsia="en-GB"/>
        </w:rPr>
        <w:t xml:space="preserve">в срок </w:t>
      </w:r>
      <w:r w:rsidR="00862198" w:rsidRPr="00071E10">
        <w:rPr>
          <w:rFonts w:ascii="Times New Roman" w:hAnsi="Times New Roman"/>
          <w:snapToGrid/>
          <w:szCs w:val="24"/>
          <w:lang w:val="bg-BG" w:eastAsia="en-GB"/>
        </w:rPr>
        <w:t xml:space="preserve">до </w:t>
      </w:r>
      <w:r w:rsidR="002763F7">
        <w:rPr>
          <w:rFonts w:ascii="Times New Roman" w:hAnsi="Times New Roman"/>
          <w:snapToGrid/>
          <w:szCs w:val="24"/>
          <w:lang w:val="bg-BG" w:eastAsia="en-GB"/>
        </w:rPr>
        <w:t>един</w:t>
      </w:r>
      <w:r w:rsidR="00862198" w:rsidRPr="00071E10">
        <w:rPr>
          <w:rFonts w:ascii="Times New Roman" w:hAnsi="Times New Roman"/>
          <w:snapToGrid/>
          <w:szCs w:val="24"/>
          <w:lang w:val="bg-BG" w:eastAsia="en-GB"/>
        </w:rPr>
        <w:t xml:space="preserve"> месец след изтичане на срока на изпълнение на дейностите по проекта.</w:t>
      </w:r>
    </w:p>
    <w:p w14:paraId="785649AA" w14:textId="77777777" w:rsidR="00331DFD" w:rsidRDefault="00331DFD" w:rsidP="00B005D3">
      <w:pPr>
        <w:pStyle w:val="firstline"/>
        <w:rPr>
          <w:lang w:eastAsia="en-GB"/>
        </w:rPr>
      </w:pPr>
    </w:p>
    <w:p w14:paraId="68BFEF13" w14:textId="78B01FFD" w:rsidR="003B48D3" w:rsidRPr="003B48D3" w:rsidRDefault="003B48D3" w:rsidP="003B48D3">
      <w:pPr>
        <w:spacing w:after="120"/>
        <w:ind w:left="142" w:hanging="710"/>
        <w:jc w:val="both"/>
        <w:rPr>
          <w:szCs w:val="20"/>
          <w:lang w:eastAsia="en-GB"/>
        </w:rPr>
      </w:pPr>
      <w:r>
        <w:rPr>
          <w:szCs w:val="20"/>
          <w:lang w:eastAsia="en-GB"/>
        </w:rPr>
        <w:tab/>
      </w:r>
      <w:r w:rsidRPr="003B48D3">
        <w:rPr>
          <w:szCs w:val="20"/>
          <w:lang w:eastAsia="en-GB"/>
        </w:rPr>
        <w:t>Не могат да бъдат извършвани междинни/</w:t>
      </w:r>
      <w:r w:rsidR="00886D5A">
        <w:rPr>
          <w:szCs w:val="20"/>
          <w:lang w:eastAsia="en-GB"/>
        </w:rPr>
        <w:t>окончателни</w:t>
      </w:r>
      <w:r w:rsidRPr="003B48D3">
        <w:rPr>
          <w:szCs w:val="20"/>
          <w:lang w:eastAsia="en-GB"/>
        </w:rPr>
        <w:t xml:space="preserve"> плащания преди проведените процедури за възлагане на обществени поръчки/избор на изпълнител да бъдат проверени за съответствие със законодателството в областта на обществените поръчки  и с административния договор за предоставяне на безвъзмездна финансова помощ.</w:t>
      </w:r>
      <w:r w:rsidRPr="00262825">
        <w:rPr>
          <w:szCs w:val="20"/>
          <w:lang w:eastAsia="en-GB"/>
        </w:rPr>
        <w:t xml:space="preserve"> </w:t>
      </w:r>
      <w:r w:rsidRPr="003B48D3">
        <w:rPr>
          <w:szCs w:val="20"/>
          <w:lang w:eastAsia="en-GB"/>
        </w:rPr>
        <w:t>За целта Бенефициентът се задължава в срок до пет работни дни след сключването на договор с избрания изпълнител, да уведоми писмено Управляващия орган за подписания договор и да представи документите от провеждането на обществената поръчка/избора на съответния изпълнител, указани в Ръководството за изпълнение на договорите за безвъзмездна финансова помощ.</w:t>
      </w:r>
    </w:p>
    <w:p w14:paraId="05610119" w14:textId="77777777" w:rsidR="003B48D3" w:rsidRPr="00071E10" w:rsidRDefault="003B48D3" w:rsidP="00B005D3">
      <w:pPr>
        <w:pStyle w:val="firstline"/>
        <w:rPr>
          <w:lang w:eastAsia="en-GB"/>
        </w:rPr>
      </w:pPr>
    </w:p>
    <w:p w14:paraId="2154F4D9" w14:textId="0A130CE2" w:rsidR="00862198" w:rsidRPr="00071E10" w:rsidRDefault="00862198" w:rsidP="00064A1C">
      <w:pPr>
        <w:pStyle w:val="NumPar2"/>
        <w:numPr>
          <w:ilvl w:val="0"/>
          <w:numId w:val="0"/>
        </w:numPr>
        <w:ind w:left="720" w:hanging="731"/>
        <w:rPr>
          <w:szCs w:val="24"/>
          <w:lang w:val="bg-BG"/>
        </w:rPr>
      </w:pPr>
      <w:r w:rsidRPr="00071E10">
        <w:rPr>
          <w:szCs w:val="24"/>
          <w:lang w:val="bg-BG"/>
        </w:rPr>
        <w:t>2.7.</w:t>
      </w:r>
      <w:r w:rsidRPr="00071E10">
        <w:rPr>
          <w:szCs w:val="24"/>
          <w:lang w:val="bg-BG"/>
        </w:rPr>
        <w:tab/>
        <w:t xml:space="preserve">Ако </w:t>
      </w:r>
      <w:r w:rsidR="00B005D3" w:rsidRPr="00071E10">
        <w:rPr>
          <w:szCs w:val="24"/>
          <w:lang w:val="bg-BG"/>
        </w:rPr>
        <w:t>Бенефициентът</w:t>
      </w:r>
      <w:r w:rsidRPr="00071E10">
        <w:rPr>
          <w:szCs w:val="24"/>
          <w:lang w:val="bg-BG"/>
        </w:rPr>
        <w:t xml:space="preserve"> не предаде междинните и </w:t>
      </w:r>
      <w:r w:rsidR="009B40F0" w:rsidRPr="00071E10">
        <w:rPr>
          <w:szCs w:val="24"/>
          <w:lang w:val="bg-BG"/>
        </w:rPr>
        <w:t xml:space="preserve">окончателния </w:t>
      </w:r>
      <w:r w:rsidR="0081429F" w:rsidRPr="00071E10">
        <w:rPr>
          <w:szCs w:val="24"/>
          <w:lang w:val="bg-BG"/>
        </w:rPr>
        <w:t xml:space="preserve">отчети </w:t>
      </w:r>
      <w:r w:rsidRPr="00071E10">
        <w:rPr>
          <w:szCs w:val="24"/>
          <w:lang w:val="bg-BG"/>
        </w:rPr>
        <w:t xml:space="preserve">на </w:t>
      </w:r>
      <w:r w:rsidR="002E6803" w:rsidRPr="00071E10">
        <w:rPr>
          <w:szCs w:val="24"/>
          <w:lang w:val="bg-BG"/>
        </w:rPr>
        <w:t>УО</w:t>
      </w:r>
      <w:r w:rsidRPr="00071E10">
        <w:rPr>
          <w:szCs w:val="24"/>
          <w:lang w:val="bg-BG"/>
        </w:rPr>
        <w:t xml:space="preserve"> </w:t>
      </w:r>
      <w:r w:rsidR="00774769" w:rsidRPr="00071E10">
        <w:rPr>
          <w:szCs w:val="24"/>
          <w:lang w:val="bg-BG"/>
        </w:rPr>
        <w:t>съгласно</w:t>
      </w:r>
      <w:r w:rsidRPr="00071E10">
        <w:rPr>
          <w:szCs w:val="24"/>
          <w:lang w:val="bg-BG"/>
        </w:rPr>
        <w:t xml:space="preserve"> чл.</w:t>
      </w:r>
      <w:r w:rsidR="0081429F" w:rsidRPr="00071E10">
        <w:rPr>
          <w:szCs w:val="24"/>
          <w:lang w:val="bg-BG"/>
        </w:rPr>
        <w:t xml:space="preserve"> </w:t>
      </w:r>
      <w:r w:rsidRPr="00071E10">
        <w:rPr>
          <w:szCs w:val="24"/>
          <w:lang w:val="bg-BG"/>
        </w:rPr>
        <w:t xml:space="preserve">2.5 от настоящите </w:t>
      </w:r>
      <w:r w:rsidR="003C3578" w:rsidRPr="00071E10">
        <w:rPr>
          <w:szCs w:val="24"/>
          <w:lang w:val="bg-BG"/>
        </w:rPr>
        <w:t>о</w:t>
      </w:r>
      <w:r w:rsidR="00575367" w:rsidRPr="00071E10">
        <w:rPr>
          <w:szCs w:val="24"/>
          <w:lang w:val="bg-BG"/>
        </w:rPr>
        <w:t xml:space="preserve">бщи </w:t>
      </w:r>
      <w:r w:rsidR="0081429F" w:rsidRPr="00071E10">
        <w:rPr>
          <w:szCs w:val="24"/>
          <w:lang w:val="bg-BG"/>
        </w:rPr>
        <w:t>условия</w:t>
      </w:r>
      <w:r w:rsidRPr="00071E10">
        <w:rPr>
          <w:szCs w:val="24"/>
          <w:lang w:val="bg-BG"/>
        </w:rPr>
        <w:t xml:space="preserve"> и в </w:t>
      </w:r>
      <w:r w:rsidR="003C3578" w:rsidRPr="00071E10">
        <w:rPr>
          <w:szCs w:val="24"/>
          <w:lang w:val="bg-BG"/>
        </w:rPr>
        <w:t xml:space="preserve">предвидените </w:t>
      </w:r>
      <w:r w:rsidRPr="00071E10">
        <w:rPr>
          <w:szCs w:val="24"/>
          <w:lang w:val="bg-BG"/>
        </w:rPr>
        <w:t xml:space="preserve">в член 2.6 </w:t>
      </w:r>
      <w:r w:rsidR="003C3578" w:rsidRPr="00071E10">
        <w:rPr>
          <w:szCs w:val="24"/>
          <w:lang w:val="bg-BG"/>
        </w:rPr>
        <w:t xml:space="preserve">от настоящите общи условия </w:t>
      </w:r>
      <w:r w:rsidRPr="00071E10">
        <w:rPr>
          <w:szCs w:val="24"/>
          <w:lang w:val="bg-BG"/>
        </w:rPr>
        <w:t>срок</w:t>
      </w:r>
      <w:r w:rsidR="003C3578" w:rsidRPr="00071E10">
        <w:rPr>
          <w:szCs w:val="24"/>
          <w:lang w:val="bg-BG"/>
        </w:rPr>
        <w:t>ове</w:t>
      </w:r>
      <w:r w:rsidRPr="00071E10">
        <w:rPr>
          <w:szCs w:val="24"/>
          <w:lang w:val="bg-BG"/>
        </w:rPr>
        <w:t xml:space="preserve"> и не изготви </w:t>
      </w:r>
      <w:r w:rsidR="00502D15" w:rsidRPr="00071E10">
        <w:rPr>
          <w:szCs w:val="24"/>
          <w:lang w:val="bg-BG"/>
        </w:rPr>
        <w:t>мотивирано</w:t>
      </w:r>
      <w:r w:rsidRPr="00071E10">
        <w:rPr>
          <w:szCs w:val="24"/>
          <w:lang w:val="bg-BG"/>
        </w:rPr>
        <w:t xml:space="preserve"> писмено обяснение относно неизпълнението на това си задължение, </w:t>
      </w:r>
      <w:r w:rsidR="002E6803" w:rsidRPr="00071E10">
        <w:rPr>
          <w:szCs w:val="24"/>
          <w:lang w:val="bg-BG"/>
        </w:rPr>
        <w:t>УО</w:t>
      </w:r>
      <w:r w:rsidRPr="00071E10">
        <w:rPr>
          <w:szCs w:val="24"/>
          <w:lang w:val="bg-BG"/>
        </w:rPr>
        <w:t xml:space="preserve"> има право да </w:t>
      </w:r>
      <w:r w:rsidR="00777C13" w:rsidRPr="00071E10">
        <w:rPr>
          <w:szCs w:val="24"/>
          <w:lang w:val="bg-BG"/>
        </w:rPr>
        <w:t xml:space="preserve">прекрати </w:t>
      </w:r>
      <w:r w:rsidR="00DE2A38" w:rsidRPr="00071E10">
        <w:rPr>
          <w:szCs w:val="24"/>
          <w:lang w:val="bg-BG"/>
        </w:rPr>
        <w:t xml:space="preserve">административния </w:t>
      </w:r>
      <w:r w:rsidR="00777C13" w:rsidRPr="00071E10">
        <w:rPr>
          <w:szCs w:val="24"/>
          <w:lang w:val="bg-BG"/>
        </w:rPr>
        <w:t>договор</w:t>
      </w:r>
      <w:r w:rsidRPr="00071E10">
        <w:rPr>
          <w:szCs w:val="24"/>
          <w:lang w:val="bg-BG"/>
        </w:rPr>
        <w:t xml:space="preserve"> по реда на </w:t>
      </w:r>
      <w:r w:rsidRPr="008F1A6E">
        <w:rPr>
          <w:szCs w:val="24"/>
          <w:lang w:val="bg-BG"/>
        </w:rPr>
        <w:t xml:space="preserve">член 11.2 </w:t>
      </w:r>
      <w:r w:rsidR="001F4262" w:rsidRPr="008F1A6E">
        <w:rPr>
          <w:szCs w:val="24"/>
          <w:lang w:val="bg-BG"/>
        </w:rPr>
        <w:t>б</w:t>
      </w:r>
      <w:r w:rsidRPr="008F1A6E">
        <w:rPr>
          <w:szCs w:val="24"/>
          <w:lang w:val="bg-BG"/>
        </w:rPr>
        <w:t>) и да</w:t>
      </w:r>
      <w:r w:rsidRPr="00071E10">
        <w:rPr>
          <w:szCs w:val="24"/>
          <w:lang w:val="bg-BG"/>
        </w:rPr>
        <w:t xml:space="preserve"> изиска връщане на недължимо платените суми.</w:t>
      </w:r>
    </w:p>
    <w:p w14:paraId="223C5CA7" w14:textId="2E58584D" w:rsidR="0036318E" w:rsidRPr="006E1468" w:rsidRDefault="0036318E" w:rsidP="004A72FB">
      <w:pPr>
        <w:pStyle w:val="Text2"/>
        <w:ind w:left="709" w:hanging="709"/>
        <w:rPr>
          <w:szCs w:val="24"/>
          <w:lang w:val="bg-BG"/>
        </w:rPr>
      </w:pPr>
      <w:r w:rsidRPr="00071E10">
        <w:rPr>
          <w:szCs w:val="24"/>
          <w:lang w:val="bg-BG"/>
        </w:rPr>
        <w:t xml:space="preserve">2.8. </w:t>
      </w:r>
      <w:r w:rsidR="0006493A" w:rsidRPr="00071E10">
        <w:rPr>
          <w:szCs w:val="24"/>
          <w:lang w:val="bg-BG"/>
        </w:rPr>
        <w:tab/>
      </w:r>
      <w:r w:rsidRPr="00071E10">
        <w:rPr>
          <w:szCs w:val="24"/>
          <w:lang w:val="bg-BG"/>
        </w:rPr>
        <w:t xml:space="preserve">В допълнение, в съответствие с </w:t>
      </w:r>
      <w:r w:rsidR="002E6803" w:rsidRPr="00071E10">
        <w:rPr>
          <w:szCs w:val="24"/>
          <w:lang w:val="bg-BG"/>
        </w:rPr>
        <w:t xml:space="preserve">указания </w:t>
      </w:r>
      <w:r w:rsidRPr="00071E10">
        <w:rPr>
          <w:szCs w:val="24"/>
          <w:lang w:val="bg-BG"/>
        </w:rPr>
        <w:t xml:space="preserve">на </w:t>
      </w:r>
      <w:r w:rsidR="002E7BEA" w:rsidRPr="00071E10">
        <w:rPr>
          <w:szCs w:val="24"/>
          <w:lang w:val="bg-BG"/>
        </w:rPr>
        <w:t xml:space="preserve">министъра </w:t>
      </w:r>
      <w:r w:rsidRPr="00071E10">
        <w:rPr>
          <w:szCs w:val="24"/>
          <w:lang w:val="bg-BG"/>
        </w:rPr>
        <w:t xml:space="preserve">на финансите относно третиране на данък върху добавена стойност </w:t>
      </w:r>
      <w:r w:rsidR="002E6803" w:rsidRPr="00262825">
        <w:rPr>
          <w:szCs w:val="24"/>
          <w:lang w:val="bg-BG"/>
        </w:rPr>
        <w:t>(</w:t>
      </w:r>
      <w:r w:rsidR="002E6803" w:rsidRPr="00071E10">
        <w:rPr>
          <w:szCs w:val="24"/>
          <w:lang w:val="bg-BG"/>
        </w:rPr>
        <w:t>ДДС</w:t>
      </w:r>
      <w:r w:rsidR="002E6803" w:rsidRPr="00262825">
        <w:rPr>
          <w:szCs w:val="24"/>
          <w:lang w:val="bg-BG"/>
        </w:rPr>
        <w:t>)</w:t>
      </w:r>
      <w:r w:rsidR="002E6803" w:rsidRPr="00071E10">
        <w:rPr>
          <w:szCs w:val="24"/>
          <w:lang w:val="bg-BG"/>
        </w:rPr>
        <w:t xml:space="preserve"> </w:t>
      </w:r>
      <w:r w:rsidRPr="00071E10">
        <w:rPr>
          <w:szCs w:val="24"/>
          <w:lang w:val="bg-BG"/>
        </w:rPr>
        <w:t xml:space="preserve">като допустим разход при изпълнение на проекти по оперативните програми,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Бенефициентът отговоря за администриране на процеса на определяне на данък върху добавената стойност като допустим разход. Бенефициентът ще следва </w:t>
      </w:r>
      <w:r w:rsidR="002E6803" w:rsidRPr="00071E10">
        <w:rPr>
          <w:szCs w:val="24"/>
          <w:lang w:val="bg-BG"/>
        </w:rPr>
        <w:t xml:space="preserve">указанията </w:t>
      </w:r>
      <w:r w:rsidRPr="00071E10">
        <w:rPr>
          <w:szCs w:val="24"/>
          <w:lang w:val="bg-BG"/>
        </w:rPr>
        <w:t xml:space="preserve">на </w:t>
      </w:r>
      <w:r w:rsidR="00EB7D96" w:rsidRPr="00071E10">
        <w:rPr>
          <w:szCs w:val="24"/>
          <w:lang w:val="bg-BG"/>
        </w:rPr>
        <w:t xml:space="preserve">министъра </w:t>
      </w:r>
      <w:r w:rsidRPr="00071E10">
        <w:rPr>
          <w:szCs w:val="24"/>
          <w:lang w:val="bg-BG"/>
        </w:rPr>
        <w:t xml:space="preserve">на финансите за определянето на ДДС като възстановим и като невъзстановим (допустим разход), за оформянето на </w:t>
      </w:r>
      <w:r w:rsidR="00611253" w:rsidRPr="00071E10">
        <w:rPr>
          <w:szCs w:val="24"/>
          <w:lang w:val="bg-BG"/>
        </w:rPr>
        <w:t xml:space="preserve">искането </w:t>
      </w:r>
      <w:r w:rsidRPr="00071E10">
        <w:rPr>
          <w:szCs w:val="24"/>
          <w:lang w:val="bg-BG"/>
        </w:rPr>
        <w:t xml:space="preserve">за плащане, за документалната отчетност, както и всички други свои задължения по </w:t>
      </w:r>
      <w:r w:rsidR="00611253" w:rsidRPr="00071E10">
        <w:rPr>
          <w:szCs w:val="24"/>
          <w:lang w:val="bg-BG"/>
        </w:rPr>
        <w:t xml:space="preserve">указанията </w:t>
      </w:r>
      <w:r w:rsidRPr="00071E10">
        <w:rPr>
          <w:szCs w:val="24"/>
          <w:lang w:val="bg-BG"/>
        </w:rPr>
        <w:t xml:space="preserve">във връзка с получаване на средства от </w:t>
      </w:r>
      <w:r w:rsidR="00611253" w:rsidRPr="00071E10">
        <w:rPr>
          <w:szCs w:val="24"/>
          <w:lang w:val="bg-BG"/>
        </w:rPr>
        <w:t>УО</w:t>
      </w:r>
      <w:r w:rsidRPr="00071E10">
        <w:rPr>
          <w:szCs w:val="24"/>
          <w:lang w:val="bg-BG"/>
        </w:rPr>
        <w:t xml:space="preserve">. Бенефициентът е съгласен компетентният орган по приходите да предоставя информация за него на </w:t>
      </w:r>
      <w:r w:rsidR="00997502" w:rsidRPr="00071E10">
        <w:rPr>
          <w:szCs w:val="24"/>
          <w:lang w:val="bg-BG"/>
        </w:rPr>
        <w:t>УО</w:t>
      </w:r>
      <w:r w:rsidRPr="00071E10">
        <w:rPr>
          <w:szCs w:val="24"/>
          <w:lang w:val="bg-BG"/>
        </w:rPr>
        <w:t xml:space="preserve"> и/или Сертифициращия орган при поискване.</w:t>
      </w:r>
    </w:p>
    <w:p w14:paraId="5341E67F" w14:textId="77777777" w:rsidR="00862198" w:rsidRPr="00071E10" w:rsidRDefault="00862198" w:rsidP="00862198">
      <w:pPr>
        <w:pStyle w:val="1"/>
        <w:numPr>
          <w:ilvl w:val="0"/>
          <w:numId w:val="0"/>
        </w:numPr>
        <w:rPr>
          <w:szCs w:val="24"/>
          <w:lang w:val="bg-BG"/>
        </w:rPr>
      </w:pPr>
      <w:bookmarkStart w:id="10" w:name="_Toc41300138"/>
      <w:bookmarkStart w:id="11" w:name="_Toc41303345"/>
      <w:bookmarkStart w:id="12" w:name="_Ref41304489"/>
      <w:bookmarkStart w:id="13" w:name="_Toc132048903"/>
      <w:bookmarkStart w:id="14" w:name="_Toc206396583"/>
      <w:r w:rsidRPr="00071E10">
        <w:rPr>
          <w:szCs w:val="24"/>
          <w:lang w:val="bg-BG"/>
        </w:rPr>
        <w:lastRenderedPageBreak/>
        <w:t>ЧЛЕН</w:t>
      </w:r>
      <w:bookmarkEnd w:id="10"/>
      <w:bookmarkEnd w:id="11"/>
      <w:bookmarkEnd w:id="12"/>
      <w:r w:rsidRPr="00071E10">
        <w:rPr>
          <w:szCs w:val="24"/>
          <w:lang w:val="bg-BG"/>
        </w:rPr>
        <w:t xml:space="preserve"> 3</w:t>
      </w:r>
      <w:r w:rsidR="00FE2819" w:rsidRPr="00071E10">
        <w:rPr>
          <w:szCs w:val="24"/>
          <w:lang w:val="bg-BG"/>
        </w:rPr>
        <w:t>.</w:t>
      </w:r>
      <w:r w:rsidRPr="00071E10">
        <w:rPr>
          <w:szCs w:val="24"/>
          <w:lang w:val="bg-BG"/>
        </w:rPr>
        <w:t xml:space="preserve"> Отговорност</w:t>
      </w:r>
      <w:bookmarkEnd w:id="13"/>
      <w:bookmarkEnd w:id="14"/>
    </w:p>
    <w:p w14:paraId="223482C9" w14:textId="3F982D6F" w:rsidR="00862198" w:rsidRPr="00071E10" w:rsidRDefault="00862198" w:rsidP="00862198">
      <w:pPr>
        <w:pStyle w:val="NumPar2"/>
        <w:numPr>
          <w:ilvl w:val="0"/>
          <w:numId w:val="0"/>
        </w:numPr>
        <w:ind w:left="709" w:hanging="720"/>
        <w:rPr>
          <w:szCs w:val="24"/>
          <w:lang w:val="bg-BG"/>
        </w:rPr>
      </w:pPr>
      <w:r w:rsidRPr="00071E10">
        <w:rPr>
          <w:szCs w:val="24"/>
          <w:lang w:val="bg-BG"/>
        </w:rPr>
        <w:t>3.1.</w:t>
      </w:r>
      <w:r w:rsidRPr="00071E10">
        <w:rPr>
          <w:szCs w:val="24"/>
          <w:lang w:val="bg-BG"/>
        </w:rPr>
        <w:tab/>
        <w:t xml:space="preserve">Управляващият орган не носи отговорност за наранявания или вреди, </w:t>
      </w:r>
      <w:r w:rsidR="005319D2" w:rsidRPr="00071E10">
        <w:rPr>
          <w:szCs w:val="24"/>
          <w:lang w:val="bg-BG"/>
        </w:rPr>
        <w:t>причинени на</w:t>
      </w:r>
      <w:r w:rsidRPr="00071E10">
        <w:rPr>
          <w:szCs w:val="24"/>
          <w:lang w:val="bg-BG"/>
        </w:rPr>
        <w:t xml:space="preserve"> служителите или</w:t>
      </w:r>
      <w:r w:rsidR="005319D2" w:rsidRPr="00071E10">
        <w:rPr>
          <w:szCs w:val="24"/>
          <w:lang w:val="bg-BG"/>
        </w:rPr>
        <w:t xml:space="preserve"> на</w:t>
      </w:r>
      <w:r w:rsidRPr="00071E10">
        <w:rPr>
          <w:szCs w:val="24"/>
          <w:lang w:val="bg-BG"/>
        </w:rPr>
        <w:t xml:space="preserve"> имуществото на </w:t>
      </w:r>
      <w:r w:rsidR="00777C13" w:rsidRPr="00071E10">
        <w:rPr>
          <w:szCs w:val="24"/>
          <w:lang w:val="bg-BG"/>
        </w:rPr>
        <w:t>Бенефициента</w:t>
      </w:r>
      <w:r w:rsidRPr="00071E10">
        <w:rPr>
          <w:szCs w:val="24"/>
          <w:lang w:val="bg-BG"/>
        </w:rPr>
        <w:t xml:space="preserve"> по време на изпълнение на проекта или като последица от него. Управляващият орган не дължи обезщетения или допълнителни плащания извън предвидените по </w:t>
      </w:r>
      <w:r w:rsidR="00553AC8" w:rsidRPr="00071E10">
        <w:rPr>
          <w:szCs w:val="24"/>
          <w:lang w:val="bg-BG"/>
        </w:rPr>
        <w:t xml:space="preserve">административния </w:t>
      </w:r>
      <w:r w:rsidR="000F2B05" w:rsidRPr="00071E10">
        <w:rPr>
          <w:szCs w:val="24"/>
          <w:lang w:val="bg-BG"/>
        </w:rPr>
        <w:t>договор</w:t>
      </w:r>
      <w:r w:rsidRPr="00071E10">
        <w:rPr>
          <w:szCs w:val="24"/>
          <w:lang w:val="bg-BG"/>
        </w:rPr>
        <w:t>, свързани с подобни вреди или наранявания.</w:t>
      </w:r>
    </w:p>
    <w:p w14:paraId="538A1B08" w14:textId="49E57287" w:rsidR="002122C9" w:rsidRPr="00071E10" w:rsidRDefault="00862198" w:rsidP="00B005D3">
      <w:pPr>
        <w:pStyle w:val="NumPar2"/>
        <w:keepLines/>
        <w:numPr>
          <w:ilvl w:val="0"/>
          <w:numId w:val="0"/>
        </w:numPr>
        <w:ind w:left="709" w:hanging="720"/>
        <w:rPr>
          <w:szCs w:val="24"/>
          <w:lang w:val="bg-BG"/>
        </w:rPr>
      </w:pPr>
      <w:r w:rsidRPr="00071E10">
        <w:rPr>
          <w:szCs w:val="24"/>
          <w:lang w:val="bg-BG"/>
        </w:rPr>
        <w:t>3.2.</w:t>
      </w:r>
      <w:r w:rsidRPr="00071E10">
        <w:rPr>
          <w:szCs w:val="24"/>
          <w:lang w:val="bg-BG"/>
        </w:rPr>
        <w:tab/>
      </w:r>
      <w:r w:rsidR="00B005D3" w:rsidRPr="00071E10">
        <w:rPr>
          <w:szCs w:val="24"/>
          <w:lang w:val="bg-BG"/>
        </w:rPr>
        <w:t>Бенефициентът</w:t>
      </w:r>
      <w:r w:rsidRPr="00071E10">
        <w:rPr>
          <w:szCs w:val="24"/>
          <w:lang w:val="bg-BG"/>
        </w:rPr>
        <w:t xml:space="preserve"> поема цялата отговорност към трети лица, в това число и отговорност за вреди и наранявания от всякакъв характер, </w:t>
      </w:r>
      <w:r w:rsidR="005319D2" w:rsidRPr="00071E10">
        <w:rPr>
          <w:szCs w:val="24"/>
          <w:lang w:val="bg-BG"/>
        </w:rPr>
        <w:t>причинени на</w:t>
      </w:r>
      <w:r w:rsidRPr="00071E10">
        <w:rPr>
          <w:szCs w:val="24"/>
          <w:lang w:val="bg-BG"/>
        </w:rPr>
        <w:t xml:space="preserve"> тези лица по време на изпълнение на проекта или като последица от него. Управляващият орган не носи отговорност, произтичаща от искове или жалби вследствие нарушение на нормативни изисквания от страна на </w:t>
      </w:r>
      <w:r w:rsidR="00777C13" w:rsidRPr="00071E10">
        <w:rPr>
          <w:szCs w:val="24"/>
          <w:lang w:val="bg-BG"/>
        </w:rPr>
        <w:t>Бенефициента</w:t>
      </w:r>
      <w:r w:rsidRPr="00071E10">
        <w:rPr>
          <w:szCs w:val="24"/>
          <w:lang w:val="bg-BG"/>
        </w:rPr>
        <w:t>, неговите служители или лица, подчинени на неговите служители, или в резултат на нарушение на правата на трето лице.</w:t>
      </w:r>
    </w:p>
    <w:p w14:paraId="743BDCB7" w14:textId="77777777" w:rsidR="00862198" w:rsidRPr="00071E10" w:rsidRDefault="00862198" w:rsidP="00862198">
      <w:pPr>
        <w:pStyle w:val="1"/>
        <w:numPr>
          <w:ilvl w:val="0"/>
          <w:numId w:val="0"/>
        </w:numPr>
        <w:rPr>
          <w:szCs w:val="24"/>
          <w:lang w:val="bg-BG"/>
        </w:rPr>
      </w:pPr>
      <w:bookmarkStart w:id="15" w:name="_Toc206396584"/>
      <w:r w:rsidRPr="00071E10">
        <w:rPr>
          <w:szCs w:val="24"/>
          <w:lang w:val="bg-BG"/>
        </w:rPr>
        <w:t>ЧЛЕН 4</w:t>
      </w:r>
      <w:r w:rsidR="00FE2819" w:rsidRPr="00071E10">
        <w:rPr>
          <w:szCs w:val="24"/>
          <w:lang w:val="bg-BG"/>
        </w:rPr>
        <w:t>.</w:t>
      </w:r>
      <w:r w:rsidRPr="00071E10">
        <w:rPr>
          <w:szCs w:val="24"/>
          <w:lang w:val="bg-BG"/>
        </w:rPr>
        <w:t xml:space="preserve"> </w:t>
      </w:r>
      <w:bookmarkStart w:id="16" w:name="_Toc173497338"/>
      <w:r w:rsidRPr="00071E10">
        <w:rPr>
          <w:szCs w:val="24"/>
          <w:lang w:val="bg-BG"/>
        </w:rPr>
        <w:t>Конфликт на интереси</w:t>
      </w:r>
      <w:bookmarkEnd w:id="15"/>
      <w:bookmarkEnd w:id="16"/>
    </w:p>
    <w:p w14:paraId="378F5E61" w14:textId="51B0DE8B" w:rsidR="00862198" w:rsidRPr="00071E10" w:rsidRDefault="004079B1" w:rsidP="00B005D3">
      <w:pPr>
        <w:pStyle w:val="ZCom"/>
        <w:keepLines/>
        <w:ind w:left="709" w:hanging="720"/>
        <w:rPr>
          <w:rFonts w:ascii="Times New Roman" w:hAnsi="Times New Roman"/>
          <w:szCs w:val="24"/>
          <w:lang w:val="bg-BG"/>
        </w:rPr>
      </w:pPr>
      <w:r w:rsidRPr="00071E10">
        <w:rPr>
          <w:rFonts w:ascii="Times New Roman" w:hAnsi="Times New Roman"/>
          <w:snapToGrid/>
          <w:szCs w:val="24"/>
          <w:lang w:val="bg-BG" w:eastAsia="en-GB"/>
        </w:rPr>
        <w:t xml:space="preserve">4.1. </w:t>
      </w:r>
      <w:r w:rsidRPr="00071E10">
        <w:rPr>
          <w:rFonts w:ascii="Times New Roman" w:hAnsi="Times New Roman"/>
          <w:snapToGrid/>
          <w:szCs w:val="24"/>
          <w:lang w:val="bg-BG" w:eastAsia="en-GB"/>
        </w:rPr>
        <w:tab/>
      </w:r>
      <w:r w:rsidR="00B005D3" w:rsidRPr="00071E10">
        <w:rPr>
          <w:rFonts w:ascii="Times New Roman" w:hAnsi="Times New Roman"/>
          <w:snapToGrid/>
          <w:szCs w:val="24"/>
          <w:lang w:val="bg-BG" w:eastAsia="en-GB"/>
        </w:rPr>
        <w:t>Бенефициентът</w:t>
      </w:r>
      <w:r w:rsidRPr="00071E10">
        <w:rPr>
          <w:rFonts w:ascii="Times New Roman" w:hAnsi="Times New Roman"/>
          <w:snapToGrid/>
          <w:szCs w:val="24"/>
          <w:lang w:val="bg-BG" w:eastAsia="en-GB"/>
        </w:rPr>
        <w:t xml:space="preserve"> </w:t>
      </w:r>
      <w:r w:rsidR="002A2FBA" w:rsidRPr="00071E10">
        <w:rPr>
          <w:rFonts w:ascii="Times New Roman" w:hAnsi="Times New Roman"/>
          <w:snapToGrid/>
          <w:szCs w:val="24"/>
          <w:lang w:val="bg-BG" w:eastAsia="en-GB"/>
        </w:rPr>
        <w:t>следв</w:t>
      </w:r>
      <w:r w:rsidRPr="00071E10">
        <w:rPr>
          <w:rFonts w:ascii="Times New Roman" w:hAnsi="Times New Roman"/>
          <w:snapToGrid/>
          <w:szCs w:val="24"/>
          <w:lang w:val="bg-BG" w:eastAsia="en-GB"/>
        </w:rPr>
        <w:t xml:space="preserve">а да </w:t>
      </w:r>
      <w:r w:rsidR="00862198" w:rsidRPr="00071E10">
        <w:rPr>
          <w:rFonts w:ascii="Times New Roman" w:hAnsi="Times New Roman"/>
          <w:snapToGrid/>
          <w:szCs w:val="24"/>
          <w:lang w:val="bg-BG" w:eastAsia="en-GB"/>
        </w:rPr>
        <w:t>предприем</w:t>
      </w:r>
      <w:r w:rsidRPr="00071E10">
        <w:rPr>
          <w:rFonts w:ascii="Times New Roman" w:hAnsi="Times New Roman"/>
          <w:snapToGrid/>
          <w:szCs w:val="24"/>
          <w:lang w:val="bg-BG" w:eastAsia="en-GB"/>
        </w:rPr>
        <w:t>е</w:t>
      </w:r>
      <w:r w:rsidR="00862198" w:rsidRPr="00071E10">
        <w:rPr>
          <w:rFonts w:ascii="Times New Roman" w:hAnsi="Times New Roman"/>
          <w:snapToGrid/>
          <w:szCs w:val="24"/>
          <w:lang w:val="bg-BG" w:eastAsia="en-GB"/>
        </w:rPr>
        <w:t xml:space="preserve"> всички необходими мерки за избягване на конфликт на интереси, и </w:t>
      </w:r>
      <w:r w:rsidR="00170BB4" w:rsidRPr="00071E10">
        <w:rPr>
          <w:rFonts w:ascii="Times New Roman" w:hAnsi="Times New Roman"/>
          <w:snapToGrid/>
          <w:szCs w:val="24"/>
          <w:lang w:val="bg-BG" w:eastAsia="en-GB"/>
        </w:rPr>
        <w:t xml:space="preserve">да </w:t>
      </w:r>
      <w:r w:rsidR="00862198" w:rsidRPr="00071E10">
        <w:rPr>
          <w:rFonts w:ascii="Times New Roman" w:hAnsi="Times New Roman"/>
          <w:snapToGrid/>
          <w:szCs w:val="24"/>
          <w:lang w:val="bg-BG" w:eastAsia="en-GB"/>
        </w:rPr>
        <w:t>уведом</w:t>
      </w:r>
      <w:r w:rsidR="005C0091" w:rsidRPr="00071E10">
        <w:rPr>
          <w:rFonts w:ascii="Times New Roman" w:hAnsi="Times New Roman"/>
          <w:snapToGrid/>
          <w:szCs w:val="24"/>
          <w:lang w:val="bg-BG" w:eastAsia="en-GB"/>
        </w:rPr>
        <w:t>и</w:t>
      </w:r>
      <w:r w:rsidR="00862198" w:rsidRPr="00071E10">
        <w:rPr>
          <w:rFonts w:ascii="Times New Roman" w:hAnsi="Times New Roman"/>
          <w:snapToGrid/>
          <w:szCs w:val="24"/>
          <w:lang w:val="bg-BG" w:eastAsia="en-GB"/>
        </w:rPr>
        <w:t xml:space="preserve"> незабавно </w:t>
      </w:r>
      <w:r w:rsidR="00D675EE" w:rsidRPr="00071E10">
        <w:rPr>
          <w:rFonts w:ascii="Times New Roman" w:hAnsi="Times New Roman"/>
          <w:snapToGrid/>
          <w:szCs w:val="24"/>
          <w:lang w:val="bg-BG" w:eastAsia="en-GB"/>
        </w:rPr>
        <w:t>УО</w:t>
      </w:r>
      <w:r w:rsidR="00862198" w:rsidRPr="00071E10">
        <w:rPr>
          <w:rFonts w:ascii="Times New Roman" w:hAnsi="Times New Roman"/>
          <w:snapToGrid/>
          <w:szCs w:val="24"/>
          <w:lang w:val="bg-BG" w:eastAsia="en-GB"/>
        </w:rPr>
        <w:t xml:space="preserve"> относно обстоятелство, което предизвиква или може да предизвика подобен конфликт.</w:t>
      </w:r>
    </w:p>
    <w:p w14:paraId="1224797F" w14:textId="77777777" w:rsidR="004079B1" w:rsidRPr="00071E10" w:rsidRDefault="004079B1" w:rsidP="00B005D3">
      <w:pPr>
        <w:pStyle w:val="firstline"/>
      </w:pPr>
    </w:p>
    <w:p w14:paraId="1C55B0D7" w14:textId="0B28F219" w:rsidR="00862198" w:rsidRPr="00071E10" w:rsidRDefault="00110B98" w:rsidP="00335301">
      <w:pPr>
        <w:pStyle w:val="CharChar"/>
        <w:keepLines/>
        <w:ind w:left="709" w:hanging="720"/>
        <w:jc w:val="both"/>
        <w:rPr>
          <w:rFonts w:ascii="Times New Roman" w:hAnsi="Times New Roman"/>
          <w:lang w:val="bg-BG" w:eastAsia="en-GB"/>
        </w:rPr>
      </w:pPr>
      <w:r w:rsidRPr="00071E10">
        <w:rPr>
          <w:rFonts w:ascii="Times New Roman" w:hAnsi="Times New Roman"/>
          <w:lang w:val="bg-BG" w:eastAsia="en-GB"/>
        </w:rPr>
        <w:t xml:space="preserve">4.2. </w:t>
      </w:r>
      <w:r w:rsidRPr="00071E10">
        <w:rPr>
          <w:rFonts w:ascii="Times New Roman" w:hAnsi="Times New Roman"/>
          <w:lang w:val="bg-BG" w:eastAsia="en-GB"/>
        </w:rPr>
        <w:tab/>
      </w:r>
      <w:r w:rsidR="00862198" w:rsidRPr="002538AC">
        <w:rPr>
          <w:rFonts w:ascii="Times New Roman" w:hAnsi="Times New Roman"/>
          <w:lang w:val="bg-BG" w:eastAsia="en-GB"/>
        </w:rPr>
        <w:t xml:space="preserve">Конфликт на интереси е налице, </w:t>
      </w:r>
      <w:r w:rsidR="00B5000B" w:rsidRPr="002538AC">
        <w:rPr>
          <w:rFonts w:ascii="Times New Roman" w:hAnsi="Times New Roman"/>
          <w:lang w:val="bg-BG" w:eastAsia="en-GB"/>
        </w:rPr>
        <w:t xml:space="preserve">когато безпристрастното и обективно упражняване на функциите </w:t>
      </w:r>
      <w:r w:rsidR="007F5FB8" w:rsidRPr="002538AC">
        <w:rPr>
          <w:rFonts w:ascii="Times New Roman" w:hAnsi="Times New Roman"/>
          <w:lang w:val="bg-BG" w:eastAsia="en-GB"/>
        </w:rPr>
        <w:t>по договора на което и да е лице</w:t>
      </w:r>
      <w:r w:rsidR="00B5000B" w:rsidRPr="002538AC">
        <w:rPr>
          <w:rFonts w:ascii="Times New Roman" w:hAnsi="Times New Roman"/>
          <w:lang w:val="bg-BG" w:eastAsia="en-GB"/>
        </w:rPr>
        <w:t xml:space="preserve"> ,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r w:rsidR="00862198" w:rsidRPr="002538AC">
        <w:rPr>
          <w:rFonts w:ascii="Times New Roman" w:hAnsi="Times New Roman"/>
          <w:lang w:val="bg-BG" w:eastAsia="en-GB"/>
        </w:rPr>
        <w:t xml:space="preserve">, съгласно </w:t>
      </w:r>
      <w:r w:rsidR="0009026C" w:rsidRPr="002538AC">
        <w:rPr>
          <w:rFonts w:ascii="Times New Roman" w:hAnsi="Times New Roman"/>
          <w:lang w:val="bg-BG" w:eastAsia="en-GB"/>
        </w:rPr>
        <w:t>чл. 61</w:t>
      </w:r>
      <w:r w:rsidR="00B5000B" w:rsidRPr="002538AC">
        <w:rPr>
          <w:rFonts w:ascii="Times New Roman" w:hAnsi="Times New Roman"/>
          <w:lang w:val="bg-BG" w:eastAsia="en-GB"/>
        </w:rPr>
        <w:t xml:space="preserve">, параграф 3 </w:t>
      </w:r>
      <w:r w:rsidR="0009026C" w:rsidRPr="002538AC">
        <w:rPr>
          <w:rFonts w:ascii="Times New Roman" w:hAnsi="Times New Roman"/>
          <w:lang w:val="bg-BG" w:eastAsia="en-GB"/>
        </w:rPr>
        <w:t xml:space="preserve">от </w:t>
      </w:r>
      <w:r w:rsidR="00335301" w:rsidRPr="002538AC">
        <w:rPr>
          <w:rFonts w:ascii="Times New Roman" w:hAnsi="Times New Roman"/>
          <w:lang w:val="bg-BG" w:eastAsia="en-GB"/>
        </w:rPr>
        <w:t>Регламент (ЕС, Евратом)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rsidR="00C72958" w:rsidRPr="002538AC">
        <w:rPr>
          <w:rFonts w:ascii="Times New Roman" w:hAnsi="Times New Roman"/>
          <w:lang w:val="bg-BG" w:eastAsia="en-GB"/>
        </w:rPr>
        <w:t>.</w:t>
      </w:r>
    </w:p>
    <w:p w14:paraId="1E6DE852" w14:textId="77777777" w:rsidR="00862198" w:rsidRPr="00071E10" w:rsidRDefault="00862198" w:rsidP="00862198">
      <w:pPr>
        <w:pStyle w:val="1"/>
        <w:numPr>
          <w:ilvl w:val="0"/>
          <w:numId w:val="0"/>
        </w:numPr>
        <w:rPr>
          <w:szCs w:val="24"/>
          <w:lang w:val="bg-BG"/>
        </w:rPr>
      </w:pPr>
      <w:bookmarkStart w:id="17" w:name="_Toc41300140"/>
      <w:bookmarkStart w:id="18" w:name="_Toc41303347"/>
      <w:bookmarkStart w:id="19" w:name="_Ref41304510"/>
      <w:bookmarkStart w:id="20" w:name="_Ref41304939"/>
      <w:bookmarkStart w:id="21" w:name="_Toc173497339"/>
      <w:bookmarkStart w:id="22" w:name="_Toc206396585"/>
      <w:r w:rsidRPr="00071E10">
        <w:rPr>
          <w:szCs w:val="24"/>
          <w:lang w:val="bg-BG"/>
        </w:rPr>
        <w:t>ЧЛЕН 5</w:t>
      </w:r>
      <w:r w:rsidR="00FE2819" w:rsidRPr="00071E10">
        <w:rPr>
          <w:szCs w:val="24"/>
          <w:lang w:val="bg-BG"/>
        </w:rPr>
        <w:t>.</w:t>
      </w:r>
      <w:r w:rsidRPr="00071E10">
        <w:rPr>
          <w:szCs w:val="24"/>
          <w:lang w:val="bg-BG"/>
        </w:rPr>
        <w:t xml:space="preserve"> </w:t>
      </w:r>
      <w:bookmarkEnd w:id="17"/>
      <w:bookmarkEnd w:id="18"/>
      <w:bookmarkEnd w:id="19"/>
      <w:bookmarkEnd w:id="20"/>
      <w:r w:rsidRPr="00071E10">
        <w:rPr>
          <w:szCs w:val="24"/>
          <w:lang w:val="bg-BG"/>
        </w:rPr>
        <w:t>Поверителност</w:t>
      </w:r>
      <w:bookmarkEnd w:id="21"/>
      <w:bookmarkEnd w:id="22"/>
    </w:p>
    <w:p w14:paraId="79765ED0" w14:textId="4EA3A7C9" w:rsidR="00862198" w:rsidRPr="00071E10" w:rsidRDefault="002327C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5.1.   </w:t>
      </w:r>
      <w:r w:rsidRPr="00071E10">
        <w:rPr>
          <w:rFonts w:ascii="Times New Roman" w:hAnsi="Times New Roman"/>
          <w:lang w:val="bg-BG" w:eastAsia="en-GB"/>
        </w:rPr>
        <w:tab/>
      </w:r>
      <w:r w:rsidR="00862198" w:rsidRPr="00071E10">
        <w:rPr>
          <w:rFonts w:ascii="Times New Roman" w:hAnsi="Times New Roman"/>
          <w:lang w:val="bg-BG" w:eastAsia="en-GB"/>
        </w:rPr>
        <w:t>При спазване на разпоредбата на член 14</w:t>
      </w:r>
      <w:r w:rsidR="00882C41" w:rsidRPr="00523519">
        <w:rPr>
          <w:rFonts w:ascii="Times New Roman" w:hAnsi="Times New Roman"/>
        </w:rPr>
        <w:t xml:space="preserve"> </w:t>
      </w:r>
      <w:r w:rsidR="00882C41" w:rsidRPr="00443828">
        <w:rPr>
          <w:rFonts w:ascii="Times New Roman" w:hAnsi="Times New Roman"/>
          <w:lang w:val="bg-BG" w:eastAsia="en-GB"/>
        </w:rPr>
        <w:t xml:space="preserve">от настоящите </w:t>
      </w:r>
      <w:r w:rsidR="000A4C98" w:rsidRPr="00443828">
        <w:rPr>
          <w:rFonts w:ascii="Times New Roman" w:hAnsi="Times New Roman"/>
          <w:lang w:val="bg-BG" w:eastAsia="en-GB"/>
        </w:rPr>
        <w:t xml:space="preserve">общи </w:t>
      </w:r>
      <w:r w:rsidR="00882C41" w:rsidRPr="00443828">
        <w:rPr>
          <w:rFonts w:ascii="Times New Roman" w:hAnsi="Times New Roman"/>
          <w:lang w:val="bg-BG" w:eastAsia="en-GB"/>
        </w:rPr>
        <w:t>условия</w:t>
      </w:r>
      <w:r w:rsidR="00862198" w:rsidRPr="00443828">
        <w:rPr>
          <w:rFonts w:ascii="Times New Roman" w:hAnsi="Times New Roman"/>
          <w:lang w:val="bg-BG" w:eastAsia="en-GB"/>
        </w:rPr>
        <w:t xml:space="preserve">, </w:t>
      </w:r>
      <w:r w:rsidR="000A4C98" w:rsidRPr="00071E10">
        <w:rPr>
          <w:rFonts w:ascii="Times New Roman" w:hAnsi="Times New Roman"/>
          <w:lang w:val="bg-BG" w:eastAsia="en-GB"/>
        </w:rPr>
        <w:t>УО</w:t>
      </w:r>
      <w:r w:rsidR="00862198" w:rsidRPr="00071E10">
        <w:rPr>
          <w:rFonts w:ascii="Times New Roman" w:hAnsi="Times New Roman"/>
          <w:lang w:val="bg-BG" w:eastAsia="en-GB"/>
        </w:rPr>
        <w:t xml:space="preserve">, Сертифициращият орган и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се задължават да запазят поверителността на всички поверително предоставени документи, информация или други материали.</w:t>
      </w:r>
    </w:p>
    <w:p w14:paraId="4D204746" w14:textId="77777777" w:rsidR="002327C0" w:rsidRPr="00071E10" w:rsidRDefault="002327C0" w:rsidP="00B5000B">
      <w:pPr>
        <w:pStyle w:val="CharChar"/>
        <w:keepLines/>
        <w:jc w:val="both"/>
        <w:rPr>
          <w:rFonts w:ascii="Times New Roman" w:hAnsi="Times New Roman"/>
          <w:lang w:val="bg-BG"/>
        </w:rPr>
      </w:pPr>
    </w:p>
    <w:p w14:paraId="6A5B300E" w14:textId="3770E0E9" w:rsidR="002122C9" w:rsidRPr="00071E10" w:rsidRDefault="00C92BA0" w:rsidP="00B005D3">
      <w:pPr>
        <w:pStyle w:val="CharChar"/>
        <w:keepLines/>
        <w:ind w:left="709" w:hanging="720"/>
        <w:jc w:val="both"/>
        <w:rPr>
          <w:rFonts w:ascii="Times New Roman" w:hAnsi="Times New Roman"/>
          <w:lang w:val="bg-BG"/>
        </w:rPr>
      </w:pPr>
      <w:r w:rsidRPr="00071E10">
        <w:rPr>
          <w:rFonts w:ascii="Times New Roman" w:hAnsi="Times New Roman"/>
          <w:lang w:val="bg-BG" w:eastAsia="en-GB"/>
        </w:rPr>
        <w:t xml:space="preserve">5.2. </w:t>
      </w:r>
      <w:r w:rsidRPr="00071E10">
        <w:rPr>
          <w:rFonts w:ascii="Times New Roman" w:hAnsi="Times New Roman"/>
          <w:lang w:val="bg-BG" w:eastAsia="en-GB"/>
        </w:rPr>
        <w:tab/>
      </w:r>
      <w:r w:rsidR="00862198" w:rsidRPr="00071E10">
        <w:rPr>
          <w:rFonts w:ascii="Times New Roman" w:hAnsi="Times New Roman"/>
          <w:lang w:val="bg-BG" w:eastAsia="en-GB"/>
        </w:rPr>
        <w:t xml:space="preserve">При реализиране на своите правомощия </w:t>
      </w:r>
      <w:r w:rsidR="00096078" w:rsidRPr="00071E10">
        <w:rPr>
          <w:rFonts w:ascii="Times New Roman" w:hAnsi="Times New Roman"/>
          <w:lang w:val="bg-BG" w:eastAsia="en-GB"/>
        </w:rPr>
        <w:t>УО</w:t>
      </w:r>
      <w:r w:rsidR="00862198" w:rsidRPr="00071E10">
        <w:rPr>
          <w:rFonts w:ascii="Times New Roman" w:hAnsi="Times New Roman"/>
          <w:lang w:val="bg-BG" w:eastAsia="en-GB"/>
        </w:rPr>
        <w:t xml:space="preserve">, </w:t>
      </w:r>
      <w:r w:rsidR="000E3A3F">
        <w:rPr>
          <w:rFonts w:ascii="Times New Roman" w:hAnsi="Times New Roman"/>
          <w:lang w:val="bg-BG" w:eastAsia="en-GB"/>
        </w:rPr>
        <w:t xml:space="preserve">МИГ, </w:t>
      </w:r>
      <w:r w:rsidR="00862198" w:rsidRPr="00071E10">
        <w:rPr>
          <w:rFonts w:ascii="Times New Roman" w:hAnsi="Times New Roman"/>
          <w:lang w:val="bg-BG" w:eastAsia="en-GB"/>
        </w:rPr>
        <w:t xml:space="preserve">Сертифициращият орган,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и Европейската комисия спазват изискванията за защита на личните данни </w:t>
      </w:r>
      <w:r w:rsidR="00CF4EE5" w:rsidRPr="00071E10">
        <w:rPr>
          <w:rFonts w:ascii="Times New Roman" w:hAnsi="Times New Roman"/>
          <w:lang w:val="bg-BG" w:eastAsia="en-GB"/>
        </w:rPr>
        <w:t xml:space="preserve">в съответствие с </w:t>
      </w:r>
      <w:r w:rsidR="0050018A" w:rsidRPr="0050018A">
        <w:rPr>
          <w:rFonts w:ascii="Times New Roman" w:hAnsi="Times New Roman"/>
          <w:lang w:val="bg-BG" w:eastAsia="en-GB"/>
        </w:rPr>
        <w:t>регламенти (ЕО) № 45/2001 и (ЕС) 2016/679</w:t>
      </w:r>
      <w:r w:rsidR="000E3A3F">
        <w:rPr>
          <w:rFonts w:ascii="Times New Roman" w:hAnsi="Times New Roman"/>
          <w:lang w:val="bg-BG" w:eastAsia="en-GB"/>
        </w:rPr>
        <w:t xml:space="preserve"> </w:t>
      </w:r>
      <w:r w:rsidR="00862198" w:rsidRPr="00071E10">
        <w:rPr>
          <w:rFonts w:ascii="Times New Roman" w:hAnsi="Times New Roman"/>
          <w:lang w:val="bg-BG" w:eastAsia="en-GB"/>
        </w:rPr>
        <w:t>и приложимото национално законодателство.</w:t>
      </w:r>
    </w:p>
    <w:p w14:paraId="474F6AF1" w14:textId="19B58589" w:rsidR="00862198" w:rsidRPr="00071E10" w:rsidRDefault="00862198" w:rsidP="00862198">
      <w:pPr>
        <w:pStyle w:val="1"/>
        <w:numPr>
          <w:ilvl w:val="0"/>
          <w:numId w:val="0"/>
        </w:numPr>
        <w:rPr>
          <w:szCs w:val="24"/>
          <w:lang w:val="bg-BG"/>
        </w:rPr>
      </w:pPr>
      <w:bookmarkStart w:id="23" w:name="_Toc41300141"/>
      <w:bookmarkStart w:id="24" w:name="_Toc41303348"/>
      <w:bookmarkStart w:id="25" w:name="_Ref41304521"/>
      <w:bookmarkStart w:id="26" w:name="_Toc173497340"/>
      <w:bookmarkStart w:id="27" w:name="_Toc206396586"/>
      <w:r w:rsidRPr="00071E10">
        <w:rPr>
          <w:szCs w:val="24"/>
          <w:lang w:val="bg-BG"/>
        </w:rPr>
        <w:t>ЧЛЕН 6</w:t>
      </w:r>
      <w:r w:rsidR="00FE2819" w:rsidRPr="00071E10">
        <w:rPr>
          <w:szCs w:val="24"/>
          <w:lang w:val="bg-BG"/>
        </w:rPr>
        <w:t>.</w:t>
      </w:r>
      <w:r w:rsidRPr="00071E10">
        <w:rPr>
          <w:szCs w:val="24"/>
          <w:lang w:val="bg-BG"/>
        </w:rPr>
        <w:t xml:space="preserve"> </w:t>
      </w:r>
      <w:bookmarkEnd w:id="23"/>
      <w:bookmarkEnd w:id="24"/>
      <w:bookmarkEnd w:id="25"/>
      <w:bookmarkEnd w:id="26"/>
      <w:bookmarkEnd w:id="27"/>
      <w:r w:rsidR="00507625" w:rsidRPr="00071E10">
        <w:rPr>
          <w:bCs/>
          <w:szCs w:val="24"/>
          <w:lang w:val="bg-BG"/>
        </w:rPr>
        <w:t>Мерки за информация и комуникация</w:t>
      </w:r>
    </w:p>
    <w:p w14:paraId="4CC681EE" w14:textId="1087C1C9" w:rsidR="00862198" w:rsidRPr="00071E10" w:rsidRDefault="00862198" w:rsidP="00B005D3">
      <w:pPr>
        <w:pStyle w:val="NumPar2"/>
        <w:numPr>
          <w:ilvl w:val="0"/>
          <w:numId w:val="0"/>
        </w:numPr>
        <w:ind w:left="720" w:hanging="720"/>
        <w:rPr>
          <w:szCs w:val="24"/>
          <w:lang w:val="bg-BG"/>
        </w:rPr>
      </w:pPr>
      <w:r w:rsidRPr="00071E10">
        <w:rPr>
          <w:szCs w:val="24"/>
          <w:lang w:val="bg-BG"/>
        </w:rPr>
        <w:t>6.1.</w:t>
      </w:r>
      <w:r w:rsidRPr="00071E10">
        <w:rPr>
          <w:szCs w:val="24"/>
          <w:lang w:val="bg-BG"/>
        </w:rPr>
        <w:tab/>
      </w:r>
      <w:r w:rsidR="00B005D3" w:rsidRPr="00071E10">
        <w:rPr>
          <w:szCs w:val="24"/>
          <w:lang w:val="bg-BG"/>
        </w:rPr>
        <w:t>Бенефициентът</w:t>
      </w:r>
      <w:r w:rsidRPr="00071E10">
        <w:rPr>
          <w:szCs w:val="24"/>
          <w:lang w:val="bg-BG"/>
        </w:rPr>
        <w:t xml:space="preserve"> е задължен </w:t>
      </w:r>
      <w:r w:rsidR="001A7EBB" w:rsidRPr="00071E10">
        <w:rPr>
          <w:szCs w:val="24"/>
          <w:lang w:val="bg-BG"/>
        </w:rPr>
        <w:t xml:space="preserve">да уведомява обществеността за целта на изпълнявания от него проект и за подкрепата на проекта от </w:t>
      </w:r>
      <w:r w:rsidR="00C5662D" w:rsidRPr="00071E10">
        <w:rPr>
          <w:szCs w:val="24"/>
          <w:lang w:val="bg-BG"/>
        </w:rPr>
        <w:t>ЕСИФ</w:t>
      </w:r>
      <w:r w:rsidRPr="00071E10">
        <w:rPr>
          <w:szCs w:val="24"/>
          <w:lang w:val="bg-BG"/>
        </w:rPr>
        <w:t>.</w:t>
      </w:r>
      <w:r w:rsidR="00F770CA" w:rsidRPr="00071E10">
        <w:rPr>
          <w:szCs w:val="24"/>
          <w:lang w:val="bg-BG"/>
        </w:rPr>
        <w:t xml:space="preserve"> </w:t>
      </w:r>
      <w:r w:rsidRPr="00071E10">
        <w:rPr>
          <w:szCs w:val="24"/>
          <w:lang w:val="bg-BG"/>
        </w:rPr>
        <w:t xml:space="preserve">Предприетите за тази цел мерки трябва да са в съответствие с приложимите правила за информиране и публичност, предвидени в </w:t>
      </w:r>
      <w:r w:rsidR="006E1E53" w:rsidRPr="00071E10">
        <w:rPr>
          <w:szCs w:val="24"/>
          <w:lang w:val="bg-BG"/>
        </w:rPr>
        <w:t xml:space="preserve">Приложение ХII към </w:t>
      </w:r>
      <w:r w:rsidR="00CC7FC3" w:rsidRPr="00071E10">
        <w:rPr>
          <w:szCs w:val="24"/>
          <w:lang w:val="bg-BG"/>
        </w:rPr>
        <w:t xml:space="preserve">Регламент (ЕС) № 1303/2013 на Европейския парламент и на Съвета </w:t>
      </w:r>
      <w:r w:rsidR="00CC7FC3" w:rsidRPr="00071E10">
        <w:rPr>
          <w:szCs w:val="24"/>
          <w:lang w:val="bg-BG"/>
        </w:rPr>
        <w:lastRenderedPageBreak/>
        <w:t>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w:t>
      </w:r>
      <w:r w:rsidR="007962D2" w:rsidRPr="00071E10">
        <w:rPr>
          <w:szCs w:val="24"/>
          <w:lang w:val="bg-BG"/>
        </w:rPr>
        <w:t xml:space="preserve"> (Регламент № 1303/2013)</w:t>
      </w:r>
      <w:r w:rsidR="00CC7FC3" w:rsidRPr="00071E10" w:rsidDel="00CC7FC3">
        <w:rPr>
          <w:szCs w:val="24"/>
          <w:lang w:val="bg-BG"/>
        </w:rPr>
        <w:t xml:space="preserve"> </w:t>
      </w:r>
      <w:r w:rsidRPr="00071E10">
        <w:rPr>
          <w:szCs w:val="24"/>
          <w:lang w:val="bg-BG"/>
        </w:rPr>
        <w:t xml:space="preserve">и </w:t>
      </w:r>
      <w:r w:rsidR="00F06A18" w:rsidRPr="00071E10">
        <w:rPr>
          <w:szCs w:val="24"/>
          <w:lang w:val="bg-BG"/>
        </w:rPr>
        <w:t xml:space="preserve">в </w:t>
      </w:r>
      <w:r w:rsidR="00C2226C" w:rsidRPr="00071E10">
        <w:rPr>
          <w:szCs w:val="24"/>
          <w:lang w:val="bg-BG"/>
        </w:rPr>
        <w:t>Единния наръчник на бенефициента за прилагане на правилата за информация и комуникация 2014-2020 г</w:t>
      </w:r>
      <w:r w:rsidRPr="00071E10">
        <w:rPr>
          <w:snapToGrid w:val="0"/>
          <w:szCs w:val="24"/>
          <w:lang w:val="bg-BG"/>
        </w:rPr>
        <w:t>.</w:t>
      </w:r>
      <w:r w:rsidRPr="00071E10" w:rsidDel="00675B6D">
        <w:rPr>
          <w:szCs w:val="24"/>
          <w:lang w:val="bg-BG"/>
        </w:rPr>
        <w:t xml:space="preserve"> </w:t>
      </w:r>
    </w:p>
    <w:p w14:paraId="76737441" w14:textId="20D172F2" w:rsidR="00087151" w:rsidRPr="00071E10" w:rsidRDefault="00862198" w:rsidP="00B005D3">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6.2.</w:t>
      </w:r>
      <w:r w:rsidRPr="00071E10">
        <w:rPr>
          <w:rFonts w:ascii="Times New Roman" w:hAnsi="Times New Roman"/>
          <w:szCs w:val="24"/>
          <w:lang w:val="bg-BG"/>
        </w:rPr>
        <w:tab/>
      </w:r>
      <w:r w:rsidR="00B005D3" w:rsidRPr="00071E10">
        <w:rPr>
          <w:rFonts w:ascii="Times New Roman" w:hAnsi="Times New Roman"/>
          <w:szCs w:val="24"/>
          <w:lang w:val="bg-BG"/>
        </w:rPr>
        <w:t>Бенефициентът</w:t>
      </w:r>
      <w:r w:rsidR="002122C9" w:rsidRPr="00071E10">
        <w:rPr>
          <w:rFonts w:ascii="Times New Roman" w:hAnsi="Times New Roman"/>
          <w:szCs w:val="24"/>
          <w:lang w:val="bg-BG"/>
        </w:rPr>
        <w:t xml:space="preserve"> e съгласен </w:t>
      </w:r>
      <w:r w:rsidR="009446CD" w:rsidRPr="00071E10">
        <w:rPr>
          <w:rFonts w:ascii="Times New Roman" w:hAnsi="Times New Roman"/>
          <w:szCs w:val="24"/>
          <w:lang w:val="bg-BG"/>
        </w:rPr>
        <w:t>УО</w:t>
      </w:r>
      <w:r w:rsidR="002122C9" w:rsidRPr="00071E10">
        <w:rPr>
          <w:rFonts w:ascii="Times New Roman" w:hAnsi="Times New Roman"/>
          <w:szCs w:val="24"/>
          <w:lang w:val="bg-BG"/>
        </w:rPr>
        <w:t xml:space="preserve">, </w:t>
      </w:r>
      <w:r w:rsidR="006A725A">
        <w:rPr>
          <w:rFonts w:ascii="Times New Roman" w:hAnsi="Times New Roman"/>
          <w:szCs w:val="24"/>
          <w:lang w:val="bg-BG"/>
        </w:rPr>
        <w:t xml:space="preserve">МИГ, </w:t>
      </w:r>
      <w:r w:rsidR="002122C9" w:rsidRPr="00071E10">
        <w:rPr>
          <w:rFonts w:ascii="Times New Roman" w:hAnsi="Times New Roman"/>
          <w:color w:val="000000"/>
          <w:szCs w:val="24"/>
          <w:lang w:val="bg-BG"/>
        </w:rPr>
        <w:t xml:space="preserve">националните одитни органи, Европейската комисия, Европейската служба за борба с измамите, Европейската сметна палата </w:t>
      </w:r>
      <w:r w:rsidR="002122C9" w:rsidRPr="00071E10">
        <w:rPr>
          <w:rFonts w:ascii="Times New Roman" w:hAnsi="Times New Roman"/>
          <w:szCs w:val="24"/>
          <w:lang w:val="bg-BG"/>
        </w:rPr>
        <w:t xml:space="preserve">и външните одитори да публикуват неговото наименование и адрес, предназначението на отпуснатата </w:t>
      </w:r>
      <w:r w:rsidR="00EC3269" w:rsidRPr="00071E10">
        <w:rPr>
          <w:rFonts w:ascii="Times New Roman" w:hAnsi="Times New Roman"/>
          <w:szCs w:val="24"/>
          <w:lang w:val="bg-BG"/>
        </w:rPr>
        <w:t>БФП</w:t>
      </w:r>
      <w:r w:rsidR="002122C9" w:rsidRPr="00071E10">
        <w:rPr>
          <w:rFonts w:ascii="Times New Roman" w:hAnsi="Times New Roman"/>
          <w:szCs w:val="24"/>
          <w:lang w:val="bg-BG"/>
        </w:rPr>
        <w:t xml:space="preserve"> и нейния размер, съгласно предвиденото в </w:t>
      </w:r>
      <w:r w:rsidR="00BB4455" w:rsidRPr="00071E10">
        <w:rPr>
          <w:rFonts w:ascii="Times New Roman" w:hAnsi="Times New Roman"/>
          <w:szCs w:val="24"/>
          <w:lang w:val="bg-BG"/>
        </w:rPr>
        <w:t xml:space="preserve">административния </w:t>
      </w:r>
      <w:r w:rsidR="00515D9F" w:rsidRPr="00071E10">
        <w:rPr>
          <w:rFonts w:ascii="Times New Roman" w:hAnsi="Times New Roman"/>
          <w:szCs w:val="24"/>
          <w:lang w:val="bg-BG"/>
        </w:rPr>
        <w:t>договор</w:t>
      </w:r>
      <w:r w:rsidR="002122C9" w:rsidRPr="00071E10">
        <w:rPr>
          <w:rFonts w:ascii="Times New Roman" w:hAnsi="Times New Roman"/>
          <w:szCs w:val="24"/>
          <w:lang w:val="bg-BG"/>
        </w:rPr>
        <w:t>.</w:t>
      </w:r>
    </w:p>
    <w:p w14:paraId="463FD7ED" w14:textId="77777777" w:rsidR="00862198" w:rsidRPr="00071E10" w:rsidRDefault="00862198" w:rsidP="00862198">
      <w:pPr>
        <w:pStyle w:val="1"/>
        <w:numPr>
          <w:ilvl w:val="0"/>
          <w:numId w:val="0"/>
        </w:numPr>
        <w:rPr>
          <w:szCs w:val="24"/>
          <w:lang w:val="bg-BG"/>
        </w:rPr>
      </w:pPr>
      <w:bookmarkStart w:id="28" w:name="_Toc41300142"/>
      <w:bookmarkStart w:id="29" w:name="_Toc41303349"/>
      <w:bookmarkStart w:id="30" w:name="_Ref41304530"/>
      <w:bookmarkStart w:id="31" w:name="_Toc173497341"/>
      <w:bookmarkStart w:id="32" w:name="_Toc206396587"/>
      <w:r w:rsidRPr="00071E10">
        <w:rPr>
          <w:szCs w:val="24"/>
          <w:lang w:val="bg-BG"/>
        </w:rPr>
        <w:t>ЧЛЕН 7</w:t>
      </w:r>
      <w:r w:rsidR="00FE2819" w:rsidRPr="00071E10">
        <w:rPr>
          <w:szCs w:val="24"/>
          <w:lang w:val="bg-BG"/>
        </w:rPr>
        <w:t>.</w:t>
      </w:r>
      <w:r w:rsidRPr="00071E10">
        <w:rPr>
          <w:szCs w:val="24"/>
          <w:lang w:val="bg-BG"/>
        </w:rPr>
        <w:t xml:space="preserve"> </w:t>
      </w:r>
      <w:bookmarkEnd w:id="28"/>
      <w:bookmarkEnd w:id="29"/>
      <w:bookmarkEnd w:id="30"/>
      <w:r w:rsidRPr="00071E10">
        <w:rPr>
          <w:bCs/>
          <w:szCs w:val="24"/>
          <w:lang w:val="bg-BG"/>
        </w:rPr>
        <w:t>Право на собственост/ ползване на резултатите и закупеното оборудване</w:t>
      </w:r>
      <w:bookmarkEnd w:id="31"/>
      <w:bookmarkEnd w:id="32"/>
    </w:p>
    <w:p w14:paraId="1A4B71BF" w14:textId="08BF835F" w:rsidR="00862198" w:rsidRPr="00071E10" w:rsidRDefault="00862198" w:rsidP="00546AFA">
      <w:pPr>
        <w:pStyle w:val="ZCom"/>
        <w:keepLines/>
        <w:widowControl/>
        <w:spacing w:after="240"/>
        <w:ind w:left="709" w:right="0" w:hanging="720"/>
        <w:rPr>
          <w:rFonts w:ascii="Times New Roman" w:hAnsi="Times New Roman"/>
          <w:szCs w:val="24"/>
          <w:lang w:val="bg-BG"/>
        </w:rPr>
      </w:pPr>
      <w:bookmarkStart w:id="33" w:name="_Ref41305831"/>
      <w:r w:rsidRPr="00071E10">
        <w:rPr>
          <w:rFonts w:ascii="Times New Roman" w:hAnsi="Times New Roman"/>
          <w:szCs w:val="24"/>
          <w:lang w:val="bg-BG"/>
        </w:rPr>
        <w:t>7.1.</w:t>
      </w:r>
      <w:r w:rsidRPr="00071E10">
        <w:rPr>
          <w:rFonts w:ascii="Times New Roman" w:hAnsi="Times New Roman"/>
          <w:szCs w:val="24"/>
          <w:lang w:val="bg-BG"/>
        </w:rPr>
        <w:tab/>
        <w:t xml:space="preserve">Правото на собственост, включително правата на интелектуална и индустриална собственост върху резултатите от проекта, докладите и други документи, свързани с него, възникват за </w:t>
      </w:r>
      <w:r w:rsidR="00777C13" w:rsidRPr="00071E10">
        <w:rPr>
          <w:rFonts w:ascii="Times New Roman" w:hAnsi="Times New Roman"/>
          <w:szCs w:val="24"/>
          <w:lang w:val="bg-BG"/>
        </w:rPr>
        <w:t>Бенефициента</w:t>
      </w:r>
      <w:r w:rsidRPr="00071E10">
        <w:rPr>
          <w:rFonts w:ascii="Times New Roman" w:hAnsi="Times New Roman"/>
          <w:szCs w:val="24"/>
          <w:lang w:val="bg-BG"/>
        </w:rPr>
        <w:t>.</w:t>
      </w:r>
      <w:bookmarkEnd w:id="33"/>
    </w:p>
    <w:p w14:paraId="5B576D46" w14:textId="1E336763" w:rsidR="00087151" w:rsidRPr="00071E10" w:rsidRDefault="00862198" w:rsidP="00546AFA">
      <w:pPr>
        <w:pStyle w:val="ZCom"/>
        <w:keepLines/>
        <w:widowControl/>
        <w:spacing w:after="240"/>
        <w:ind w:left="709" w:right="0" w:hanging="720"/>
        <w:rPr>
          <w:rFonts w:ascii="Times New Roman" w:hAnsi="Times New Roman"/>
          <w:szCs w:val="24"/>
          <w:lang w:val="bg-BG"/>
        </w:rPr>
      </w:pPr>
      <w:r w:rsidRPr="00071E10">
        <w:rPr>
          <w:rFonts w:ascii="Times New Roman" w:hAnsi="Times New Roman"/>
          <w:szCs w:val="24"/>
          <w:lang w:val="bg-BG"/>
        </w:rPr>
        <w:t>7.2.</w:t>
      </w:r>
      <w:r w:rsidRPr="00071E10">
        <w:rPr>
          <w:rFonts w:ascii="Times New Roman" w:hAnsi="Times New Roman"/>
          <w:szCs w:val="24"/>
          <w:lang w:val="bg-BG"/>
        </w:rPr>
        <w:tab/>
        <w:t xml:space="preserve">Независимо от разпоредбите на член 7.1 </w:t>
      </w:r>
      <w:r w:rsidR="002C5FFF" w:rsidRPr="00071E10">
        <w:rPr>
          <w:rFonts w:ascii="Times New Roman" w:hAnsi="Times New Roman"/>
          <w:szCs w:val="24"/>
          <w:lang w:val="bg-BG"/>
        </w:rPr>
        <w:t xml:space="preserve">от настоящите </w:t>
      </w:r>
      <w:r w:rsidR="0011796C" w:rsidRPr="00071E10">
        <w:rPr>
          <w:rFonts w:ascii="Times New Roman" w:hAnsi="Times New Roman"/>
          <w:szCs w:val="24"/>
          <w:lang w:val="bg-BG"/>
        </w:rPr>
        <w:t xml:space="preserve">общи </w:t>
      </w:r>
      <w:r w:rsidR="002C5FFF" w:rsidRPr="00071E10">
        <w:rPr>
          <w:rFonts w:ascii="Times New Roman" w:hAnsi="Times New Roman"/>
          <w:szCs w:val="24"/>
          <w:lang w:val="bg-BG"/>
        </w:rPr>
        <w:t xml:space="preserve">условия </w:t>
      </w:r>
      <w:r w:rsidRPr="00071E10">
        <w:rPr>
          <w:rFonts w:ascii="Times New Roman" w:hAnsi="Times New Roman"/>
          <w:szCs w:val="24"/>
          <w:lang w:val="bg-BG"/>
        </w:rPr>
        <w:t>и при спазване на разпоредбата на член 5</w:t>
      </w:r>
      <w:r w:rsidR="002C5FFF" w:rsidRPr="00071E10">
        <w:rPr>
          <w:rFonts w:ascii="Times New Roman" w:hAnsi="Times New Roman"/>
          <w:szCs w:val="24"/>
          <w:lang w:val="bg-BG"/>
        </w:rPr>
        <w:t xml:space="preserve"> от настоящите </w:t>
      </w:r>
      <w:r w:rsidR="0011796C" w:rsidRPr="00071E10">
        <w:rPr>
          <w:rFonts w:ascii="Times New Roman" w:hAnsi="Times New Roman"/>
          <w:szCs w:val="24"/>
          <w:lang w:val="bg-BG"/>
        </w:rPr>
        <w:t xml:space="preserve">общи </w:t>
      </w:r>
      <w:r w:rsidR="002C5FFF" w:rsidRPr="00071E10">
        <w:rPr>
          <w:rFonts w:ascii="Times New Roman" w:hAnsi="Times New Roman"/>
          <w:szCs w:val="24"/>
          <w:lang w:val="bg-BG"/>
        </w:rPr>
        <w:t>условия</w:t>
      </w:r>
      <w:r w:rsidRPr="00071E10">
        <w:rPr>
          <w:rFonts w:ascii="Times New Roman" w:hAnsi="Times New Roman"/>
          <w:szCs w:val="24"/>
          <w:lang w:val="bg-BG"/>
        </w:rPr>
        <w:t xml:space="preserve">, </w:t>
      </w:r>
      <w:r w:rsidR="00B005D3" w:rsidRPr="00071E10">
        <w:rPr>
          <w:rFonts w:ascii="Times New Roman" w:hAnsi="Times New Roman"/>
          <w:szCs w:val="24"/>
          <w:lang w:val="bg-BG"/>
        </w:rPr>
        <w:t>Бенефициентът</w:t>
      </w:r>
      <w:r w:rsidRPr="00071E10">
        <w:rPr>
          <w:rFonts w:ascii="Times New Roman" w:hAnsi="Times New Roman"/>
          <w:szCs w:val="24"/>
          <w:lang w:val="bg-BG"/>
        </w:rPr>
        <w:t xml:space="preserve"> предоставя на </w:t>
      </w:r>
      <w:r w:rsidR="0011796C" w:rsidRPr="00071E10">
        <w:rPr>
          <w:rFonts w:ascii="Times New Roman" w:hAnsi="Times New Roman"/>
          <w:szCs w:val="24"/>
          <w:lang w:val="bg-BG"/>
        </w:rPr>
        <w:t>УО</w:t>
      </w:r>
      <w:r w:rsidR="006A725A">
        <w:rPr>
          <w:rFonts w:ascii="Times New Roman" w:hAnsi="Times New Roman"/>
          <w:szCs w:val="24"/>
          <w:lang w:val="bg-BG"/>
        </w:rPr>
        <w:t>, МИГ,</w:t>
      </w:r>
      <w:r w:rsidRPr="00071E10">
        <w:rPr>
          <w:rFonts w:ascii="Times New Roman" w:hAnsi="Times New Roman"/>
          <w:szCs w:val="24"/>
          <w:lang w:val="bg-BG"/>
        </w:rPr>
        <w:t xml:space="preserve"> Сертифициращия орган, националните одитни органи, Европейската комисия, Европейската служба за борба с измамите, Европейската сметна палата и външни одитори правото да ползват свободно и съобразно обхвата на проверката всички документи, свързани с проекта, независимо от формата им, при условие, че с това не се нарушават съществуващи права на интелектуална и индустриална собственост.</w:t>
      </w:r>
    </w:p>
    <w:p w14:paraId="4407FBCF" w14:textId="65E7B906" w:rsidR="00862198" w:rsidRPr="00071E10" w:rsidRDefault="00862198" w:rsidP="00862198">
      <w:pPr>
        <w:pStyle w:val="1"/>
        <w:numPr>
          <w:ilvl w:val="0"/>
          <w:numId w:val="0"/>
        </w:numPr>
        <w:rPr>
          <w:bCs/>
          <w:szCs w:val="24"/>
          <w:lang w:val="bg-BG"/>
        </w:rPr>
      </w:pPr>
      <w:bookmarkStart w:id="34" w:name="_Toc41300144"/>
      <w:bookmarkStart w:id="35" w:name="_Toc41303351"/>
      <w:bookmarkStart w:id="36" w:name="_Toc173497342"/>
      <w:bookmarkStart w:id="37" w:name="_Toc206396588"/>
      <w:r w:rsidRPr="00071E10">
        <w:rPr>
          <w:bCs/>
          <w:szCs w:val="24"/>
          <w:lang w:val="bg-BG"/>
        </w:rPr>
        <w:t>ЧЛЕН 8</w:t>
      </w:r>
      <w:r w:rsidR="00FE2819" w:rsidRPr="00071E10">
        <w:rPr>
          <w:bCs/>
          <w:szCs w:val="24"/>
          <w:lang w:val="bg-BG"/>
        </w:rPr>
        <w:t>.</w:t>
      </w:r>
      <w:r w:rsidRPr="00071E10">
        <w:rPr>
          <w:bCs/>
          <w:szCs w:val="24"/>
          <w:lang w:val="bg-BG"/>
        </w:rPr>
        <w:t xml:space="preserve"> </w:t>
      </w:r>
      <w:bookmarkEnd w:id="34"/>
      <w:bookmarkEnd w:id="35"/>
      <w:bookmarkEnd w:id="36"/>
      <w:r w:rsidR="00BA21A3" w:rsidRPr="00071E10">
        <w:rPr>
          <w:bCs/>
          <w:szCs w:val="24"/>
          <w:lang w:val="bg-BG"/>
        </w:rPr>
        <w:t xml:space="preserve">Изменение на </w:t>
      </w:r>
      <w:r w:rsidR="00460D70" w:rsidRPr="00071E10">
        <w:rPr>
          <w:bCs/>
          <w:szCs w:val="24"/>
          <w:lang w:val="bg-BG"/>
        </w:rPr>
        <w:t xml:space="preserve">административния </w:t>
      </w:r>
      <w:r w:rsidR="00BA21A3" w:rsidRPr="00071E10">
        <w:rPr>
          <w:bCs/>
          <w:szCs w:val="24"/>
          <w:lang w:val="bg-BG"/>
        </w:rPr>
        <w:t>договор</w:t>
      </w:r>
      <w:bookmarkEnd w:id="37"/>
    </w:p>
    <w:p w14:paraId="015404D4" w14:textId="71CF46CB" w:rsidR="00862198" w:rsidRPr="00071E10" w:rsidRDefault="00862198" w:rsidP="00862198">
      <w:pPr>
        <w:pStyle w:val="NumPar2"/>
        <w:numPr>
          <w:ilvl w:val="0"/>
          <w:numId w:val="0"/>
        </w:numPr>
        <w:ind w:left="709" w:hanging="720"/>
        <w:rPr>
          <w:szCs w:val="24"/>
          <w:lang w:val="bg-BG"/>
        </w:rPr>
      </w:pPr>
      <w:r w:rsidRPr="00071E10">
        <w:rPr>
          <w:szCs w:val="24"/>
          <w:lang w:val="bg-BG"/>
        </w:rPr>
        <w:t>8.1</w:t>
      </w:r>
      <w:r w:rsidR="00440AE9" w:rsidRPr="00071E10">
        <w:rPr>
          <w:szCs w:val="24"/>
          <w:lang w:val="bg-BG"/>
        </w:rPr>
        <w:t>.</w:t>
      </w:r>
      <w:r w:rsidRPr="00071E10">
        <w:rPr>
          <w:szCs w:val="24"/>
          <w:lang w:val="bg-BG"/>
        </w:rPr>
        <w:tab/>
      </w:r>
      <w:r w:rsidR="00694332" w:rsidRPr="00071E10">
        <w:rPr>
          <w:szCs w:val="24"/>
          <w:lang w:val="bg-BG"/>
        </w:rPr>
        <w:t xml:space="preserve">Всички </w:t>
      </w:r>
      <w:r w:rsidR="00590888" w:rsidRPr="00071E10">
        <w:rPr>
          <w:szCs w:val="24"/>
          <w:lang w:val="bg-BG"/>
        </w:rPr>
        <w:t xml:space="preserve">изменения </w:t>
      </w:r>
      <w:r w:rsidRPr="00071E10">
        <w:rPr>
          <w:szCs w:val="24"/>
          <w:lang w:val="bg-BG"/>
        </w:rPr>
        <w:t>се правят в писмена форма в съответствие с разпоредбите на</w:t>
      </w:r>
      <w:r w:rsidR="00694332" w:rsidRPr="00071E10">
        <w:rPr>
          <w:szCs w:val="24"/>
          <w:lang w:val="bg-BG"/>
        </w:rPr>
        <w:t xml:space="preserve"> чл. </w:t>
      </w:r>
      <w:r w:rsidR="005D3C68" w:rsidRPr="00071E10">
        <w:rPr>
          <w:szCs w:val="24"/>
          <w:lang w:val="bg-BG"/>
        </w:rPr>
        <w:t>39</w:t>
      </w:r>
      <w:r w:rsidR="00841B09" w:rsidRPr="00071E10">
        <w:rPr>
          <w:szCs w:val="24"/>
          <w:lang w:val="bg-BG"/>
        </w:rPr>
        <w:t xml:space="preserve"> от ЗУСЕСИФ/съответно на чл. 47 </w:t>
      </w:r>
      <w:r w:rsidR="00694332" w:rsidRPr="00071E10">
        <w:rPr>
          <w:szCs w:val="24"/>
          <w:lang w:val="bg-BG"/>
        </w:rPr>
        <w:t xml:space="preserve">от </w:t>
      </w:r>
      <w:r w:rsidR="002E3932" w:rsidRPr="00071E10">
        <w:rPr>
          <w:szCs w:val="24"/>
          <w:lang w:val="bg-BG"/>
        </w:rPr>
        <w:t>ЗУСЕСИФ.</w:t>
      </w:r>
    </w:p>
    <w:p w14:paraId="0F49D737" w14:textId="1B97FE5F" w:rsidR="00862198" w:rsidRPr="00523519" w:rsidRDefault="00D546D4" w:rsidP="00B005D3">
      <w:pPr>
        <w:pStyle w:val="ZCom"/>
        <w:ind w:left="709" w:hanging="720"/>
        <w:rPr>
          <w:rFonts w:ascii="Times New Roman" w:hAnsi="Times New Roman"/>
          <w:snapToGrid/>
          <w:szCs w:val="24"/>
          <w:lang w:val="bg-BG" w:eastAsia="en-GB"/>
        </w:rPr>
      </w:pPr>
      <w:r w:rsidRPr="00071E10">
        <w:rPr>
          <w:rFonts w:ascii="Times New Roman" w:hAnsi="Times New Roman"/>
          <w:snapToGrid/>
          <w:szCs w:val="24"/>
          <w:lang w:val="bg-BG" w:eastAsia="en-GB"/>
        </w:rPr>
        <w:t>8.2</w:t>
      </w:r>
      <w:r w:rsidR="00440AE9" w:rsidRPr="00071E10">
        <w:rPr>
          <w:rFonts w:ascii="Times New Roman" w:hAnsi="Times New Roman"/>
          <w:snapToGrid/>
          <w:szCs w:val="24"/>
          <w:lang w:val="bg-BG" w:eastAsia="en-GB"/>
        </w:rPr>
        <w:t>.</w:t>
      </w:r>
      <w:r w:rsidRPr="00071E10">
        <w:rPr>
          <w:rFonts w:ascii="Times New Roman" w:hAnsi="Times New Roman"/>
          <w:snapToGrid/>
          <w:szCs w:val="24"/>
          <w:lang w:val="bg-BG" w:eastAsia="en-GB"/>
        </w:rPr>
        <w:tab/>
      </w:r>
      <w:r w:rsidR="00862198" w:rsidRPr="00071E10">
        <w:rPr>
          <w:rFonts w:ascii="Times New Roman" w:hAnsi="Times New Roman"/>
          <w:snapToGrid/>
          <w:szCs w:val="24"/>
          <w:lang w:val="bg-BG" w:eastAsia="en-GB"/>
        </w:rPr>
        <w:t xml:space="preserve">Ако изменението е поискано от </w:t>
      </w:r>
      <w:r w:rsidR="00777C13" w:rsidRPr="00071E10">
        <w:rPr>
          <w:rFonts w:ascii="Times New Roman" w:hAnsi="Times New Roman"/>
          <w:snapToGrid/>
          <w:szCs w:val="24"/>
          <w:lang w:val="bg-BG" w:eastAsia="en-GB"/>
        </w:rPr>
        <w:t>Бенефициента</w:t>
      </w:r>
      <w:r w:rsidR="00862198" w:rsidRPr="00071E10">
        <w:rPr>
          <w:rFonts w:ascii="Times New Roman" w:hAnsi="Times New Roman"/>
          <w:snapToGrid/>
          <w:szCs w:val="24"/>
          <w:lang w:val="bg-BG" w:eastAsia="en-GB"/>
        </w:rPr>
        <w:t xml:space="preserve">, последният трябва да представи </w:t>
      </w:r>
      <w:r w:rsidR="009F675C">
        <w:rPr>
          <w:rFonts w:ascii="Times New Roman" w:hAnsi="Times New Roman"/>
          <w:snapToGrid/>
          <w:szCs w:val="24"/>
          <w:lang w:val="bg-BG" w:eastAsia="en-GB"/>
        </w:rPr>
        <w:t xml:space="preserve">мотивирано </w:t>
      </w:r>
      <w:r w:rsidR="00862198" w:rsidRPr="00071E10">
        <w:rPr>
          <w:rFonts w:ascii="Times New Roman" w:hAnsi="Times New Roman"/>
          <w:snapToGrid/>
          <w:szCs w:val="24"/>
          <w:lang w:val="bg-BG" w:eastAsia="en-GB"/>
        </w:rPr>
        <w:t xml:space="preserve">искане на </w:t>
      </w:r>
      <w:r w:rsidR="009933C9" w:rsidRPr="00071E10">
        <w:rPr>
          <w:rFonts w:ascii="Times New Roman" w:hAnsi="Times New Roman"/>
          <w:snapToGrid/>
          <w:szCs w:val="24"/>
          <w:lang w:val="bg-BG" w:eastAsia="en-GB"/>
        </w:rPr>
        <w:t>УО</w:t>
      </w:r>
      <w:r w:rsidR="00862198" w:rsidRPr="00071E10">
        <w:rPr>
          <w:rFonts w:ascii="Times New Roman" w:hAnsi="Times New Roman"/>
          <w:snapToGrid/>
          <w:szCs w:val="24"/>
          <w:lang w:val="bg-BG" w:eastAsia="en-GB"/>
        </w:rPr>
        <w:t xml:space="preserve"> в едномесечен срок преди предвидената дата на влизане на </w:t>
      </w:r>
      <w:r w:rsidR="00DE3AF2" w:rsidRPr="00071E10">
        <w:rPr>
          <w:rFonts w:ascii="Times New Roman" w:hAnsi="Times New Roman"/>
          <w:snapToGrid/>
          <w:szCs w:val="24"/>
          <w:lang w:val="bg-BG" w:eastAsia="en-GB"/>
        </w:rPr>
        <w:t>промяната</w:t>
      </w:r>
      <w:r w:rsidR="009933C9" w:rsidRPr="00071E10">
        <w:rPr>
          <w:rFonts w:ascii="Times New Roman" w:hAnsi="Times New Roman"/>
          <w:snapToGrid/>
          <w:szCs w:val="24"/>
          <w:lang w:val="bg-BG" w:eastAsia="en-GB"/>
        </w:rPr>
        <w:t xml:space="preserve"> </w:t>
      </w:r>
      <w:r w:rsidR="00862198" w:rsidRPr="00071E10">
        <w:rPr>
          <w:rFonts w:ascii="Times New Roman" w:hAnsi="Times New Roman"/>
          <w:snapToGrid/>
          <w:szCs w:val="24"/>
          <w:lang w:val="bg-BG" w:eastAsia="en-GB"/>
        </w:rPr>
        <w:t xml:space="preserve">в сила, освен ако са налице особени обстоятелства, надлежно обосновани от </w:t>
      </w:r>
      <w:r w:rsidR="00777C13" w:rsidRPr="00071E10">
        <w:rPr>
          <w:rFonts w:ascii="Times New Roman" w:hAnsi="Times New Roman"/>
          <w:snapToGrid/>
          <w:szCs w:val="24"/>
          <w:lang w:val="bg-BG" w:eastAsia="en-GB"/>
        </w:rPr>
        <w:t>Бенефициента</w:t>
      </w:r>
      <w:r w:rsidR="00862198" w:rsidRPr="00071E10">
        <w:rPr>
          <w:rFonts w:ascii="Times New Roman" w:hAnsi="Times New Roman"/>
          <w:snapToGrid/>
          <w:szCs w:val="24"/>
          <w:lang w:val="bg-BG" w:eastAsia="en-GB"/>
        </w:rPr>
        <w:t xml:space="preserve"> и приети от </w:t>
      </w:r>
      <w:r w:rsidR="009933C9" w:rsidRPr="00071E10">
        <w:rPr>
          <w:rFonts w:ascii="Times New Roman" w:hAnsi="Times New Roman"/>
          <w:snapToGrid/>
          <w:szCs w:val="24"/>
          <w:lang w:val="bg-BG" w:eastAsia="en-GB"/>
        </w:rPr>
        <w:t>УО</w:t>
      </w:r>
      <w:r w:rsidR="00862198" w:rsidRPr="00071E10">
        <w:rPr>
          <w:rFonts w:ascii="Times New Roman" w:hAnsi="Times New Roman"/>
          <w:snapToGrid/>
          <w:szCs w:val="24"/>
          <w:lang w:val="bg-BG" w:eastAsia="en-GB"/>
        </w:rPr>
        <w:t>.</w:t>
      </w:r>
      <w:r w:rsidR="000E70BD" w:rsidRPr="00523519">
        <w:rPr>
          <w:rFonts w:ascii="Times New Roman" w:hAnsi="Times New Roman"/>
          <w:snapToGrid/>
          <w:szCs w:val="24"/>
          <w:lang w:val="bg-BG" w:eastAsia="en-GB"/>
        </w:rPr>
        <w:t xml:space="preserve"> Управляващият орган си запазва правото да откаже исканото от Бенефициента изменение на </w:t>
      </w:r>
      <w:r w:rsidR="00724FB4" w:rsidRPr="00071E10">
        <w:rPr>
          <w:rFonts w:ascii="Times New Roman" w:hAnsi="Times New Roman"/>
          <w:snapToGrid/>
          <w:szCs w:val="24"/>
          <w:lang w:val="bg-BG" w:eastAsia="en-GB"/>
        </w:rPr>
        <w:t xml:space="preserve">административния </w:t>
      </w:r>
      <w:r w:rsidR="000E70BD" w:rsidRPr="00071E10">
        <w:rPr>
          <w:rFonts w:ascii="Times New Roman" w:hAnsi="Times New Roman"/>
          <w:snapToGrid/>
          <w:szCs w:val="24"/>
          <w:lang w:val="bg-BG" w:eastAsia="en-GB"/>
        </w:rPr>
        <w:t>договор.</w:t>
      </w:r>
    </w:p>
    <w:p w14:paraId="1ED2142D" w14:textId="77777777" w:rsidR="00F81F24" w:rsidRPr="00071E10" w:rsidRDefault="00F81F24" w:rsidP="00523519">
      <w:pPr>
        <w:pStyle w:val="firstline"/>
        <w:ind w:firstLine="0"/>
      </w:pPr>
    </w:p>
    <w:p w14:paraId="7C5CD45A" w14:textId="64D23C55" w:rsidR="00862198" w:rsidRPr="00071E10" w:rsidRDefault="00E31334" w:rsidP="00B005D3">
      <w:pPr>
        <w:pStyle w:val="CharChar"/>
        <w:ind w:left="709" w:hanging="720"/>
        <w:jc w:val="both"/>
        <w:rPr>
          <w:rFonts w:ascii="Times New Roman" w:hAnsi="Times New Roman"/>
          <w:lang w:val="bg-BG"/>
        </w:rPr>
      </w:pPr>
      <w:r w:rsidRPr="00071E10">
        <w:rPr>
          <w:rFonts w:ascii="Times New Roman" w:hAnsi="Times New Roman"/>
          <w:lang w:val="bg-BG" w:eastAsia="en-GB"/>
        </w:rPr>
        <w:t>8.3</w:t>
      </w:r>
      <w:r w:rsidR="00EF5D80" w:rsidRPr="00071E10">
        <w:rPr>
          <w:rFonts w:ascii="Times New Roman" w:hAnsi="Times New Roman"/>
          <w:lang w:val="bg-BG" w:eastAsia="en-GB"/>
        </w:rPr>
        <w:t>.</w:t>
      </w:r>
      <w:r w:rsidRPr="00071E10">
        <w:rPr>
          <w:rFonts w:ascii="Times New Roman" w:hAnsi="Times New Roman"/>
          <w:lang w:val="bg-BG" w:eastAsia="en-GB"/>
        </w:rPr>
        <w:t xml:space="preserve"> </w:t>
      </w:r>
      <w:r w:rsidRPr="00071E10">
        <w:rPr>
          <w:rFonts w:ascii="Times New Roman" w:hAnsi="Times New Roman"/>
          <w:lang w:val="bg-BG" w:eastAsia="en-GB"/>
        </w:rPr>
        <w:tab/>
      </w:r>
      <w:r w:rsidR="00862198" w:rsidRPr="00071E10">
        <w:rPr>
          <w:rFonts w:ascii="Times New Roman" w:hAnsi="Times New Roman"/>
          <w:lang w:val="bg-BG" w:eastAsia="en-GB"/>
        </w:rPr>
        <w:t>В случаите, когато промяната в бюджета или в описанието на проекта (в т.ч</w:t>
      </w:r>
      <w:r w:rsidR="00CE7856" w:rsidRPr="00071E10">
        <w:rPr>
          <w:rFonts w:ascii="Times New Roman" w:hAnsi="Times New Roman"/>
          <w:lang w:val="bg-BG" w:eastAsia="en-GB"/>
        </w:rPr>
        <w:t>.</w:t>
      </w:r>
      <w:r w:rsidR="00862198" w:rsidRPr="00071E10">
        <w:rPr>
          <w:rFonts w:ascii="Times New Roman" w:hAnsi="Times New Roman"/>
          <w:lang w:val="bg-BG" w:eastAsia="en-GB"/>
        </w:rPr>
        <w:t xml:space="preserve"> промяна на п</w:t>
      </w:r>
      <w:r w:rsidR="00FB68C1" w:rsidRPr="00071E10">
        <w:rPr>
          <w:rFonts w:ascii="Times New Roman" w:hAnsi="Times New Roman"/>
          <w:lang w:val="bg-BG" w:eastAsia="en-GB"/>
        </w:rPr>
        <w:t xml:space="preserve">лана за изпълнение </w:t>
      </w:r>
      <w:r w:rsidR="00862198" w:rsidRPr="00071E10">
        <w:rPr>
          <w:rFonts w:ascii="Times New Roman" w:hAnsi="Times New Roman"/>
          <w:lang w:val="bg-BG" w:eastAsia="en-GB"/>
        </w:rPr>
        <w:t xml:space="preserve">на дейностите, промяна на адреси и т.н.), не засяга основната цел на проекта, а финансовият ефект от нея се ограничава до прехвърляне на средства в рамките на един </w:t>
      </w:r>
      <w:r w:rsidR="000E729A" w:rsidRPr="00071E10">
        <w:rPr>
          <w:rFonts w:ascii="Times New Roman" w:hAnsi="Times New Roman"/>
          <w:lang w:val="bg-BG" w:eastAsia="en-GB"/>
        </w:rPr>
        <w:t>тип разходи</w:t>
      </w:r>
      <w:r w:rsidR="00862198" w:rsidRPr="00071E10">
        <w:rPr>
          <w:rFonts w:ascii="Times New Roman" w:hAnsi="Times New Roman"/>
          <w:lang w:val="bg-BG" w:eastAsia="en-GB"/>
        </w:rPr>
        <w:t xml:space="preserve"> или промяна до 15 % на договорения размер</w:t>
      </w:r>
      <w:r w:rsidR="009933C9" w:rsidRPr="00071E10">
        <w:rPr>
          <w:rFonts w:ascii="Times New Roman" w:hAnsi="Times New Roman"/>
          <w:lang w:val="bg-BG" w:eastAsia="en-GB"/>
        </w:rPr>
        <w:t xml:space="preserve"> </w:t>
      </w:r>
      <w:r w:rsidR="000E729A" w:rsidRPr="00071E10">
        <w:rPr>
          <w:rFonts w:ascii="Times New Roman" w:hAnsi="Times New Roman"/>
          <w:lang w:val="bg-BG" w:eastAsia="en-GB"/>
        </w:rPr>
        <w:t>в рамките на два и повече типа разходи</w:t>
      </w:r>
      <w:r w:rsidR="00862198" w:rsidRPr="00071E10">
        <w:rPr>
          <w:rFonts w:ascii="Times New Roman" w:hAnsi="Times New Roman"/>
          <w:lang w:val="bg-BG" w:eastAsia="en-GB"/>
        </w:rPr>
        <w:t xml:space="preserve"> (при прехвърляне на средства между </w:t>
      </w:r>
      <w:r w:rsidR="000E729A" w:rsidRPr="00071E10">
        <w:rPr>
          <w:rFonts w:ascii="Times New Roman" w:hAnsi="Times New Roman"/>
          <w:lang w:val="bg-BG" w:eastAsia="en-GB"/>
        </w:rPr>
        <w:t>тях</w:t>
      </w:r>
      <w:r w:rsidR="00862198" w:rsidRPr="00071E10">
        <w:rPr>
          <w:rFonts w:ascii="Times New Roman" w:hAnsi="Times New Roman"/>
          <w:lang w:val="bg-BG" w:eastAsia="en-GB"/>
        </w:rPr>
        <w:t xml:space="preserve">), </w:t>
      </w:r>
      <w:r w:rsidR="003B7F40" w:rsidRPr="00071E10">
        <w:rPr>
          <w:rFonts w:ascii="Times New Roman" w:hAnsi="Times New Roman"/>
          <w:lang w:val="bg-BG" w:eastAsia="en-GB"/>
        </w:rPr>
        <w:t xml:space="preserve">като тази </w:t>
      </w:r>
      <w:r w:rsidR="00862198" w:rsidRPr="00071E10">
        <w:rPr>
          <w:rFonts w:ascii="Times New Roman" w:hAnsi="Times New Roman"/>
          <w:lang w:val="bg-BG" w:eastAsia="en-GB"/>
        </w:rPr>
        <w:t xml:space="preserve">промяна няма да попречи за постигане на планираните резултати, </w:t>
      </w:r>
      <w:r w:rsidR="00B005D3" w:rsidRPr="00071E10">
        <w:rPr>
          <w:rFonts w:ascii="Times New Roman" w:hAnsi="Times New Roman"/>
          <w:lang w:val="bg-BG" w:eastAsia="en-GB"/>
        </w:rPr>
        <w:t>Бенефициентът</w:t>
      </w:r>
      <w:r w:rsidR="00862198" w:rsidRPr="00071E10">
        <w:rPr>
          <w:rFonts w:ascii="Times New Roman" w:hAnsi="Times New Roman"/>
          <w:lang w:val="bg-BG" w:eastAsia="en-GB"/>
        </w:rPr>
        <w:t xml:space="preserve"> има право да </w:t>
      </w:r>
      <w:r w:rsidR="009933C9" w:rsidRPr="00071E10">
        <w:rPr>
          <w:rFonts w:ascii="Times New Roman" w:hAnsi="Times New Roman"/>
          <w:lang w:val="bg-BG" w:eastAsia="en-GB"/>
        </w:rPr>
        <w:t>пр</w:t>
      </w:r>
      <w:r w:rsidR="002763F7">
        <w:rPr>
          <w:rFonts w:ascii="Times New Roman" w:hAnsi="Times New Roman"/>
          <w:lang w:val="bg-BG" w:eastAsia="en-GB"/>
        </w:rPr>
        <w:t>и</w:t>
      </w:r>
      <w:r w:rsidR="009933C9" w:rsidRPr="00071E10">
        <w:rPr>
          <w:rFonts w:ascii="Times New Roman" w:hAnsi="Times New Roman"/>
          <w:lang w:val="bg-BG" w:eastAsia="en-GB"/>
        </w:rPr>
        <w:t xml:space="preserve">ложи </w:t>
      </w:r>
      <w:r w:rsidR="00862198" w:rsidRPr="00071E10">
        <w:rPr>
          <w:rFonts w:ascii="Times New Roman" w:hAnsi="Times New Roman"/>
          <w:lang w:val="bg-BG" w:eastAsia="en-GB"/>
        </w:rPr>
        <w:t xml:space="preserve">изменението, за което задължително уведомява </w:t>
      </w:r>
      <w:r w:rsidR="009933C9" w:rsidRPr="00071E10">
        <w:rPr>
          <w:rFonts w:ascii="Times New Roman" w:hAnsi="Times New Roman"/>
          <w:lang w:val="bg-BG" w:eastAsia="en-GB"/>
        </w:rPr>
        <w:t>УО</w:t>
      </w:r>
      <w:r w:rsidR="00862198" w:rsidRPr="00071E10">
        <w:rPr>
          <w:rFonts w:ascii="Times New Roman" w:hAnsi="Times New Roman"/>
          <w:lang w:val="bg-BG" w:eastAsia="en-GB"/>
        </w:rPr>
        <w:t xml:space="preserve"> писмено. </w:t>
      </w:r>
      <w:r w:rsidR="00862198" w:rsidRPr="00071E10">
        <w:rPr>
          <w:rFonts w:ascii="Times New Roman" w:hAnsi="Times New Roman"/>
          <w:snapToGrid w:val="0"/>
          <w:lang w:val="bg-BG" w:eastAsia="en-GB"/>
        </w:rPr>
        <w:t>Управляващият орган си запазва правото да не приеме направената промяна</w:t>
      </w:r>
      <w:r w:rsidR="005C0091" w:rsidRPr="00071E10">
        <w:rPr>
          <w:rFonts w:ascii="Times New Roman" w:hAnsi="Times New Roman"/>
          <w:snapToGrid w:val="0"/>
          <w:lang w:val="bg-BG" w:eastAsia="en-GB"/>
        </w:rPr>
        <w:t>,</w:t>
      </w:r>
      <w:r w:rsidR="00862198" w:rsidRPr="00071E10">
        <w:rPr>
          <w:rFonts w:ascii="Times New Roman" w:hAnsi="Times New Roman"/>
          <w:snapToGrid w:val="0"/>
          <w:lang w:val="bg-BG" w:eastAsia="en-GB"/>
        </w:rPr>
        <w:t xml:space="preserve"> ако</w:t>
      </w:r>
      <w:r w:rsidRPr="00071E10">
        <w:rPr>
          <w:rFonts w:ascii="Times New Roman" w:hAnsi="Times New Roman"/>
          <w:snapToGrid w:val="0"/>
          <w:lang w:val="bg-BG" w:eastAsia="en-GB"/>
        </w:rPr>
        <w:t xml:space="preserve"> </w:t>
      </w:r>
      <w:r w:rsidR="00862198" w:rsidRPr="00071E10">
        <w:rPr>
          <w:rFonts w:ascii="Times New Roman" w:hAnsi="Times New Roman"/>
          <w:lang w:val="bg-BG" w:eastAsia="en-GB"/>
        </w:rPr>
        <w:t>по вид не е сред изредените по-</w:t>
      </w:r>
      <w:r w:rsidR="00862198" w:rsidRPr="00071E10">
        <w:rPr>
          <w:rFonts w:ascii="Times New Roman" w:hAnsi="Times New Roman"/>
          <w:lang w:val="bg-BG" w:eastAsia="en-GB"/>
        </w:rPr>
        <w:lastRenderedPageBreak/>
        <w:t>горе</w:t>
      </w:r>
      <w:r w:rsidRPr="00071E10">
        <w:rPr>
          <w:rFonts w:ascii="Times New Roman" w:hAnsi="Times New Roman"/>
          <w:lang w:val="bg-BG" w:eastAsia="en-GB"/>
        </w:rPr>
        <w:t xml:space="preserve"> и/или </w:t>
      </w:r>
      <w:r w:rsidR="00862198" w:rsidRPr="00071E10">
        <w:rPr>
          <w:rFonts w:ascii="Times New Roman" w:hAnsi="Times New Roman"/>
          <w:lang w:val="bg-BG"/>
        </w:rPr>
        <w:t>липсва писмено уведомление за извършването</w:t>
      </w:r>
      <w:r w:rsidR="000E729A" w:rsidRPr="00071E10">
        <w:rPr>
          <w:rFonts w:ascii="Times New Roman" w:hAnsi="Times New Roman"/>
          <w:lang w:val="bg-BG"/>
        </w:rPr>
        <w:t xml:space="preserve"> й</w:t>
      </w:r>
      <w:r w:rsidRPr="00071E10">
        <w:rPr>
          <w:rFonts w:ascii="Times New Roman" w:hAnsi="Times New Roman"/>
          <w:lang w:val="bg-BG"/>
        </w:rPr>
        <w:t xml:space="preserve"> и/или </w:t>
      </w:r>
      <w:r w:rsidR="00862198" w:rsidRPr="00071E10">
        <w:rPr>
          <w:rFonts w:ascii="Times New Roman" w:hAnsi="Times New Roman"/>
          <w:lang w:val="bg-BG"/>
        </w:rPr>
        <w:t xml:space="preserve">не е добре обоснована необходимостта от извършването </w:t>
      </w:r>
      <w:r w:rsidR="0006260D" w:rsidRPr="00071E10">
        <w:rPr>
          <w:rFonts w:ascii="Times New Roman" w:hAnsi="Times New Roman"/>
          <w:lang w:val="bg-BG"/>
        </w:rPr>
        <w:t>ѝ</w:t>
      </w:r>
      <w:r w:rsidR="00862198" w:rsidRPr="00071E10">
        <w:rPr>
          <w:rFonts w:ascii="Times New Roman" w:hAnsi="Times New Roman"/>
          <w:lang w:val="bg-BG"/>
        </w:rPr>
        <w:t>.</w:t>
      </w:r>
    </w:p>
    <w:p w14:paraId="104B8CA1" w14:textId="77777777" w:rsidR="007D30EB" w:rsidRPr="00071E10" w:rsidRDefault="007D30EB" w:rsidP="00B005D3">
      <w:pPr>
        <w:pStyle w:val="CharChar"/>
        <w:ind w:left="709" w:hanging="720"/>
        <w:jc w:val="both"/>
        <w:rPr>
          <w:rFonts w:ascii="Times New Roman" w:hAnsi="Times New Roman"/>
          <w:lang w:val="bg-BG"/>
        </w:rPr>
      </w:pPr>
    </w:p>
    <w:p w14:paraId="3D5EA506" w14:textId="78A08CE3" w:rsidR="00862198" w:rsidRDefault="007D30EB" w:rsidP="00B005D3">
      <w:pPr>
        <w:pStyle w:val="CharChar"/>
        <w:ind w:left="709" w:hanging="720"/>
        <w:jc w:val="both"/>
        <w:rPr>
          <w:rFonts w:ascii="Times New Roman" w:hAnsi="Times New Roman"/>
          <w:lang w:val="bg-BG" w:eastAsia="en-GB"/>
        </w:rPr>
      </w:pPr>
      <w:r w:rsidRPr="00071E10">
        <w:rPr>
          <w:rFonts w:ascii="Times New Roman" w:hAnsi="Times New Roman"/>
          <w:lang w:val="bg-BG" w:eastAsia="en-GB"/>
        </w:rPr>
        <w:t xml:space="preserve">8.4. </w:t>
      </w:r>
      <w:r w:rsidRPr="00071E10">
        <w:rPr>
          <w:rFonts w:ascii="Times New Roman" w:hAnsi="Times New Roman"/>
          <w:lang w:val="bg-BG" w:eastAsia="en-GB"/>
        </w:rPr>
        <w:tab/>
      </w:r>
      <w:r w:rsidR="00590888" w:rsidRPr="00071E10">
        <w:rPr>
          <w:rFonts w:ascii="Times New Roman" w:hAnsi="Times New Roman"/>
          <w:lang w:val="bg-BG" w:eastAsia="en-GB"/>
        </w:rPr>
        <w:t xml:space="preserve">Изменението </w:t>
      </w:r>
      <w:r w:rsidR="00862198" w:rsidRPr="00071E10">
        <w:rPr>
          <w:rFonts w:ascii="Times New Roman" w:hAnsi="Times New Roman"/>
          <w:lang w:val="bg-BG" w:eastAsia="en-GB"/>
        </w:rPr>
        <w:t xml:space="preserve">на </w:t>
      </w:r>
      <w:r w:rsidR="0017690D" w:rsidRPr="00071E10">
        <w:rPr>
          <w:rFonts w:ascii="Times New Roman" w:hAnsi="Times New Roman"/>
          <w:lang w:val="bg-BG" w:eastAsia="en-GB"/>
        </w:rPr>
        <w:t xml:space="preserve">административния </w:t>
      </w:r>
      <w:r w:rsidR="003B4432" w:rsidRPr="00071E10">
        <w:rPr>
          <w:rFonts w:ascii="Times New Roman" w:hAnsi="Times New Roman"/>
          <w:lang w:val="bg-BG" w:eastAsia="en-GB"/>
        </w:rPr>
        <w:t>договор</w:t>
      </w:r>
      <w:r w:rsidR="00590888" w:rsidRPr="00071E10">
        <w:rPr>
          <w:rFonts w:ascii="Times New Roman" w:hAnsi="Times New Roman"/>
          <w:lang w:val="bg-BG" w:eastAsia="en-GB"/>
        </w:rPr>
        <w:t xml:space="preserve"> чрез сключване на допълнително </w:t>
      </w:r>
      <w:r w:rsidR="00EF70F5" w:rsidRPr="00071E10">
        <w:rPr>
          <w:rFonts w:ascii="Times New Roman" w:hAnsi="Times New Roman"/>
          <w:lang w:val="bg-BG" w:eastAsia="en-GB"/>
        </w:rPr>
        <w:t>споразумение</w:t>
      </w:r>
      <w:r w:rsidR="005C4123">
        <w:rPr>
          <w:rFonts w:ascii="Times New Roman" w:hAnsi="Times New Roman"/>
          <w:lang w:val="bg-BG" w:eastAsia="en-GB"/>
        </w:rPr>
        <w:t xml:space="preserve"> </w:t>
      </w:r>
      <w:r w:rsidR="00862198" w:rsidRPr="00071E10">
        <w:rPr>
          <w:rFonts w:ascii="Times New Roman" w:hAnsi="Times New Roman"/>
          <w:lang w:val="bg-BG" w:eastAsia="en-GB"/>
        </w:rPr>
        <w:t xml:space="preserve">се </w:t>
      </w:r>
      <w:r w:rsidR="00EF70F5" w:rsidRPr="00071E10">
        <w:rPr>
          <w:rFonts w:ascii="Times New Roman" w:hAnsi="Times New Roman"/>
          <w:lang w:val="bg-BG" w:eastAsia="en-GB"/>
        </w:rPr>
        <w:t xml:space="preserve">извършва </w:t>
      </w:r>
      <w:r w:rsidR="00862198" w:rsidRPr="00071E10">
        <w:rPr>
          <w:rFonts w:ascii="Times New Roman" w:hAnsi="Times New Roman"/>
          <w:lang w:val="bg-BG" w:eastAsia="en-GB"/>
        </w:rPr>
        <w:t xml:space="preserve">при промяна на първоначалните стойности на </w:t>
      </w:r>
      <w:r w:rsidR="000E729A" w:rsidRPr="00071E10">
        <w:rPr>
          <w:rFonts w:ascii="Times New Roman" w:hAnsi="Times New Roman"/>
          <w:lang w:val="bg-BG" w:eastAsia="en-GB"/>
        </w:rPr>
        <w:t>типовете разходи</w:t>
      </w:r>
      <w:r w:rsidR="00862198" w:rsidRPr="00071E10">
        <w:rPr>
          <w:rFonts w:ascii="Times New Roman" w:hAnsi="Times New Roman"/>
          <w:lang w:val="bg-BG" w:eastAsia="en-GB"/>
        </w:rPr>
        <w:t>, когато се извършва преразпределение на средствата в бюджета на проекта, водещо до</w:t>
      </w:r>
      <w:r w:rsidR="002D451F" w:rsidRPr="00071E10">
        <w:rPr>
          <w:rFonts w:ascii="Times New Roman" w:hAnsi="Times New Roman"/>
          <w:lang w:val="bg-BG" w:eastAsia="en-GB"/>
        </w:rPr>
        <w:t xml:space="preserve"> </w:t>
      </w:r>
      <w:r w:rsidR="00862198" w:rsidRPr="00071E10">
        <w:rPr>
          <w:rFonts w:ascii="Times New Roman" w:hAnsi="Times New Roman"/>
          <w:lang w:val="bg-BG" w:eastAsia="en-GB"/>
        </w:rPr>
        <w:t xml:space="preserve">увеличаване или намаляване с повече от 15 % на договорените в бюджета стойности по </w:t>
      </w:r>
      <w:r w:rsidR="000E729A" w:rsidRPr="00071E10">
        <w:rPr>
          <w:rFonts w:ascii="Times New Roman" w:hAnsi="Times New Roman"/>
          <w:lang w:val="bg-BG" w:eastAsia="en-GB"/>
        </w:rPr>
        <w:t>типове разходи</w:t>
      </w:r>
      <w:r w:rsidR="002D451F" w:rsidRPr="00071E10">
        <w:rPr>
          <w:rFonts w:ascii="Times New Roman" w:hAnsi="Times New Roman"/>
          <w:lang w:val="bg-BG" w:eastAsia="en-GB"/>
        </w:rPr>
        <w:t xml:space="preserve"> </w:t>
      </w:r>
      <w:r w:rsidR="0040607B" w:rsidRPr="00071E10">
        <w:rPr>
          <w:rFonts w:ascii="Times New Roman" w:hAnsi="Times New Roman"/>
          <w:lang w:val="bg-BG"/>
        </w:rPr>
        <w:t xml:space="preserve">(освен ако тази промяна не е в резултат на </w:t>
      </w:r>
      <w:r w:rsidR="00CE7856" w:rsidRPr="00071E10">
        <w:rPr>
          <w:rFonts w:ascii="Times New Roman" w:hAnsi="Times New Roman"/>
          <w:lang w:val="bg-BG"/>
        </w:rPr>
        <w:t>възложена</w:t>
      </w:r>
      <w:r w:rsidR="0040607B" w:rsidRPr="00071E10">
        <w:rPr>
          <w:rFonts w:ascii="Times New Roman" w:hAnsi="Times New Roman"/>
          <w:lang w:val="bg-BG"/>
        </w:rPr>
        <w:t xml:space="preserve"> обществена поръчка</w:t>
      </w:r>
      <w:r w:rsidR="00CE7856" w:rsidRPr="00071E10">
        <w:rPr>
          <w:rFonts w:ascii="Times New Roman" w:hAnsi="Times New Roman"/>
          <w:lang w:val="bg-BG"/>
        </w:rPr>
        <w:t>/извършен избор на изпълнител</w:t>
      </w:r>
      <w:r w:rsidR="0040607B" w:rsidRPr="00071E10">
        <w:rPr>
          <w:rFonts w:ascii="Times New Roman" w:hAnsi="Times New Roman"/>
          <w:lang w:val="bg-BG"/>
        </w:rPr>
        <w:t xml:space="preserve">) </w:t>
      </w:r>
      <w:r w:rsidR="002D451F" w:rsidRPr="00071E10">
        <w:rPr>
          <w:rFonts w:ascii="Times New Roman" w:hAnsi="Times New Roman"/>
          <w:lang w:val="bg-BG" w:eastAsia="en-GB"/>
        </w:rPr>
        <w:t xml:space="preserve">и/или </w:t>
      </w:r>
      <w:r w:rsidR="00862198" w:rsidRPr="00071E10">
        <w:rPr>
          <w:rFonts w:ascii="Times New Roman" w:hAnsi="Times New Roman"/>
          <w:lang w:val="bg-BG" w:eastAsia="en-GB"/>
        </w:rPr>
        <w:t xml:space="preserve">появата на нови бюджетни </w:t>
      </w:r>
      <w:r w:rsidR="000E729A" w:rsidRPr="00071E10">
        <w:rPr>
          <w:rFonts w:ascii="Times New Roman" w:hAnsi="Times New Roman"/>
          <w:lang w:val="bg-BG" w:eastAsia="en-GB"/>
        </w:rPr>
        <w:t xml:space="preserve">редове </w:t>
      </w:r>
      <w:r w:rsidR="002D451F" w:rsidRPr="00071E10">
        <w:rPr>
          <w:rFonts w:ascii="Times New Roman" w:hAnsi="Times New Roman"/>
          <w:lang w:val="bg-BG" w:eastAsia="en-GB"/>
        </w:rPr>
        <w:t>(</w:t>
      </w:r>
      <w:r w:rsidR="00862198" w:rsidRPr="00071E10">
        <w:rPr>
          <w:rFonts w:ascii="Times New Roman" w:hAnsi="Times New Roman"/>
          <w:lang w:val="bg-BG" w:eastAsia="en-GB"/>
        </w:rPr>
        <w:t>видове разходи</w:t>
      </w:r>
      <w:r w:rsidR="002D451F" w:rsidRPr="00071E10">
        <w:rPr>
          <w:rFonts w:ascii="Times New Roman" w:hAnsi="Times New Roman"/>
          <w:lang w:val="bg-BG" w:eastAsia="en-GB"/>
        </w:rPr>
        <w:t>)</w:t>
      </w:r>
      <w:r w:rsidR="00862198" w:rsidRPr="00071E10">
        <w:rPr>
          <w:rFonts w:ascii="Times New Roman" w:hAnsi="Times New Roman"/>
          <w:lang w:val="bg-BG" w:eastAsia="en-GB"/>
        </w:rPr>
        <w:t>, които не са договорени с първоначалния бюджет.</w:t>
      </w:r>
    </w:p>
    <w:p w14:paraId="5824B956" w14:textId="77777777" w:rsidR="00692C26" w:rsidRPr="00071E10" w:rsidRDefault="00692C26" w:rsidP="00B005D3">
      <w:pPr>
        <w:pStyle w:val="CharChar"/>
        <w:ind w:left="709" w:hanging="720"/>
        <w:jc w:val="both"/>
        <w:rPr>
          <w:rFonts w:ascii="Times New Roman" w:hAnsi="Times New Roman"/>
          <w:lang w:val="bg-BG" w:eastAsia="en-GB"/>
        </w:rPr>
      </w:pPr>
    </w:p>
    <w:p w14:paraId="3D8EE5E5" w14:textId="77777777" w:rsidR="00862198" w:rsidRPr="00071E10" w:rsidRDefault="00862198" w:rsidP="00523519"/>
    <w:p w14:paraId="2E166459" w14:textId="7061760C" w:rsidR="0005404E" w:rsidRPr="00071E10" w:rsidRDefault="004D1ABB" w:rsidP="0005404E">
      <w:pPr>
        <w:pStyle w:val="CharChar"/>
        <w:ind w:left="709" w:hanging="720"/>
        <w:jc w:val="both"/>
        <w:rPr>
          <w:rFonts w:ascii="Times New Roman" w:hAnsi="Times New Roman"/>
          <w:lang w:val="bg-BG" w:eastAsia="en-GB"/>
        </w:rPr>
      </w:pPr>
      <w:r w:rsidRPr="00071E10">
        <w:rPr>
          <w:rFonts w:ascii="Times New Roman" w:hAnsi="Times New Roman"/>
          <w:lang w:val="bg-BG" w:eastAsia="en-GB"/>
        </w:rPr>
        <w:t>8.</w:t>
      </w:r>
      <w:r w:rsidR="00F111DE">
        <w:rPr>
          <w:rFonts w:ascii="Times New Roman" w:hAnsi="Times New Roman"/>
          <w:lang w:val="en-US" w:eastAsia="en-GB"/>
        </w:rPr>
        <w:t>5</w:t>
      </w:r>
      <w:r w:rsidRPr="00071E10">
        <w:rPr>
          <w:rFonts w:ascii="Times New Roman" w:hAnsi="Times New Roman"/>
          <w:lang w:val="bg-BG" w:eastAsia="en-GB"/>
        </w:rPr>
        <w:t xml:space="preserve">. </w:t>
      </w:r>
      <w:r w:rsidRPr="00071E10">
        <w:rPr>
          <w:rFonts w:ascii="Times New Roman" w:hAnsi="Times New Roman"/>
          <w:lang w:val="bg-BG" w:eastAsia="en-GB"/>
        </w:rPr>
        <w:tab/>
      </w:r>
      <w:r w:rsidR="0005404E" w:rsidRPr="00071E10">
        <w:rPr>
          <w:rFonts w:ascii="Times New Roman" w:hAnsi="Times New Roman"/>
          <w:lang w:val="bg-BG" w:eastAsia="en-GB"/>
        </w:rPr>
        <w:t xml:space="preserve">Недопустими са следните </w:t>
      </w:r>
      <w:r w:rsidR="00B95F78" w:rsidRPr="00071E10">
        <w:rPr>
          <w:rFonts w:ascii="Times New Roman" w:hAnsi="Times New Roman"/>
          <w:lang w:val="bg-BG" w:eastAsia="en-GB"/>
        </w:rPr>
        <w:t>изменения</w:t>
      </w:r>
      <w:r w:rsidR="0005404E" w:rsidRPr="00071E10">
        <w:rPr>
          <w:rFonts w:ascii="Times New Roman" w:hAnsi="Times New Roman"/>
          <w:lang w:val="bg-BG" w:eastAsia="en-GB"/>
        </w:rPr>
        <w:t>:</w:t>
      </w:r>
    </w:p>
    <w:p w14:paraId="2C148239" w14:textId="77777777" w:rsidR="00EF54EC" w:rsidRPr="00071E10" w:rsidRDefault="00EF54EC" w:rsidP="0005404E">
      <w:pPr>
        <w:pStyle w:val="CharChar"/>
        <w:ind w:left="709" w:hanging="720"/>
        <w:jc w:val="both"/>
        <w:rPr>
          <w:rFonts w:ascii="Times New Roman" w:hAnsi="Times New Roman"/>
          <w:lang w:val="bg-BG" w:eastAsia="en-GB"/>
        </w:rPr>
      </w:pPr>
    </w:p>
    <w:p w14:paraId="29D4A105" w14:textId="7A77D3B4" w:rsidR="0005404E" w:rsidRPr="00071E10" w:rsidRDefault="0005404E" w:rsidP="00523519">
      <w:pPr>
        <w:pStyle w:val="CharChar"/>
        <w:numPr>
          <w:ilvl w:val="0"/>
          <w:numId w:val="19"/>
        </w:numPr>
        <w:tabs>
          <w:tab w:val="clear" w:pos="709"/>
        </w:tabs>
        <w:ind w:left="1170"/>
        <w:jc w:val="both"/>
        <w:rPr>
          <w:rFonts w:ascii="Times New Roman" w:hAnsi="Times New Roman"/>
          <w:lang w:val="bg-BG" w:eastAsia="en-GB"/>
        </w:rPr>
      </w:pPr>
      <w:r w:rsidRPr="00071E10">
        <w:rPr>
          <w:rFonts w:ascii="Times New Roman" w:hAnsi="Times New Roman"/>
          <w:lang w:val="bg-BG" w:eastAsia="en-GB"/>
        </w:rPr>
        <w:t xml:space="preserve">Промени в бюджета на проекта, водещи до увеличаване на първоначално </w:t>
      </w:r>
      <w:r w:rsidR="00D071D0" w:rsidRPr="00071E10">
        <w:rPr>
          <w:rFonts w:ascii="Times New Roman" w:hAnsi="Times New Roman"/>
          <w:lang w:val="bg-BG" w:eastAsia="en-GB"/>
        </w:rPr>
        <w:t xml:space="preserve">заложения </w:t>
      </w:r>
      <w:r w:rsidRPr="00071E10">
        <w:rPr>
          <w:rFonts w:ascii="Times New Roman" w:hAnsi="Times New Roman"/>
          <w:lang w:val="bg-BG" w:eastAsia="en-GB"/>
        </w:rPr>
        <w:t xml:space="preserve">размер, предвиден в </w:t>
      </w:r>
      <w:r w:rsidR="00C43693" w:rsidRPr="00071E10">
        <w:rPr>
          <w:rFonts w:ascii="Times New Roman" w:hAnsi="Times New Roman"/>
          <w:lang w:val="bg-BG" w:eastAsia="en-GB"/>
        </w:rPr>
        <w:t xml:space="preserve">административния </w:t>
      </w:r>
      <w:r w:rsidRPr="00071E10">
        <w:rPr>
          <w:rFonts w:ascii="Times New Roman" w:hAnsi="Times New Roman"/>
          <w:lang w:val="bg-BG" w:eastAsia="en-GB"/>
        </w:rPr>
        <w:t xml:space="preserve">договор за предоставяне на </w:t>
      </w:r>
      <w:r w:rsidR="00EC3269" w:rsidRPr="00071E10">
        <w:rPr>
          <w:rFonts w:ascii="Times New Roman" w:hAnsi="Times New Roman"/>
          <w:lang w:val="bg-BG" w:eastAsia="en-GB"/>
        </w:rPr>
        <w:t>БФП</w:t>
      </w:r>
      <w:r w:rsidRPr="00071E10">
        <w:rPr>
          <w:rFonts w:ascii="Times New Roman" w:hAnsi="Times New Roman"/>
          <w:lang w:val="bg-BG" w:eastAsia="en-GB"/>
        </w:rPr>
        <w:t xml:space="preserve">, и/или водещи до превишаване на средствата по „тип разходи“, за които има определен размер в нормативен акт, в акт на правото на </w:t>
      </w:r>
      <w:r w:rsidR="00777C13" w:rsidRPr="00071E10">
        <w:rPr>
          <w:rFonts w:ascii="Times New Roman" w:hAnsi="Times New Roman"/>
          <w:lang w:val="bg-BG" w:eastAsia="en-GB"/>
        </w:rPr>
        <w:t>Е</w:t>
      </w:r>
      <w:r w:rsidRPr="00071E10">
        <w:rPr>
          <w:rFonts w:ascii="Times New Roman" w:hAnsi="Times New Roman"/>
          <w:lang w:val="bg-BG" w:eastAsia="en-GB"/>
        </w:rPr>
        <w:t>вропейския съюз или в съответните насоки за кандидатстване;</w:t>
      </w:r>
    </w:p>
    <w:p w14:paraId="5D320E43" w14:textId="77777777" w:rsidR="00EF54EC" w:rsidRPr="00071E10" w:rsidRDefault="00EF54EC" w:rsidP="008A6C2C">
      <w:pPr>
        <w:pStyle w:val="CharChar"/>
        <w:tabs>
          <w:tab w:val="clear" w:pos="709"/>
        </w:tabs>
        <w:ind w:left="1170" w:hanging="720"/>
        <w:jc w:val="both"/>
        <w:rPr>
          <w:rFonts w:ascii="Times New Roman" w:hAnsi="Times New Roman"/>
          <w:lang w:val="bg-BG" w:eastAsia="en-GB"/>
        </w:rPr>
      </w:pPr>
    </w:p>
    <w:p w14:paraId="645A0B30" w14:textId="1739767D" w:rsidR="0005404E" w:rsidRPr="00071E10" w:rsidRDefault="0005404E" w:rsidP="00F15455">
      <w:pPr>
        <w:pStyle w:val="CharChar"/>
        <w:numPr>
          <w:ilvl w:val="0"/>
          <w:numId w:val="19"/>
        </w:numPr>
        <w:tabs>
          <w:tab w:val="clear" w:pos="709"/>
        </w:tabs>
        <w:ind w:left="1170"/>
        <w:jc w:val="both"/>
        <w:rPr>
          <w:rFonts w:ascii="Times New Roman" w:hAnsi="Times New Roman"/>
          <w:lang w:val="bg-BG" w:eastAsia="en-GB"/>
        </w:rPr>
      </w:pPr>
      <w:r w:rsidRPr="00071E10">
        <w:rPr>
          <w:rFonts w:ascii="Times New Roman" w:hAnsi="Times New Roman"/>
          <w:lang w:val="bg-BG" w:eastAsia="en-GB"/>
        </w:rPr>
        <w:t>Промени, които поставят под въпрос постигането на основната цел и планираните резултати на проекта</w:t>
      </w:r>
      <w:r w:rsidR="00EF54EC" w:rsidRPr="00071E10">
        <w:rPr>
          <w:rFonts w:ascii="Times New Roman" w:hAnsi="Times New Roman"/>
          <w:lang w:val="bg-BG" w:eastAsia="en-GB"/>
        </w:rPr>
        <w:t>;</w:t>
      </w:r>
    </w:p>
    <w:p w14:paraId="6D6C0B06" w14:textId="77777777" w:rsidR="00EF54EC" w:rsidRPr="00071E10" w:rsidRDefault="00EF54EC" w:rsidP="008A6C2C">
      <w:pPr>
        <w:pStyle w:val="CharChar"/>
        <w:tabs>
          <w:tab w:val="clear" w:pos="709"/>
        </w:tabs>
        <w:ind w:left="1170" w:hanging="720"/>
        <w:jc w:val="both"/>
        <w:rPr>
          <w:rFonts w:ascii="Times New Roman" w:hAnsi="Times New Roman"/>
          <w:lang w:val="bg-BG" w:eastAsia="en-GB"/>
        </w:rPr>
      </w:pPr>
    </w:p>
    <w:p w14:paraId="64EFD62B" w14:textId="20670007" w:rsidR="0005404E" w:rsidRPr="00071E10" w:rsidRDefault="00123737" w:rsidP="00F15455">
      <w:pPr>
        <w:pStyle w:val="CharChar"/>
        <w:numPr>
          <w:ilvl w:val="0"/>
          <w:numId w:val="19"/>
        </w:numPr>
        <w:tabs>
          <w:tab w:val="clear" w:pos="709"/>
        </w:tabs>
        <w:ind w:left="1170"/>
        <w:jc w:val="both"/>
        <w:rPr>
          <w:rFonts w:ascii="Times New Roman" w:hAnsi="Times New Roman"/>
          <w:lang w:val="bg-BG" w:eastAsia="en-GB"/>
        </w:rPr>
      </w:pPr>
      <w:r w:rsidRPr="00071E10">
        <w:rPr>
          <w:rFonts w:ascii="Times New Roman" w:hAnsi="Times New Roman"/>
          <w:lang w:val="bg-BG" w:eastAsia="en-GB"/>
        </w:rPr>
        <w:t>Промени</w:t>
      </w:r>
      <w:r w:rsidR="0005404E" w:rsidRPr="00071E10">
        <w:rPr>
          <w:rFonts w:ascii="Times New Roman" w:hAnsi="Times New Roman"/>
          <w:lang w:val="bg-BG" w:eastAsia="en-GB"/>
        </w:rPr>
        <w:t xml:space="preserve">, които биха представлявали нарушение на принципа на равнопоставеност на кандидатите и нарушават конкурентните условия, заложени в насоките, приложимата нормативна уредба към съответната процедура за </w:t>
      </w:r>
      <w:r w:rsidR="00B95F78" w:rsidRPr="00071E10">
        <w:rPr>
          <w:rFonts w:ascii="Times New Roman" w:hAnsi="Times New Roman"/>
          <w:lang w:val="bg-BG" w:eastAsia="en-GB"/>
        </w:rPr>
        <w:t>подбор на проекти</w:t>
      </w:r>
      <w:r w:rsidR="00D4174A">
        <w:rPr>
          <w:rFonts w:ascii="Times New Roman" w:hAnsi="Times New Roman"/>
          <w:lang w:val="bg-BG" w:eastAsia="en-GB"/>
        </w:rPr>
        <w:t xml:space="preserve"> и/или принципите по чл. 29, ал.1 от ЗУСЕСИФ</w:t>
      </w:r>
      <w:r w:rsidR="00480370" w:rsidRPr="00071E10">
        <w:rPr>
          <w:rFonts w:ascii="Times New Roman" w:hAnsi="Times New Roman"/>
          <w:lang w:val="bg-BG" w:eastAsia="en-GB"/>
        </w:rPr>
        <w:t>;</w:t>
      </w:r>
    </w:p>
    <w:p w14:paraId="5FF82C86" w14:textId="77777777" w:rsidR="00480370" w:rsidRPr="00071E10" w:rsidRDefault="00480370" w:rsidP="008A6C2C">
      <w:pPr>
        <w:pStyle w:val="CharChar"/>
        <w:tabs>
          <w:tab w:val="clear" w:pos="709"/>
        </w:tabs>
        <w:ind w:left="1170" w:hanging="720"/>
        <w:jc w:val="both"/>
        <w:rPr>
          <w:rFonts w:ascii="Times New Roman" w:hAnsi="Times New Roman"/>
          <w:lang w:val="bg-BG" w:eastAsia="en-GB"/>
        </w:rPr>
      </w:pPr>
    </w:p>
    <w:p w14:paraId="4ED10904" w14:textId="6201A65C" w:rsidR="00862198" w:rsidRPr="00071E10" w:rsidRDefault="00123737" w:rsidP="00523519">
      <w:pPr>
        <w:pStyle w:val="CharChar"/>
        <w:numPr>
          <w:ilvl w:val="0"/>
          <w:numId w:val="19"/>
        </w:numPr>
        <w:tabs>
          <w:tab w:val="clear" w:pos="709"/>
        </w:tabs>
        <w:ind w:left="1170"/>
        <w:jc w:val="both"/>
        <w:rPr>
          <w:rFonts w:ascii="Times New Roman" w:hAnsi="Times New Roman"/>
          <w:lang w:val="bg-BG" w:eastAsia="en-GB"/>
        </w:rPr>
      </w:pPr>
      <w:r w:rsidRPr="00071E10">
        <w:rPr>
          <w:rFonts w:ascii="Times New Roman" w:hAnsi="Times New Roman"/>
          <w:lang w:val="bg-BG" w:eastAsia="en-GB"/>
        </w:rPr>
        <w:t>Промени</w:t>
      </w:r>
      <w:r w:rsidR="0005404E" w:rsidRPr="00071E10">
        <w:rPr>
          <w:rFonts w:ascii="Times New Roman" w:hAnsi="Times New Roman"/>
          <w:lang w:val="bg-BG" w:eastAsia="en-GB"/>
        </w:rPr>
        <w:t xml:space="preserve">, които биха довели до несъответствие на </w:t>
      </w:r>
      <w:r w:rsidR="00982E75" w:rsidRPr="00071E10">
        <w:rPr>
          <w:rFonts w:ascii="Times New Roman" w:hAnsi="Times New Roman"/>
          <w:lang w:val="bg-BG" w:eastAsia="en-GB"/>
        </w:rPr>
        <w:t xml:space="preserve">административния </w:t>
      </w:r>
      <w:r w:rsidR="0005404E" w:rsidRPr="00071E10">
        <w:rPr>
          <w:rFonts w:ascii="Times New Roman" w:hAnsi="Times New Roman"/>
          <w:lang w:val="bg-BG" w:eastAsia="en-GB"/>
        </w:rPr>
        <w:t>договор за безвъзмездна помощ със съответните правила за държавна помощ.</w:t>
      </w:r>
    </w:p>
    <w:p w14:paraId="4453AD5A" w14:textId="3113505A" w:rsidR="00862198" w:rsidRPr="00071E10" w:rsidRDefault="00862198" w:rsidP="00862198">
      <w:pPr>
        <w:pStyle w:val="1"/>
        <w:numPr>
          <w:ilvl w:val="0"/>
          <w:numId w:val="0"/>
        </w:numPr>
        <w:rPr>
          <w:szCs w:val="24"/>
          <w:lang w:val="bg-BG"/>
        </w:rPr>
      </w:pPr>
      <w:bookmarkStart w:id="38" w:name="_Toc41300145"/>
      <w:bookmarkStart w:id="39" w:name="_Toc41303352"/>
      <w:bookmarkStart w:id="40" w:name="_Ref41304552"/>
      <w:bookmarkStart w:id="41" w:name="_Ref41305100"/>
      <w:bookmarkStart w:id="42" w:name="_Toc132048910"/>
      <w:bookmarkStart w:id="43" w:name="_Toc206396589"/>
      <w:r w:rsidRPr="00071E10">
        <w:rPr>
          <w:szCs w:val="24"/>
          <w:lang w:val="bg-BG"/>
        </w:rPr>
        <w:t>ЧЛЕН 9</w:t>
      </w:r>
      <w:bookmarkEnd w:id="38"/>
      <w:bookmarkEnd w:id="39"/>
      <w:bookmarkEnd w:id="40"/>
      <w:bookmarkEnd w:id="41"/>
      <w:r w:rsidR="00FE2819" w:rsidRPr="00071E10">
        <w:rPr>
          <w:szCs w:val="24"/>
          <w:lang w:val="bg-BG"/>
        </w:rPr>
        <w:t>.</w:t>
      </w:r>
      <w:r w:rsidRPr="00071E10">
        <w:rPr>
          <w:szCs w:val="24"/>
          <w:lang w:val="bg-BG"/>
        </w:rPr>
        <w:t xml:space="preserve"> Прехвърляне на права и задължения по </w:t>
      </w:r>
      <w:bookmarkEnd w:id="42"/>
      <w:bookmarkEnd w:id="43"/>
      <w:r w:rsidR="00DE3A3A" w:rsidRPr="00071E10">
        <w:rPr>
          <w:szCs w:val="24"/>
          <w:lang w:val="bg-BG"/>
        </w:rPr>
        <w:t xml:space="preserve">административния </w:t>
      </w:r>
      <w:r w:rsidR="00A16C74" w:rsidRPr="00071E10">
        <w:rPr>
          <w:szCs w:val="24"/>
          <w:lang w:val="bg-BG"/>
        </w:rPr>
        <w:t>договор</w:t>
      </w:r>
    </w:p>
    <w:p w14:paraId="592E39CC" w14:textId="2D6F152D" w:rsidR="004F751F" w:rsidRPr="00443828" w:rsidRDefault="00697FBE" w:rsidP="00B005D3">
      <w:pPr>
        <w:pStyle w:val="CharChar"/>
        <w:ind w:left="709" w:hanging="720"/>
        <w:jc w:val="both"/>
        <w:rPr>
          <w:rFonts w:ascii="Times New Roman" w:hAnsi="Times New Roman"/>
          <w:lang w:val="bg-BG"/>
        </w:rPr>
      </w:pPr>
      <w:r w:rsidRPr="00071E10">
        <w:rPr>
          <w:rFonts w:ascii="Times New Roman" w:hAnsi="Times New Roman"/>
          <w:lang w:val="bg-BG" w:eastAsia="en-GB"/>
        </w:rPr>
        <w:t xml:space="preserve">9.1. </w:t>
      </w:r>
      <w:r w:rsidRPr="00071E10">
        <w:rPr>
          <w:rFonts w:ascii="Times New Roman" w:hAnsi="Times New Roman"/>
          <w:lang w:val="bg-BG" w:eastAsia="en-GB"/>
        </w:rPr>
        <w:tab/>
      </w:r>
      <w:r w:rsidR="00862198" w:rsidRPr="00071E10">
        <w:rPr>
          <w:rFonts w:ascii="Times New Roman" w:hAnsi="Times New Roman"/>
          <w:lang w:val="bg-BG" w:eastAsia="en-GB"/>
        </w:rPr>
        <w:t xml:space="preserve">Правата и задълженията по </w:t>
      </w:r>
      <w:r w:rsidR="00DE3A3A" w:rsidRPr="00071E10">
        <w:rPr>
          <w:rFonts w:ascii="Times New Roman" w:hAnsi="Times New Roman"/>
          <w:lang w:val="bg-BG" w:eastAsia="en-GB"/>
        </w:rPr>
        <w:t xml:space="preserve">административния </w:t>
      </w:r>
      <w:r w:rsidR="00A16C74" w:rsidRPr="00071E10">
        <w:rPr>
          <w:rFonts w:ascii="Times New Roman" w:hAnsi="Times New Roman"/>
          <w:lang w:val="bg-BG" w:eastAsia="en-GB"/>
        </w:rPr>
        <w:t>договор</w:t>
      </w:r>
      <w:r w:rsidR="00862198" w:rsidRPr="00071E10">
        <w:rPr>
          <w:rFonts w:ascii="Times New Roman" w:hAnsi="Times New Roman"/>
          <w:lang w:val="bg-BG" w:eastAsia="en-GB"/>
        </w:rPr>
        <w:t xml:space="preserve"> не могат да бъдат прехвърляни или възлагани на лице</w:t>
      </w:r>
      <w:r w:rsidR="00AD77A9" w:rsidRPr="00262825">
        <w:rPr>
          <w:rFonts w:ascii="Times New Roman" w:hAnsi="Times New Roman"/>
          <w:lang w:val="bg-BG" w:eastAsia="en-GB"/>
        </w:rPr>
        <w:t xml:space="preserve">, </w:t>
      </w:r>
      <w:r w:rsidR="00AD77A9">
        <w:rPr>
          <w:rFonts w:ascii="Times New Roman" w:hAnsi="Times New Roman"/>
          <w:lang w:val="bg-BG" w:eastAsia="en-GB"/>
        </w:rPr>
        <w:t>което не е страна по договора</w:t>
      </w:r>
      <w:r w:rsidR="00862198" w:rsidRPr="00071E10">
        <w:rPr>
          <w:rFonts w:ascii="Times New Roman" w:hAnsi="Times New Roman"/>
          <w:lang w:val="bg-BG" w:eastAsia="en-GB"/>
        </w:rPr>
        <w:t xml:space="preserve"> без предварително писмено одобрение от </w:t>
      </w:r>
      <w:r w:rsidR="00071E10" w:rsidRPr="00071E10">
        <w:rPr>
          <w:rFonts w:ascii="Times New Roman" w:hAnsi="Times New Roman"/>
          <w:lang w:val="bg-BG" w:eastAsia="en-GB"/>
        </w:rPr>
        <w:t>УО</w:t>
      </w:r>
      <w:r w:rsidR="00862198" w:rsidRPr="00071E10">
        <w:rPr>
          <w:rFonts w:ascii="Times New Roman" w:hAnsi="Times New Roman"/>
          <w:lang w:val="bg-BG" w:eastAsia="en-GB"/>
        </w:rPr>
        <w:t>.</w:t>
      </w:r>
    </w:p>
    <w:p w14:paraId="5D6C3AB9" w14:textId="6949C990" w:rsidR="00862198" w:rsidRPr="00071E10" w:rsidRDefault="00862198" w:rsidP="00862198">
      <w:pPr>
        <w:pStyle w:val="1"/>
        <w:numPr>
          <w:ilvl w:val="0"/>
          <w:numId w:val="0"/>
        </w:numPr>
        <w:rPr>
          <w:szCs w:val="24"/>
          <w:lang w:val="bg-BG"/>
        </w:rPr>
      </w:pPr>
      <w:bookmarkStart w:id="44" w:name="_Toc41300147"/>
      <w:bookmarkStart w:id="45" w:name="_Toc41303353"/>
      <w:bookmarkStart w:id="46" w:name="_Toc173497344"/>
      <w:bookmarkStart w:id="47" w:name="_Toc206396590"/>
      <w:r w:rsidRPr="00071E10">
        <w:rPr>
          <w:szCs w:val="24"/>
          <w:lang w:val="bg-BG"/>
        </w:rPr>
        <w:t>ЧЛЕН 10</w:t>
      </w:r>
      <w:r w:rsidR="00FE2819" w:rsidRPr="00071E10">
        <w:rPr>
          <w:szCs w:val="24"/>
          <w:lang w:val="bg-BG"/>
        </w:rPr>
        <w:t>.</w:t>
      </w:r>
      <w:r w:rsidRPr="00071E10">
        <w:rPr>
          <w:szCs w:val="24"/>
          <w:lang w:val="bg-BG"/>
        </w:rPr>
        <w:t xml:space="preserve"> </w:t>
      </w:r>
      <w:bookmarkEnd w:id="44"/>
      <w:bookmarkEnd w:id="45"/>
      <w:r w:rsidRPr="00071E10">
        <w:rPr>
          <w:szCs w:val="24"/>
          <w:lang w:val="bg-BG"/>
        </w:rPr>
        <w:t xml:space="preserve">Срок за изпълнение на проекта. Удължаване, спиране, извънредни обстоятелства и краен срок на </w:t>
      </w:r>
      <w:bookmarkEnd w:id="46"/>
      <w:r w:rsidR="006812DB" w:rsidRPr="00071E10">
        <w:rPr>
          <w:szCs w:val="24"/>
          <w:lang w:val="bg-BG"/>
        </w:rPr>
        <w:t xml:space="preserve">административния </w:t>
      </w:r>
      <w:r w:rsidR="00E342DD" w:rsidRPr="00071E10">
        <w:rPr>
          <w:szCs w:val="24"/>
          <w:lang w:val="bg-BG"/>
        </w:rPr>
        <w:t>договор</w:t>
      </w:r>
      <w:bookmarkEnd w:id="47"/>
    </w:p>
    <w:p w14:paraId="1C15AF77" w14:textId="6D04670D" w:rsidR="00862198" w:rsidRPr="00071E10" w:rsidRDefault="00862198" w:rsidP="00B005D3">
      <w:pPr>
        <w:ind w:left="709" w:hanging="709"/>
        <w:jc w:val="both"/>
      </w:pPr>
      <w:r w:rsidRPr="00071E10">
        <w:t>10.1.</w:t>
      </w:r>
      <w:r w:rsidRPr="00071E10">
        <w:tab/>
        <w:t xml:space="preserve">Срокът за изпълнение на проекта е </w:t>
      </w:r>
      <w:r w:rsidR="00A16C74" w:rsidRPr="00071E10">
        <w:t xml:space="preserve">посочен </w:t>
      </w:r>
      <w:r w:rsidRPr="00071E10">
        <w:t xml:space="preserve">в </w:t>
      </w:r>
      <w:r w:rsidR="00E268EB" w:rsidRPr="00071E10">
        <w:t xml:space="preserve">административния </w:t>
      </w:r>
      <w:r w:rsidR="00B93ED4" w:rsidRPr="00071E10">
        <w:t>договор</w:t>
      </w:r>
      <w:r w:rsidRPr="00071E10">
        <w:t xml:space="preserve">. </w:t>
      </w:r>
      <w:r w:rsidR="00B005D3" w:rsidRPr="00071E10">
        <w:t>Бенефициентът</w:t>
      </w:r>
      <w:r w:rsidRPr="00071E10">
        <w:t xml:space="preserve"> е длъжен да уведоми незабавно </w:t>
      </w:r>
      <w:r w:rsidR="00C24F7B" w:rsidRPr="00071E10">
        <w:t>УО</w:t>
      </w:r>
      <w:r w:rsidRPr="00071E10">
        <w:t xml:space="preserve"> за възникването на обстоятелства, които могат да възпрепятстват или забавят изпълнението на проекта. </w:t>
      </w:r>
      <w:r w:rsidR="006C7F4B" w:rsidRPr="00071E10">
        <w:t xml:space="preserve">В съответствие с предвиденото в член 8 от настоящите </w:t>
      </w:r>
      <w:r w:rsidR="00C24F7B" w:rsidRPr="00071E10">
        <w:t xml:space="preserve">общи </w:t>
      </w:r>
      <w:r w:rsidR="006C7F4B" w:rsidRPr="00071E10">
        <w:t xml:space="preserve">условия </w:t>
      </w:r>
      <w:r w:rsidR="00B005D3" w:rsidRPr="00071E10">
        <w:t>Бенефициентът</w:t>
      </w:r>
      <w:r w:rsidRPr="00071E10">
        <w:t xml:space="preserve"> може да поиска удължаване на срока за изпълнение на проекта не по-късно от един месец преди изтичането му, при условие, че срокът не излиза извън рамките за изпълнение на операцията по </w:t>
      </w:r>
      <w:r w:rsidR="003B6151">
        <w:t>О</w:t>
      </w:r>
      <w:r w:rsidR="00FB155C" w:rsidRPr="00071E10">
        <w:t xml:space="preserve">перативната </w:t>
      </w:r>
      <w:r w:rsidRPr="00071E10">
        <w:t>програма</w:t>
      </w:r>
      <w:r w:rsidR="006C7F4B" w:rsidRPr="00071E10">
        <w:t>.</w:t>
      </w:r>
      <w:r w:rsidRPr="00071E10">
        <w:t xml:space="preserve"> </w:t>
      </w:r>
      <w:r w:rsidRPr="00071E10">
        <w:lastRenderedPageBreak/>
        <w:t xml:space="preserve">Искането трябва да бъде придружено от всички обосноваващи го доказателства, необходими за вземане на решение за изменение на </w:t>
      </w:r>
      <w:r w:rsidR="00451A08" w:rsidRPr="00071E10">
        <w:t xml:space="preserve">административния </w:t>
      </w:r>
      <w:r w:rsidR="00FB155C" w:rsidRPr="00071E10">
        <w:t>договор</w:t>
      </w:r>
      <w:r w:rsidRPr="00071E10">
        <w:t>.</w:t>
      </w:r>
    </w:p>
    <w:p w14:paraId="06F91D0F" w14:textId="77777777" w:rsidR="00E26A7E" w:rsidRPr="00071E10" w:rsidRDefault="00E26A7E" w:rsidP="00B005D3">
      <w:pPr>
        <w:ind w:left="709" w:hanging="709"/>
        <w:jc w:val="both"/>
      </w:pPr>
    </w:p>
    <w:p w14:paraId="24000569" w14:textId="17D50775" w:rsidR="00941C81" w:rsidRPr="00071E10" w:rsidRDefault="00862198" w:rsidP="004F36D5">
      <w:pPr>
        <w:pStyle w:val="NumPar2"/>
        <w:numPr>
          <w:ilvl w:val="0"/>
          <w:numId w:val="0"/>
        </w:numPr>
        <w:ind w:left="709" w:hanging="720"/>
        <w:rPr>
          <w:szCs w:val="24"/>
          <w:lang w:val="bg-BG"/>
        </w:rPr>
      </w:pPr>
      <w:r w:rsidRPr="00071E10">
        <w:rPr>
          <w:szCs w:val="24"/>
          <w:lang w:val="bg-BG"/>
        </w:rPr>
        <w:t>10.2.</w:t>
      </w:r>
      <w:r w:rsidRPr="00071E10">
        <w:rPr>
          <w:szCs w:val="24"/>
          <w:lang w:val="bg-BG"/>
        </w:rPr>
        <w:tab/>
      </w:r>
      <w:r w:rsidR="00941C81" w:rsidRPr="00071E10">
        <w:rPr>
          <w:szCs w:val="24"/>
          <w:lang w:val="bg-BG"/>
        </w:rPr>
        <w:t xml:space="preserve">Ако възникнат извънредни обстоятелства, които правят продължаването на проекта твърде трудно или рисковано и се налага временно спиране на изпълнението му изцяло или отчасти, Бенефициентът уведомява незабавно </w:t>
      </w:r>
      <w:r w:rsidR="00C24F7B" w:rsidRPr="00071E10">
        <w:rPr>
          <w:szCs w:val="24"/>
          <w:lang w:val="bg-BG"/>
        </w:rPr>
        <w:t>УО</w:t>
      </w:r>
      <w:r w:rsidR="00941C81" w:rsidRPr="00071E10">
        <w:rPr>
          <w:szCs w:val="24"/>
          <w:lang w:val="bg-BG"/>
        </w:rPr>
        <w:t xml:space="preserve"> за това, като прилага цялата необходима информация. По преценка на </w:t>
      </w:r>
      <w:r w:rsidR="00C24F7B" w:rsidRPr="00071E10">
        <w:rPr>
          <w:szCs w:val="24"/>
          <w:lang w:val="bg-BG"/>
        </w:rPr>
        <w:t>УО</w:t>
      </w:r>
      <w:r w:rsidR="00941C81" w:rsidRPr="00071E10">
        <w:rPr>
          <w:szCs w:val="24"/>
          <w:lang w:val="bg-BG"/>
        </w:rPr>
        <w:t xml:space="preserve"> в този случай </w:t>
      </w:r>
      <w:r w:rsidR="006C65E5" w:rsidRPr="00071E10">
        <w:rPr>
          <w:szCs w:val="24"/>
          <w:lang w:val="bg-BG"/>
        </w:rPr>
        <w:t xml:space="preserve">административният </w:t>
      </w:r>
      <w:r w:rsidR="00941C81" w:rsidRPr="00071E10">
        <w:rPr>
          <w:szCs w:val="24"/>
          <w:lang w:val="bg-BG"/>
        </w:rPr>
        <w:t>договор</w:t>
      </w:r>
      <w:r w:rsidR="00C24F7B" w:rsidRPr="00071E10">
        <w:rPr>
          <w:szCs w:val="24"/>
          <w:lang w:val="bg-BG"/>
        </w:rPr>
        <w:t xml:space="preserve"> </w:t>
      </w:r>
      <w:r w:rsidR="00941C81" w:rsidRPr="00071E10">
        <w:rPr>
          <w:szCs w:val="24"/>
          <w:lang w:val="bg-BG"/>
        </w:rPr>
        <w:t xml:space="preserve">може да бъде прекратен в съответствие с член 11 от настоящите </w:t>
      </w:r>
      <w:r w:rsidR="006919F8" w:rsidRPr="00071E10">
        <w:rPr>
          <w:szCs w:val="24"/>
          <w:lang w:val="bg-BG"/>
        </w:rPr>
        <w:t xml:space="preserve">общи </w:t>
      </w:r>
      <w:r w:rsidR="00941C81" w:rsidRPr="00071E10">
        <w:rPr>
          <w:szCs w:val="24"/>
          <w:lang w:val="bg-BG"/>
        </w:rPr>
        <w:t xml:space="preserve">условия. Ако </w:t>
      </w:r>
      <w:r w:rsidR="00A84CFF" w:rsidRPr="00071E10">
        <w:rPr>
          <w:szCs w:val="24"/>
          <w:lang w:val="bg-BG"/>
        </w:rPr>
        <w:t xml:space="preserve">административният </w:t>
      </w:r>
      <w:r w:rsidR="00941C81" w:rsidRPr="00071E10">
        <w:rPr>
          <w:szCs w:val="24"/>
          <w:lang w:val="bg-BG"/>
        </w:rPr>
        <w:t>договор не бъде прекратен,</w:t>
      </w:r>
      <w:r w:rsidR="00941C81" w:rsidRPr="00071E10" w:rsidDel="00B005D3">
        <w:rPr>
          <w:szCs w:val="24"/>
          <w:lang w:val="bg-BG"/>
        </w:rPr>
        <w:t xml:space="preserve"> </w:t>
      </w:r>
      <w:r w:rsidR="00B35103" w:rsidRPr="00071E10">
        <w:rPr>
          <w:szCs w:val="24"/>
          <w:lang w:val="bg-BG"/>
        </w:rPr>
        <w:t xml:space="preserve">Бенефициентът </w:t>
      </w:r>
      <w:r w:rsidR="00941C81" w:rsidRPr="00071E10">
        <w:rPr>
          <w:szCs w:val="24"/>
          <w:lang w:val="bg-BG"/>
        </w:rPr>
        <w:t xml:space="preserve">е длъжен да направи необходимото, за да намали до минимум срока на спиране на изпълнението и да го възобнови, щом обстоятелствата позволят това, както и да уведоми незабавно </w:t>
      </w:r>
      <w:r w:rsidR="00B35103" w:rsidRPr="00071E10">
        <w:rPr>
          <w:szCs w:val="24"/>
          <w:lang w:val="bg-BG"/>
        </w:rPr>
        <w:t>УО</w:t>
      </w:r>
      <w:r w:rsidR="00941C81" w:rsidRPr="00071E10">
        <w:rPr>
          <w:szCs w:val="24"/>
          <w:lang w:val="bg-BG"/>
        </w:rPr>
        <w:t xml:space="preserve"> за тези свои действия.</w:t>
      </w:r>
    </w:p>
    <w:p w14:paraId="2FDC4438" w14:textId="5B58250E" w:rsidR="00941C81" w:rsidRPr="00071E10" w:rsidRDefault="00941C81" w:rsidP="00941C81">
      <w:pPr>
        <w:pStyle w:val="NumPar2"/>
        <w:numPr>
          <w:ilvl w:val="0"/>
          <w:numId w:val="0"/>
        </w:numPr>
        <w:ind w:left="709" w:hanging="720"/>
        <w:rPr>
          <w:szCs w:val="24"/>
          <w:lang w:val="bg-BG"/>
        </w:rPr>
      </w:pPr>
      <w:r w:rsidRPr="00071E10">
        <w:rPr>
          <w:szCs w:val="24"/>
          <w:lang w:val="bg-BG"/>
        </w:rPr>
        <w:t>10.3.</w:t>
      </w:r>
      <w:r w:rsidRPr="00071E10">
        <w:rPr>
          <w:szCs w:val="24"/>
          <w:lang w:val="bg-BG"/>
        </w:rPr>
        <w:tab/>
        <w:t xml:space="preserve">Управляващият орган може да изиска от Бенефициента да преустанови временно изпълнението на проекта в цялост или отчасти, ако възникнат извънредни обстоятелства, които правят продължаването му твърде трудно, или рисковано. По преценка на </w:t>
      </w:r>
      <w:r w:rsidR="00AB30A9" w:rsidRPr="00071E10">
        <w:rPr>
          <w:szCs w:val="24"/>
          <w:lang w:val="bg-BG"/>
        </w:rPr>
        <w:t>УО</w:t>
      </w:r>
      <w:r w:rsidRPr="00071E10">
        <w:rPr>
          <w:szCs w:val="24"/>
          <w:lang w:val="bg-BG"/>
        </w:rPr>
        <w:t xml:space="preserve"> в този случай </w:t>
      </w:r>
      <w:r w:rsidR="00E97193" w:rsidRPr="00071E10">
        <w:rPr>
          <w:szCs w:val="24"/>
          <w:lang w:val="bg-BG"/>
        </w:rPr>
        <w:t xml:space="preserve">административният </w:t>
      </w:r>
      <w:r w:rsidRPr="00071E10">
        <w:rPr>
          <w:szCs w:val="24"/>
          <w:lang w:val="bg-BG"/>
        </w:rPr>
        <w:t>договор</w:t>
      </w:r>
      <w:r w:rsidR="00D85CB5" w:rsidRPr="00071E10">
        <w:rPr>
          <w:szCs w:val="24"/>
          <w:lang w:val="bg-BG"/>
        </w:rPr>
        <w:t xml:space="preserve"> може да бъде прекратен</w:t>
      </w:r>
      <w:r w:rsidRPr="00071E10">
        <w:rPr>
          <w:szCs w:val="24"/>
          <w:lang w:val="bg-BG"/>
        </w:rPr>
        <w:t xml:space="preserve"> в съответствие с член 11 от настоящите </w:t>
      </w:r>
      <w:r w:rsidR="006919F8" w:rsidRPr="00071E10">
        <w:rPr>
          <w:szCs w:val="24"/>
          <w:lang w:val="bg-BG"/>
        </w:rPr>
        <w:t xml:space="preserve">общи </w:t>
      </w:r>
      <w:r w:rsidRPr="00071E10">
        <w:rPr>
          <w:szCs w:val="24"/>
          <w:lang w:val="bg-BG"/>
        </w:rPr>
        <w:t xml:space="preserve">условия. Ако </w:t>
      </w:r>
      <w:r w:rsidR="00E97193" w:rsidRPr="00071E10">
        <w:rPr>
          <w:szCs w:val="24"/>
          <w:lang w:val="bg-BG"/>
        </w:rPr>
        <w:t>административния</w:t>
      </w:r>
      <w:r w:rsidR="007F1B97" w:rsidRPr="00071E10">
        <w:rPr>
          <w:szCs w:val="24"/>
          <w:lang w:val="bg-BG"/>
        </w:rPr>
        <w:t>т</w:t>
      </w:r>
      <w:r w:rsidR="00E97193" w:rsidRPr="00071E10">
        <w:rPr>
          <w:szCs w:val="24"/>
          <w:lang w:val="bg-BG"/>
        </w:rPr>
        <w:t xml:space="preserve"> </w:t>
      </w:r>
      <w:r w:rsidRPr="00071E10">
        <w:rPr>
          <w:szCs w:val="24"/>
          <w:lang w:val="bg-BG"/>
        </w:rPr>
        <w:t xml:space="preserve">договор не бъде прекратен, Бенефициентът е длъжен да направи необходимото, за да намали до минимум срока на спиране на изпълнението и да го възобнови, щом обстоятелствата позволят това, с предварително писмено одобрение от страна на </w:t>
      </w:r>
      <w:r w:rsidR="00AB30A9" w:rsidRPr="00071E10">
        <w:rPr>
          <w:szCs w:val="24"/>
          <w:lang w:val="bg-BG"/>
        </w:rPr>
        <w:t>УО</w:t>
      </w:r>
      <w:r w:rsidRPr="00071E10">
        <w:rPr>
          <w:szCs w:val="24"/>
          <w:lang w:val="bg-BG"/>
        </w:rPr>
        <w:t>.</w:t>
      </w:r>
    </w:p>
    <w:p w14:paraId="243CD1CA" w14:textId="1138086F" w:rsidR="00862198" w:rsidRPr="00262825" w:rsidRDefault="00862198" w:rsidP="00862198">
      <w:pPr>
        <w:pStyle w:val="NumPar2"/>
        <w:numPr>
          <w:ilvl w:val="0"/>
          <w:numId w:val="0"/>
        </w:numPr>
        <w:ind w:left="709" w:hanging="720"/>
        <w:rPr>
          <w:szCs w:val="24"/>
          <w:lang w:val="bg-BG"/>
        </w:rPr>
      </w:pPr>
      <w:r w:rsidRPr="00071E10">
        <w:rPr>
          <w:szCs w:val="24"/>
          <w:lang w:val="bg-BG"/>
        </w:rPr>
        <w:t>10.4.</w:t>
      </w:r>
      <w:r w:rsidRPr="00071E10">
        <w:rPr>
          <w:szCs w:val="24"/>
          <w:lang w:val="bg-BG"/>
        </w:rPr>
        <w:tab/>
        <w:t xml:space="preserve">Срокът на изпълнение се удължава с толкова време, колкото е изгубено при временното спиране на изпълнението, </w:t>
      </w:r>
      <w:r w:rsidR="00E94D98" w:rsidRPr="00E94D98">
        <w:rPr>
          <w:szCs w:val="24"/>
          <w:lang w:val="bg-BG"/>
        </w:rPr>
        <w:t>при условие, че срокът не излиза извън рамките за изпълнение на съответната процедура по Оперативната програма</w:t>
      </w:r>
      <w:r w:rsidR="00E94D98">
        <w:rPr>
          <w:szCs w:val="24"/>
          <w:lang w:val="bg-BG"/>
        </w:rPr>
        <w:t>,</w:t>
      </w:r>
      <w:r w:rsidR="00E94D98" w:rsidRPr="00E94D98">
        <w:rPr>
          <w:szCs w:val="24"/>
          <w:lang w:val="bg-BG"/>
        </w:rPr>
        <w:t xml:space="preserve"> </w:t>
      </w:r>
      <w:r w:rsidRPr="00071E10">
        <w:rPr>
          <w:szCs w:val="24"/>
          <w:lang w:val="bg-BG"/>
        </w:rPr>
        <w:t xml:space="preserve">без да се засяга възможността за внасяне на изменения в </w:t>
      </w:r>
      <w:r w:rsidR="00103818" w:rsidRPr="00071E10">
        <w:rPr>
          <w:szCs w:val="24"/>
          <w:lang w:val="bg-BG"/>
        </w:rPr>
        <w:t xml:space="preserve">административния </w:t>
      </w:r>
      <w:r w:rsidR="001438FD" w:rsidRPr="00071E10">
        <w:rPr>
          <w:szCs w:val="24"/>
          <w:lang w:val="bg-BG"/>
        </w:rPr>
        <w:t>договор</w:t>
      </w:r>
      <w:r w:rsidRPr="00071E10">
        <w:rPr>
          <w:szCs w:val="24"/>
          <w:lang w:val="bg-BG"/>
        </w:rPr>
        <w:t>, необходими за адаптиране на проекта спрямо новите условия за изпълнение.</w:t>
      </w:r>
    </w:p>
    <w:p w14:paraId="5DE16BC2" w14:textId="7FB8A4DF" w:rsidR="00D323B2" w:rsidRPr="00071E10" w:rsidRDefault="00862198" w:rsidP="00D323B2">
      <w:pPr>
        <w:pStyle w:val="NumPar2"/>
        <w:numPr>
          <w:ilvl w:val="0"/>
          <w:numId w:val="0"/>
        </w:numPr>
        <w:ind w:left="709" w:hanging="720"/>
        <w:rPr>
          <w:szCs w:val="24"/>
          <w:lang w:val="bg-BG"/>
        </w:rPr>
      </w:pPr>
      <w:r w:rsidRPr="00071E10">
        <w:rPr>
          <w:szCs w:val="24"/>
          <w:lang w:val="bg-BG"/>
        </w:rPr>
        <w:t>10.5.</w:t>
      </w:r>
      <w:r w:rsidRPr="00071E10">
        <w:rPr>
          <w:szCs w:val="24"/>
          <w:lang w:val="bg-BG"/>
        </w:rPr>
        <w:tab/>
      </w:r>
      <w:r w:rsidR="00FF0897" w:rsidRPr="00071E10">
        <w:rPr>
          <w:szCs w:val="24"/>
          <w:lang w:val="bg-BG"/>
        </w:rPr>
        <w:t xml:space="preserve">Управляващият орган и Бенефициентът не отговарят за нарушение на </w:t>
      </w:r>
      <w:r w:rsidR="0054446E" w:rsidRPr="00071E10">
        <w:rPr>
          <w:szCs w:val="24"/>
          <w:lang w:val="bg-BG"/>
        </w:rPr>
        <w:t xml:space="preserve">задълженията си по </w:t>
      </w:r>
      <w:r w:rsidR="00103818" w:rsidRPr="00071E10">
        <w:rPr>
          <w:szCs w:val="24"/>
          <w:lang w:val="bg-BG"/>
        </w:rPr>
        <w:t xml:space="preserve">административния </w:t>
      </w:r>
      <w:r w:rsidR="00FF0897" w:rsidRPr="00071E10">
        <w:rPr>
          <w:szCs w:val="24"/>
          <w:lang w:val="bg-BG"/>
        </w:rPr>
        <w:t xml:space="preserve">договор, ако не са в състояние да ги изпълняват поради възникване на извънредно обстоятелство. </w:t>
      </w:r>
      <w:r w:rsidRPr="00071E10">
        <w:rPr>
          <w:szCs w:val="24"/>
          <w:lang w:val="bg-BG"/>
        </w:rPr>
        <w:t xml:space="preserve">Извънредно обстоятелство е всяка непредвидима изключителна ситуация или събитие, което е извън контрола на </w:t>
      </w:r>
      <w:r w:rsidR="00AB30A9" w:rsidRPr="00071E10">
        <w:rPr>
          <w:szCs w:val="24"/>
          <w:lang w:val="bg-BG"/>
        </w:rPr>
        <w:t>УО</w:t>
      </w:r>
      <w:r w:rsidRPr="00071E10">
        <w:rPr>
          <w:szCs w:val="24"/>
          <w:lang w:val="bg-BG"/>
        </w:rPr>
        <w:t xml:space="preserve"> и </w:t>
      </w:r>
      <w:r w:rsidR="00777C13" w:rsidRPr="00071E10">
        <w:rPr>
          <w:szCs w:val="24"/>
          <w:lang w:val="bg-BG"/>
        </w:rPr>
        <w:t>Бенефициента</w:t>
      </w:r>
      <w:r w:rsidR="0054446E" w:rsidRPr="00071E10">
        <w:rPr>
          <w:szCs w:val="24"/>
          <w:lang w:val="bg-BG"/>
        </w:rPr>
        <w:t>,</w:t>
      </w:r>
      <w:r w:rsidRPr="00071E10">
        <w:rPr>
          <w:szCs w:val="24"/>
          <w:lang w:val="bg-BG"/>
        </w:rPr>
        <w:t xml:space="preserve"> и не позволява изпълнението на </w:t>
      </w:r>
      <w:r w:rsidR="00F72470" w:rsidRPr="00071E10">
        <w:rPr>
          <w:szCs w:val="24"/>
          <w:lang w:val="bg-BG"/>
        </w:rPr>
        <w:t xml:space="preserve">административния </w:t>
      </w:r>
      <w:r w:rsidR="00F575F2" w:rsidRPr="00071E10">
        <w:rPr>
          <w:szCs w:val="24"/>
          <w:lang w:val="bg-BG"/>
        </w:rPr>
        <w:t>договор</w:t>
      </w:r>
      <w:r w:rsidRPr="00071E10">
        <w:rPr>
          <w:szCs w:val="24"/>
          <w:lang w:val="bg-BG"/>
        </w:rPr>
        <w:t xml:space="preserve">. Възникването му не </w:t>
      </w:r>
      <w:r w:rsidR="0054446E" w:rsidRPr="00071E10">
        <w:rPr>
          <w:szCs w:val="24"/>
          <w:lang w:val="bg-BG"/>
        </w:rPr>
        <w:t>се дължи</w:t>
      </w:r>
      <w:r w:rsidRPr="00071E10">
        <w:rPr>
          <w:szCs w:val="24"/>
          <w:lang w:val="bg-BG"/>
        </w:rPr>
        <w:t xml:space="preserve"> на грешка или небрежност от страна на </w:t>
      </w:r>
      <w:r w:rsidR="00AB30A9" w:rsidRPr="00071E10">
        <w:rPr>
          <w:szCs w:val="24"/>
          <w:lang w:val="bg-BG"/>
        </w:rPr>
        <w:t>УО</w:t>
      </w:r>
      <w:r w:rsidRPr="00071E10">
        <w:rPr>
          <w:szCs w:val="24"/>
          <w:lang w:val="bg-BG"/>
        </w:rPr>
        <w:t xml:space="preserve"> и </w:t>
      </w:r>
      <w:r w:rsidR="00777C13" w:rsidRPr="00071E10">
        <w:rPr>
          <w:szCs w:val="24"/>
          <w:lang w:val="bg-BG"/>
        </w:rPr>
        <w:t>Бенефициента</w:t>
      </w:r>
      <w:r w:rsidRPr="00071E10">
        <w:rPr>
          <w:szCs w:val="24"/>
          <w:lang w:val="bg-BG"/>
        </w:rPr>
        <w:t xml:space="preserve"> (или от страна на техните изпълнители, представители или служители) и не може да се преодолее при полагане на дължимата грижа. Управляващият орган и </w:t>
      </w:r>
      <w:r w:rsidR="00B005D3" w:rsidRPr="00071E10">
        <w:rPr>
          <w:szCs w:val="24"/>
          <w:lang w:val="bg-BG"/>
        </w:rPr>
        <w:t>Бенефициентът</w:t>
      </w:r>
      <w:r w:rsidRPr="00071E10">
        <w:rPr>
          <w:szCs w:val="24"/>
          <w:lang w:val="bg-BG"/>
        </w:rPr>
        <w:t xml:space="preserve"> не могат да се позовават на недостатъци в оборудването или материалите или закъснения в предоставянето им, на трудови спорове, стачки или финансови затруднения, като обстоятелства, представляващи извънредно обстоятелство. </w:t>
      </w:r>
      <w:r w:rsidR="00D323B2" w:rsidRPr="00071E10">
        <w:rPr>
          <w:szCs w:val="24"/>
          <w:lang w:val="bg-BG"/>
        </w:rPr>
        <w:t xml:space="preserve">Без да се засягат разпоредбите на членове 11.2 и 11.5 от настоящите </w:t>
      </w:r>
      <w:r w:rsidR="000622A2" w:rsidRPr="00071E10">
        <w:rPr>
          <w:szCs w:val="24"/>
          <w:lang w:val="bg-BG"/>
        </w:rPr>
        <w:t xml:space="preserve">общи </w:t>
      </w:r>
      <w:r w:rsidR="00D323B2" w:rsidRPr="00071E10">
        <w:rPr>
          <w:szCs w:val="24"/>
          <w:lang w:val="bg-BG"/>
        </w:rPr>
        <w:t xml:space="preserve">условия, </w:t>
      </w:r>
      <w:r w:rsidR="000622A2" w:rsidRPr="00071E10">
        <w:rPr>
          <w:szCs w:val="24"/>
          <w:lang w:val="bg-BG"/>
        </w:rPr>
        <w:t>УО</w:t>
      </w:r>
      <w:r w:rsidR="00D323B2" w:rsidRPr="00071E10">
        <w:rPr>
          <w:szCs w:val="24"/>
          <w:lang w:val="bg-BG"/>
        </w:rPr>
        <w:t xml:space="preserve"> или Бенефициентът, засегнат от извънредно обстоятелство, е длъжен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възникването му, както и да предприеме всички необходими мерки за ограничаване до минимум на възможните вредни последици.</w:t>
      </w:r>
    </w:p>
    <w:p w14:paraId="238A3BE4" w14:textId="2D80321D" w:rsidR="0011354C" w:rsidRPr="00071E10" w:rsidRDefault="00D323B2" w:rsidP="00546AFA">
      <w:pPr>
        <w:pStyle w:val="NumPar2"/>
        <w:numPr>
          <w:ilvl w:val="0"/>
          <w:numId w:val="0"/>
        </w:numPr>
        <w:ind w:left="709" w:hanging="720"/>
        <w:rPr>
          <w:szCs w:val="24"/>
          <w:lang w:val="bg-BG"/>
        </w:rPr>
      </w:pPr>
      <w:r w:rsidRPr="00071E10">
        <w:rPr>
          <w:szCs w:val="24"/>
          <w:lang w:val="bg-BG"/>
        </w:rPr>
        <w:t xml:space="preserve">10.6 </w:t>
      </w:r>
      <w:r w:rsidRPr="00071E10">
        <w:rPr>
          <w:szCs w:val="24"/>
          <w:lang w:val="bg-BG"/>
        </w:rPr>
        <w:tab/>
        <w:t xml:space="preserve">Задълженията на </w:t>
      </w:r>
      <w:r w:rsidR="009D61C8" w:rsidRPr="00071E10">
        <w:rPr>
          <w:szCs w:val="24"/>
          <w:lang w:val="bg-BG"/>
        </w:rPr>
        <w:t>УО</w:t>
      </w:r>
      <w:r w:rsidRPr="00071E10">
        <w:rPr>
          <w:szCs w:val="24"/>
          <w:lang w:val="bg-BG"/>
        </w:rPr>
        <w:t xml:space="preserve"> към Бенефициента за всички неизвършени плащания по </w:t>
      </w:r>
      <w:r w:rsidR="00CC2502" w:rsidRPr="00071E10">
        <w:rPr>
          <w:szCs w:val="24"/>
          <w:lang w:val="bg-BG"/>
        </w:rPr>
        <w:t xml:space="preserve">административния </w:t>
      </w:r>
      <w:r w:rsidRPr="00071E10">
        <w:rPr>
          <w:szCs w:val="24"/>
          <w:lang w:val="bg-BG"/>
        </w:rPr>
        <w:t xml:space="preserve">договор са невалидни в случаите по чл. 86 и чл. 136 от Регламент (ЕС) </w:t>
      </w:r>
      <w:r w:rsidRPr="00071E10">
        <w:rPr>
          <w:szCs w:val="24"/>
          <w:lang w:val="bg-BG"/>
        </w:rPr>
        <w:lastRenderedPageBreak/>
        <w:t xml:space="preserve">№ 1303/2013 на Европейския парламент и на Съвета, като </w:t>
      </w:r>
      <w:r w:rsidR="00CC2502" w:rsidRPr="00071E10">
        <w:rPr>
          <w:szCs w:val="24"/>
          <w:lang w:val="bg-BG"/>
        </w:rPr>
        <w:t xml:space="preserve">административният </w:t>
      </w:r>
      <w:r w:rsidRPr="00071E10">
        <w:rPr>
          <w:szCs w:val="24"/>
          <w:lang w:val="bg-BG"/>
        </w:rPr>
        <w:t>договор</w:t>
      </w:r>
      <w:r w:rsidR="009D61C8" w:rsidRPr="00071E10">
        <w:rPr>
          <w:szCs w:val="24"/>
          <w:lang w:val="bg-BG"/>
        </w:rPr>
        <w:t xml:space="preserve"> се прекратява </w:t>
      </w:r>
      <w:r w:rsidRPr="00071E10">
        <w:rPr>
          <w:szCs w:val="24"/>
          <w:lang w:val="bg-BG"/>
        </w:rPr>
        <w:t xml:space="preserve">по реда на чл. 11 от настоящите </w:t>
      </w:r>
      <w:r w:rsidR="00685257" w:rsidRPr="00071E10">
        <w:rPr>
          <w:szCs w:val="24"/>
          <w:lang w:val="bg-BG"/>
        </w:rPr>
        <w:t xml:space="preserve">общи </w:t>
      </w:r>
      <w:r w:rsidRPr="00071E10">
        <w:rPr>
          <w:szCs w:val="24"/>
          <w:lang w:val="bg-BG"/>
        </w:rPr>
        <w:t>условия. Бенефициентът носи риска от ненавременно представяне на исканията за сертифициране на разходите. Управляващият орган уведомява в писмен вид Бенефициента за изтичането на срока по чл. 136 от Регламент (ЕС) № 1303/2013 на Европейския парламент и на Съвета най-малко 6 месеца преди изтичането му.</w:t>
      </w:r>
    </w:p>
    <w:p w14:paraId="09284FB5" w14:textId="09D8DD75" w:rsidR="00862198" w:rsidRPr="00071E10" w:rsidRDefault="00862198" w:rsidP="00862198">
      <w:pPr>
        <w:pStyle w:val="1"/>
        <w:numPr>
          <w:ilvl w:val="0"/>
          <w:numId w:val="0"/>
        </w:numPr>
        <w:rPr>
          <w:szCs w:val="24"/>
          <w:lang w:val="bg-BG"/>
        </w:rPr>
      </w:pPr>
      <w:bookmarkStart w:id="48" w:name="_Toc206396591"/>
      <w:bookmarkStart w:id="49" w:name="_Toc41300146"/>
      <w:bookmarkStart w:id="50" w:name="_Toc41303354"/>
      <w:bookmarkStart w:id="51" w:name="_Ref41305070"/>
      <w:r w:rsidRPr="00071E10">
        <w:rPr>
          <w:szCs w:val="24"/>
          <w:lang w:val="bg-BG"/>
        </w:rPr>
        <w:t>ЧЛЕН 11</w:t>
      </w:r>
      <w:r w:rsidR="00FE2819" w:rsidRPr="00071E10">
        <w:rPr>
          <w:szCs w:val="24"/>
          <w:lang w:val="bg-BG"/>
        </w:rPr>
        <w:t>.</w:t>
      </w:r>
      <w:r w:rsidRPr="00071E10">
        <w:rPr>
          <w:szCs w:val="24"/>
          <w:lang w:val="bg-BG"/>
        </w:rPr>
        <w:t xml:space="preserve"> </w:t>
      </w:r>
      <w:r w:rsidR="00713104" w:rsidRPr="00071E10">
        <w:rPr>
          <w:szCs w:val="24"/>
          <w:lang w:val="bg-BG"/>
        </w:rPr>
        <w:t xml:space="preserve">Прекратяване на </w:t>
      </w:r>
      <w:r w:rsidR="002739B1" w:rsidRPr="00071E10">
        <w:rPr>
          <w:szCs w:val="24"/>
          <w:lang w:val="bg-BG"/>
        </w:rPr>
        <w:t xml:space="preserve">административния </w:t>
      </w:r>
      <w:r w:rsidR="00713104" w:rsidRPr="00071E10">
        <w:rPr>
          <w:szCs w:val="24"/>
          <w:lang w:val="bg-BG"/>
        </w:rPr>
        <w:t>договор</w:t>
      </w:r>
      <w:bookmarkEnd w:id="48"/>
    </w:p>
    <w:p w14:paraId="6A8676DE" w14:textId="5CF24F76" w:rsidR="00EA60A3" w:rsidRDefault="00862198" w:rsidP="00B005D3">
      <w:pPr>
        <w:ind w:left="709" w:hanging="709"/>
        <w:jc w:val="both"/>
      </w:pPr>
      <w:bookmarkStart w:id="52" w:name="_Ref41304998"/>
      <w:bookmarkEnd w:id="49"/>
      <w:bookmarkEnd w:id="50"/>
      <w:bookmarkEnd w:id="51"/>
      <w:r w:rsidRPr="00071E10">
        <w:t>11.1</w:t>
      </w:r>
      <w:r w:rsidR="00807CE4" w:rsidRPr="00071E10">
        <w:t>.</w:t>
      </w:r>
      <w:r w:rsidRPr="00071E10">
        <w:tab/>
        <w:t xml:space="preserve">Когато </w:t>
      </w:r>
      <w:r w:rsidR="002A610B">
        <w:t>УО</w:t>
      </w:r>
      <w:r w:rsidRPr="00071E10">
        <w:t xml:space="preserve"> или </w:t>
      </w:r>
      <w:r w:rsidR="00B005D3" w:rsidRPr="00071E10">
        <w:t>Бенефициентът</w:t>
      </w:r>
      <w:r w:rsidRPr="00071E10">
        <w:t xml:space="preserve"> </w:t>
      </w:r>
      <w:r w:rsidR="0011354C" w:rsidRPr="00071E10">
        <w:t>считат</w:t>
      </w:r>
      <w:r w:rsidRPr="00071E10">
        <w:t xml:space="preserve">, че </w:t>
      </w:r>
      <w:r w:rsidR="00A91946" w:rsidRPr="00071E10">
        <w:t xml:space="preserve">административният </w:t>
      </w:r>
      <w:r w:rsidR="002C6F17" w:rsidRPr="00071E10">
        <w:t>договор</w:t>
      </w:r>
      <w:r w:rsidRPr="00071E10">
        <w:t xml:space="preserve"> за предоставяне на </w:t>
      </w:r>
      <w:r w:rsidR="005E0B77" w:rsidRPr="00071E10">
        <w:t>БФП</w:t>
      </w:r>
      <w:r w:rsidRPr="00071E10">
        <w:t xml:space="preserve"> повече не може да се изпълнява ефективно, то следва изясняване на тези обстоятелства при размяна на съответна кореспонденция. Ако </w:t>
      </w:r>
      <w:r w:rsidR="002A610B">
        <w:t>УО</w:t>
      </w:r>
      <w:r w:rsidRPr="00071E10">
        <w:t xml:space="preserve"> и </w:t>
      </w:r>
      <w:r w:rsidR="00B005D3" w:rsidRPr="00071E10">
        <w:t>Бенефициентът</w:t>
      </w:r>
      <w:r w:rsidRPr="00071E10">
        <w:t xml:space="preserve"> не постигнат споразумение за решаване на </w:t>
      </w:r>
      <w:r w:rsidR="00035A99" w:rsidRPr="00071E10">
        <w:t>проблема, всяка от страни</w:t>
      </w:r>
      <w:r w:rsidR="00007C99">
        <w:t>те</w:t>
      </w:r>
      <w:r w:rsidR="00035A99" w:rsidRPr="00071E10">
        <w:t xml:space="preserve"> има</w:t>
      </w:r>
      <w:r w:rsidRPr="00071E10">
        <w:t xml:space="preserve"> право да поиска </w:t>
      </w:r>
      <w:r w:rsidR="00C07091" w:rsidRPr="00071E10">
        <w:t xml:space="preserve">прекратяване на </w:t>
      </w:r>
      <w:r w:rsidR="003B62E2" w:rsidRPr="00071E10">
        <w:t xml:space="preserve">административния </w:t>
      </w:r>
      <w:r w:rsidR="00C07091" w:rsidRPr="00071E10">
        <w:t>договор</w:t>
      </w:r>
      <w:r w:rsidRPr="00071E10">
        <w:t xml:space="preserve"> с писмено предизвестие, без задължение за изплащане на обезщетение.</w:t>
      </w:r>
    </w:p>
    <w:p w14:paraId="34A81F62" w14:textId="1A99752C" w:rsidR="00D42B42" w:rsidRDefault="00D42B42" w:rsidP="00C93CF8">
      <w:pPr>
        <w:ind w:left="709" w:hanging="1"/>
        <w:jc w:val="both"/>
      </w:pPr>
      <w:r>
        <w:t>Ефективността се разглежда съгласно определението в ч</w:t>
      </w:r>
      <w:r w:rsidRPr="00D42B42">
        <w:t>л. 33, параграф 1, буква в) на Р</w:t>
      </w:r>
      <w:r>
        <w:t xml:space="preserve">егламент (ЕС, Евратом) 2018/1046 на </w:t>
      </w:r>
      <w:r w:rsidRPr="00D42B42">
        <w:t>Е</w:t>
      </w:r>
      <w:r>
        <w:t>вропейския</w:t>
      </w:r>
      <w:r w:rsidRPr="00D42B42">
        <w:t xml:space="preserve"> </w:t>
      </w:r>
      <w:r>
        <w:t>парламент и на</w:t>
      </w:r>
      <w:r w:rsidRPr="00D42B42">
        <w:t xml:space="preserve"> С</w:t>
      </w:r>
      <w:r>
        <w:t>ъвета</w:t>
      </w:r>
      <w:r w:rsidRPr="00D42B42">
        <w:t xml:space="preserve">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Евратом) № 966/2012</w:t>
      </w:r>
      <w:r>
        <w:t>.</w:t>
      </w:r>
    </w:p>
    <w:p w14:paraId="438B119E" w14:textId="77777777" w:rsidR="00862198" w:rsidRPr="00071E10" w:rsidRDefault="00862198" w:rsidP="00862198">
      <w:pPr>
        <w:ind w:left="709" w:hanging="709"/>
      </w:pPr>
    </w:p>
    <w:p w14:paraId="492FB49D" w14:textId="78EA6439" w:rsidR="00862198" w:rsidRPr="00071E10" w:rsidRDefault="00862198" w:rsidP="00862198">
      <w:pPr>
        <w:pStyle w:val="NumPar2"/>
        <w:numPr>
          <w:ilvl w:val="0"/>
          <w:numId w:val="0"/>
        </w:numPr>
        <w:ind w:left="709" w:hanging="720"/>
        <w:rPr>
          <w:szCs w:val="24"/>
          <w:lang w:val="bg-BG"/>
        </w:rPr>
      </w:pPr>
      <w:bookmarkStart w:id="53" w:name="_Ref41304819"/>
      <w:bookmarkEnd w:id="52"/>
      <w:r w:rsidRPr="00071E10">
        <w:rPr>
          <w:szCs w:val="24"/>
          <w:lang w:val="bg-BG"/>
        </w:rPr>
        <w:t>11.2.</w:t>
      </w:r>
      <w:r w:rsidRPr="00071E10">
        <w:rPr>
          <w:szCs w:val="24"/>
          <w:lang w:val="bg-BG"/>
        </w:rPr>
        <w:tab/>
        <w:t xml:space="preserve">Управляващият орган има право да </w:t>
      </w:r>
      <w:r w:rsidR="00F30222" w:rsidRPr="00071E10">
        <w:rPr>
          <w:szCs w:val="24"/>
          <w:lang w:val="bg-BG"/>
        </w:rPr>
        <w:t xml:space="preserve">прекрати </w:t>
      </w:r>
      <w:r w:rsidR="00A72566" w:rsidRPr="00071E10">
        <w:rPr>
          <w:szCs w:val="24"/>
          <w:lang w:val="bg-BG"/>
        </w:rPr>
        <w:t xml:space="preserve">административния </w:t>
      </w:r>
      <w:r w:rsidR="00F30222" w:rsidRPr="00071E10">
        <w:rPr>
          <w:szCs w:val="24"/>
          <w:lang w:val="bg-BG"/>
        </w:rPr>
        <w:t>договор</w:t>
      </w:r>
      <w:r w:rsidRPr="00071E10">
        <w:rPr>
          <w:szCs w:val="24"/>
          <w:lang w:val="bg-BG"/>
        </w:rPr>
        <w:t xml:space="preserve"> без предизвестие и без да изплаща обезщетения, в случай че </w:t>
      </w:r>
      <w:r w:rsidR="00B005D3" w:rsidRPr="00071E10">
        <w:rPr>
          <w:szCs w:val="24"/>
          <w:lang w:val="bg-BG"/>
        </w:rPr>
        <w:t>Бенефициентът</w:t>
      </w:r>
      <w:r w:rsidRPr="00071E10">
        <w:rPr>
          <w:szCs w:val="24"/>
          <w:lang w:val="bg-BG"/>
        </w:rPr>
        <w:t>:</w:t>
      </w:r>
      <w:bookmarkEnd w:id="53"/>
    </w:p>
    <w:p w14:paraId="4630B92F" w14:textId="513B2FCC" w:rsidR="00862198" w:rsidRPr="00443828" w:rsidRDefault="006468EB" w:rsidP="00692C26">
      <w:pPr>
        <w:pStyle w:val="affff1"/>
        <w:ind w:left="709"/>
        <w:jc w:val="both"/>
      </w:pPr>
      <w:bookmarkStart w:id="54" w:name="_Ref41304805"/>
      <w:r>
        <w:t xml:space="preserve">а) </w:t>
      </w:r>
      <w:r w:rsidR="005F3FDA" w:rsidRPr="00071E10">
        <w:t xml:space="preserve">Неоснователно </w:t>
      </w:r>
      <w:r w:rsidR="00862198" w:rsidRPr="00071E10">
        <w:t xml:space="preserve">не изпълни някое от задълженията си и продължава да не го прави или не представя задоволително обяснение в срок от 5 работни дни след изпращане на писмено уведомление, включително при констатирана нередност от страна на </w:t>
      </w:r>
      <w:r w:rsidR="00AE1C6D">
        <w:t>УО</w:t>
      </w:r>
      <w:r w:rsidR="00862198" w:rsidRPr="00AE1C6D">
        <w:t>;</w:t>
      </w:r>
      <w:bookmarkStart w:id="55" w:name="_Ref41305202"/>
      <w:bookmarkEnd w:id="54"/>
    </w:p>
    <w:bookmarkEnd w:id="55"/>
    <w:p w14:paraId="03AFF9CF" w14:textId="494E3479" w:rsidR="00862198" w:rsidRPr="00071E10" w:rsidRDefault="006468EB" w:rsidP="001C7C98">
      <w:pPr>
        <w:pStyle w:val="NumPar2"/>
        <w:numPr>
          <w:ilvl w:val="0"/>
          <w:numId w:val="0"/>
        </w:numPr>
        <w:spacing w:after="0"/>
        <w:ind w:left="709"/>
        <w:rPr>
          <w:szCs w:val="24"/>
          <w:lang w:val="bg-BG"/>
        </w:rPr>
      </w:pPr>
      <w:r>
        <w:rPr>
          <w:szCs w:val="24"/>
          <w:lang w:val="bg-BG"/>
        </w:rPr>
        <w:t xml:space="preserve">б) </w:t>
      </w:r>
      <w:r w:rsidR="005F3FDA" w:rsidRPr="00071E10">
        <w:rPr>
          <w:szCs w:val="24"/>
          <w:lang w:val="bg-BG"/>
        </w:rPr>
        <w:t xml:space="preserve">Не </w:t>
      </w:r>
      <w:r w:rsidR="00862198" w:rsidRPr="00071E10">
        <w:rPr>
          <w:szCs w:val="24"/>
          <w:lang w:val="bg-BG"/>
        </w:rPr>
        <w:t xml:space="preserve">спазва разпоредбите на членове </w:t>
      </w:r>
      <w:r w:rsidR="00DC31AE" w:rsidRPr="00071E10">
        <w:rPr>
          <w:szCs w:val="24"/>
          <w:lang w:val="bg-BG"/>
        </w:rPr>
        <w:t xml:space="preserve">2, </w:t>
      </w:r>
      <w:r w:rsidR="00862198" w:rsidRPr="00071E10">
        <w:rPr>
          <w:szCs w:val="24"/>
          <w:lang w:val="bg-BG"/>
        </w:rPr>
        <w:t>4, 9 и 14</w:t>
      </w:r>
      <w:r w:rsidR="00DC31AE" w:rsidRPr="00071E10">
        <w:rPr>
          <w:szCs w:val="24"/>
          <w:lang w:val="bg-BG"/>
        </w:rPr>
        <w:t xml:space="preserve"> от настоящите </w:t>
      </w:r>
      <w:r w:rsidR="00EC1DD6" w:rsidRPr="00071E10">
        <w:rPr>
          <w:szCs w:val="24"/>
          <w:lang w:val="bg-BG"/>
        </w:rPr>
        <w:t xml:space="preserve">общи </w:t>
      </w:r>
      <w:r w:rsidR="00DC31AE" w:rsidRPr="00071E10">
        <w:rPr>
          <w:szCs w:val="24"/>
          <w:lang w:val="bg-BG"/>
        </w:rPr>
        <w:t>условия</w:t>
      </w:r>
      <w:r w:rsidR="00862198" w:rsidRPr="00071E10">
        <w:rPr>
          <w:szCs w:val="24"/>
          <w:lang w:val="bg-BG"/>
        </w:rPr>
        <w:t>;</w:t>
      </w:r>
    </w:p>
    <w:p w14:paraId="110F3459" w14:textId="583FD9CD" w:rsidR="00862198" w:rsidRDefault="006468EB" w:rsidP="00692C26">
      <w:pPr>
        <w:pStyle w:val="affff1"/>
        <w:ind w:left="709"/>
        <w:jc w:val="both"/>
      </w:pPr>
      <w:bookmarkStart w:id="56" w:name="_Ref41305235"/>
      <w:r>
        <w:t xml:space="preserve">в) </w:t>
      </w:r>
      <w:r w:rsidR="00DF576F" w:rsidRPr="00071E10">
        <w:t xml:space="preserve">Представи </w:t>
      </w:r>
      <w:r w:rsidR="003C2263" w:rsidRPr="00071E10">
        <w:t>отчети</w:t>
      </w:r>
      <w:r w:rsidR="00862198" w:rsidRPr="00071E10">
        <w:t>, които не отразяват действителното положение</w:t>
      </w:r>
      <w:r w:rsidR="00FF0897" w:rsidRPr="00071E10">
        <w:t xml:space="preserve"> </w:t>
      </w:r>
      <w:r w:rsidR="005167AF" w:rsidRPr="00071E10">
        <w:t>относно</w:t>
      </w:r>
      <w:r w:rsidR="00FF0897" w:rsidRPr="00071E10">
        <w:t xml:space="preserve"> изпълнението на проекта</w:t>
      </w:r>
      <w:r w:rsidR="00862198" w:rsidRPr="00071E10">
        <w:t>.</w:t>
      </w:r>
      <w:bookmarkEnd w:id="56"/>
    </w:p>
    <w:p w14:paraId="4A23057A" w14:textId="5F97714D" w:rsidR="0033233D" w:rsidRDefault="0033233D" w:rsidP="00560783">
      <w:pPr>
        <w:pStyle w:val="affff1"/>
        <w:ind w:left="709"/>
        <w:jc w:val="both"/>
      </w:pPr>
      <w:r>
        <w:t>г)</w:t>
      </w:r>
      <w:r w:rsidR="005F0C7E" w:rsidRPr="005F0C7E">
        <w:t xml:space="preserve"> </w:t>
      </w:r>
      <w:r w:rsidR="005F0C7E">
        <w:t>Н</w:t>
      </w:r>
      <w:r w:rsidR="005F0C7E" w:rsidRPr="005F0C7E">
        <w:t>е сключи договор с изпълнител до 12 месеца от изтичането на срока, предвиден за неговото сключване.</w:t>
      </w:r>
    </w:p>
    <w:p w14:paraId="46E92D85" w14:textId="0088E95C" w:rsidR="00BB18FD" w:rsidRDefault="00BB18FD" w:rsidP="00BB18FD">
      <w:pPr>
        <w:pStyle w:val="affff1"/>
        <w:ind w:left="709"/>
        <w:jc w:val="both"/>
      </w:pPr>
      <w:r>
        <w:t>д) Е обявен в несъстоятелност, или спрямо него е открито производство по несъстоятелност или се намира в производство по ликвидация, ако се управлява от назначен от съда синдик, ако е сключил споразумения с кредиторите си за погасяване на задълженията си към тях, ако е преустановил дейността си или е в подобно положение, произтичащо от аналогична процедура, предвидена в националното законодателство;</w:t>
      </w:r>
    </w:p>
    <w:p w14:paraId="6D5656ED" w14:textId="2E6CDD45" w:rsidR="00BB18FD" w:rsidRDefault="00BB18FD" w:rsidP="00BB18FD">
      <w:pPr>
        <w:pStyle w:val="affff1"/>
        <w:ind w:left="709"/>
        <w:jc w:val="both"/>
      </w:pPr>
      <w:r>
        <w:t xml:space="preserve">е) Бенефициентът или лицата с правомощия за представителство, вземане на решения или контрол спрямо бенефициента са осъдени за престъпление по служба с влязла в сила присъда; Бенефициентът е признат за </w:t>
      </w:r>
      <w:proofErr w:type="spellStart"/>
      <w:r>
        <w:t>виновeн</w:t>
      </w:r>
      <w:proofErr w:type="spellEnd"/>
      <w:r>
        <w:t xml:space="preserve"> за тежки правонарушения при упражняване на професионалната си дейност; Бенефициентът или лицата с правомощия за представителство, вземане на решения или контрол спрямо него са осъдени с влязла в сила присъда за измама, корупция, участие в престъпна организация, изпиране на пари или всякаква друга незаконна дейност, ако тази незаконна дейност накърнява финансовите интереси на Съюза;</w:t>
      </w:r>
    </w:p>
    <w:p w14:paraId="1F6D1623" w14:textId="01CB313F" w:rsidR="00BB18FD" w:rsidRPr="00071E10" w:rsidRDefault="00BB18FD" w:rsidP="00BB18FD">
      <w:pPr>
        <w:pStyle w:val="affff1"/>
        <w:ind w:left="709"/>
        <w:jc w:val="both"/>
      </w:pPr>
      <w:r>
        <w:lastRenderedPageBreak/>
        <w:t>ж</w:t>
      </w:r>
      <w:r w:rsidRPr="00BB18FD">
        <w:t xml:space="preserve">) съществува подозрение в измама  </w:t>
      </w:r>
      <w:r w:rsidR="004E227B">
        <w:t>по смисъла на</w:t>
      </w:r>
      <w:r w:rsidRPr="00BB18FD">
        <w:t xml:space="preserve"> чл. 1 от Конвенцията за защита на финансовите интереси на Европейските общности, корупционни действия, участие в престъпни организации или всякакви други неправомерни действия в ущърб на финансовите интереси на Европейските общности. Това условие се отнася и до партньорите, изпълнителите и представителите на Бенефициента;</w:t>
      </w:r>
    </w:p>
    <w:p w14:paraId="0F57EC03" w14:textId="77777777" w:rsidR="00DF576F" w:rsidRPr="00071E10" w:rsidRDefault="00DF576F" w:rsidP="00B005D3">
      <w:pPr>
        <w:ind w:left="709" w:hanging="1"/>
        <w:jc w:val="both"/>
      </w:pPr>
    </w:p>
    <w:p w14:paraId="3B05F2FA" w14:textId="3FCEE49D" w:rsidR="00862198" w:rsidRPr="00071E10" w:rsidRDefault="00862198" w:rsidP="00862198">
      <w:pPr>
        <w:pStyle w:val="NumPar2"/>
        <w:numPr>
          <w:ilvl w:val="0"/>
          <w:numId w:val="0"/>
        </w:numPr>
        <w:ind w:left="709" w:hanging="709"/>
        <w:rPr>
          <w:szCs w:val="24"/>
          <w:lang w:val="bg-BG"/>
        </w:rPr>
      </w:pPr>
      <w:r w:rsidRPr="00071E10">
        <w:rPr>
          <w:szCs w:val="24"/>
          <w:lang w:val="bg-BG"/>
        </w:rPr>
        <w:t xml:space="preserve">11.3. </w:t>
      </w:r>
      <w:r w:rsidRPr="00071E10">
        <w:rPr>
          <w:szCs w:val="24"/>
          <w:lang w:val="bg-BG"/>
        </w:rPr>
        <w:tab/>
        <w:t xml:space="preserve">Управляващият орган може да </w:t>
      </w:r>
      <w:r w:rsidR="00FF0897" w:rsidRPr="00071E10">
        <w:rPr>
          <w:szCs w:val="24"/>
          <w:lang w:val="bg-BG"/>
        </w:rPr>
        <w:t xml:space="preserve">прекрати </w:t>
      </w:r>
      <w:r w:rsidR="00C037AA" w:rsidRPr="00071E10">
        <w:rPr>
          <w:szCs w:val="24"/>
          <w:lang w:val="bg-BG"/>
        </w:rPr>
        <w:t xml:space="preserve">административния </w:t>
      </w:r>
      <w:r w:rsidR="00FF0897" w:rsidRPr="00071E10">
        <w:rPr>
          <w:szCs w:val="24"/>
          <w:lang w:val="bg-BG"/>
        </w:rPr>
        <w:t>договор</w:t>
      </w:r>
      <w:r w:rsidR="00C87258" w:rsidRPr="00071E10">
        <w:rPr>
          <w:szCs w:val="24"/>
          <w:lang w:val="bg-BG"/>
        </w:rPr>
        <w:t xml:space="preserve"> при настъпване на сроковете по чл. 86 и </w:t>
      </w:r>
      <w:r w:rsidR="00427BDE" w:rsidRPr="00071E10">
        <w:rPr>
          <w:szCs w:val="24"/>
          <w:lang w:val="bg-BG"/>
        </w:rPr>
        <w:t xml:space="preserve">чл. 136 от Регламент (ЕС) </w:t>
      </w:r>
      <w:r w:rsidR="00E62235" w:rsidRPr="00071E10">
        <w:rPr>
          <w:szCs w:val="24"/>
          <w:lang w:val="bg-BG"/>
        </w:rPr>
        <w:t xml:space="preserve">№ </w:t>
      </w:r>
      <w:r w:rsidR="005D236D" w:rsidRPr="00071E10">
        <w:rPr>
          <w:szCs w:val="24"/>
          <w:lang w:val="bg-BG"/>
        </w:rPr>
        <w:t>1303/2013.</w:t>
      </w:r>
    </w:p>
    <w:p w14:paraId="6E472A06" w14:textId="7F3C484F" w:rsidR="00862198" w:rsidRPr="00071E10" w:rsidRDefault="00862198" w:rsidP="00862198">
      <w:pPr>
        <w:pStyle w:val="Text2"/>
        <w:ind w:left="709" w:hanging="709"/>
        <w:rPr>
          <w:szCs w:val="24"/>
          <w:lang w:val="bg-BG"/>
        </w:rPr>
      </w:pPr>
      <w:bookmarkStart w:id="57" w:name="_Ref41305045"/>
      <w:r w:rsidRPr="00071E10">
        <w:rPr>
          <w:szCs w:val="24"/>
          <w:lang w:val="bg-BG"/>
        </w:rPr>
        <w:t xml:space="preserve">11.4. </w:t>
      </w:r>
      <w:r w:rsidRPr="00071E10">
        <w:rPr>
          <w:szCs w:val="24"/>
          <w:lang w:val="bg-BG"/>
        </w:rPr>
        <w:tab/>
        <w:t xml:space="preserve">В случай на </w:t>
      </w:r>
      <w:r w:rsidR="006801AC" w:rsidRPr="00071E10">
        <w:rPr>
          <w:szCs w:val="24"/>
          <w:lang w:val="bg-BG"/>
        </w:rPr>
        <w:t xml:space="preserve">прекратяване на </w:t>
      </w:r>
      <w:r w:rsidR="00783E6C" w:rsidRPr="00071E10">
        <w:rPr>
          <w:szCs w:val="24"/>
          <w:lang w:val="bg-BG"/>
        </w:rPr>
        <w:t xml:space="preserve">административния </w:t>
      </w:r>
      <w:r w:rsidR="006801AC" w:rsidRPr="00071E10">
        <w:rPr>
          <w:szCs w:val="24"/>
          <w:lang w:val="bg-BG"/>
        </w:rPr>
        <w:t>договор</w:t>
      </w:r>
      <w:r w:rsidR="00BB4174" w:rsidRPr="00071E10">
        <w:rPr>
          <w:szCs w:val="24"/>
          <w:lang w:val="bg-BG"/>
        </w:rPr>
        <w:t>,</w:t>
      </w:r>
      <w:r w:rsidRPr="00071E10">
        <w:rPr>
          <w:szCs w:val="24"/>
          <w:lang w:val="bg-BG"/>
        </w:rPr>
        <w:t xml:space="preserve"> </w:t>
      </w:r>
      <w:r w:rsidR="00B005D3" w:rsidRPr="00071E10">
        <w:rPr>
          <w:szCs w:val="24"/>
          <w:lang w:val="bg-BG"/>
        </w:rPr>
        <w:t>Бенефициентът</w:t>
      </w:r>
      <w:r w:rsidRPr="00071E10">
        <w:rPr>
          <w:szCs w:val="24"/>
          <w:lang w:val="bg-BG"/>
        </w:rPr>
        <w:t xml:space="preserve"> има право да получи само такава част от безвъзмездната финансова помощ, която е верифицирана по надлежния ред, отговаря на изпълнената част от проекта, като се изключат разходите, свързани с текущи ангажименти, които следва да бъдат изпълнени след </w:t>
      </w:r>
      <w:r w:rsidR="00813962" w:rsidRPr="00071E10">
        <w:rPr>
          <w:szCs w:val="24"/>
          <w:lang w:val="bg-BG"/>
        </w:rPr>
        <w:t xml:space="preserve">прекратяването на </w:t>
      </w:r>
      <w:r w:rsidR="00783E6C" w:rsidRPr="00071E10">
        <w:rPr>
          <w:szCs w:val="24"/>
          <w:lang w:val="bg-BG"/>
        </w:rPr>
        <w:t xml:space="preserve">административния </w:t>
      </w:r>
      <w:r w:rsidR="00813962" w:rsidRPr="00071E10">
        <w:rPr>
          <w:szCs w:val="24"/>
          <w:lang w:val="bg-BG"/>
        </w:rPr>
        <w:t>договор</w:t>
      </w:r>
      <w:r w:rsidRPr="00071E10">
        <w:rPr>
          <w:szCs w:val="24"/>
          <w:lang w:val="bg-BG"/>
        </w:rPr>
        <w:t xml:space="preserve">. За тази цел </w:t>
      </w:r>
      <w:r w:rsidR="00B005D3" w:rsidRPr="00071E10">
        <w:rPr>
          <w:szCs w:val="24"/>
          <w:lang w:val="bg-BG"/>
        </w:rPr>
        <w:t>Бенефициентът</w:t>
      </w:r>
      <w:r w:rsidRPr="00071E10">
        <w:rPr>
          <w:szCs w:val="24"/>
          <w:lang w:val="bg-BG"/>
        </w:rPr>
        <w:t xml:space="preserve"> следва да представи искане за плащане и </w:t>
      </w:r>
      <w:r w:rsidR="003C2263" w:rsidRPr="00071E10">
        <w:rPr>
          <w:szCs w:val="24"/>
          <w:lang w:val="bg-BG"/>
        </w:rPr>
        <w:t>окончателен отчет</w:t>
      </w:r>
      <w:r w:rsidRPr="00071E10">
        <w:rPr>
          <w:szCs w:val="24"/>
          <w:lang w:val="bg-BG"/>
        </w:rPr>
        <w:t xml:space="preserve"> в съответствие с член 2</w:t>
      </w:r>
      <w:r w:rsidR="00C521CA" w:rsidRPr="00262825">
        <w:rPr>
          <w:szCs w:val="24"/>
          <w:lang w:val="bg-BG"/>
        </w:rPr>
        <w:t xml:space="preserve"> </w:t>
      </w:r>
      <w:r w:rsidR="00C521CA" w:rsidRPr="00071E10">
        <w:rPr>
          <w:szCs w:val="24"/>
          <w:lang w:val="bg-BG"/>
        </w:rPr>
        <w:t xml:space="preserve">от настоящите </w:t>
      </w:r>
      <w:r w:rsidR="00EC1DD6" w:rsidRPr="00071E10">
        <w:rPr>
          <w:szCs w:val="24"/>
          <w:lang w:val="bg-BG"/>
        </w:rPr>
        <w:t>общи</w:t>
      </w:r>
      <w:r w:rsidR="00C521CA" w:rsidRPr="00071E10">
        <w:rPr>
          <w:szCs w:val="24"/>
          <w:lang w:val="bg-BG"/>
        </w:rPr>
        <w:t xml:space="preserve"> условия</w:t>
      </w:r>
      <w:r w:rsidRPr="00071E10">
        <w:rPr>
          <w:szCs w:val="24"/>
          <w:lang w:val="bg-BG"/>
        </w:rPr>
        <w:t>.</w:t>
      </w:r>
      <w:bookmarkEnd w:id="57"/>
    </w:p>
    <w:p w14:paraId="3B2413C7" w14:textId="6B3B7D55" w:rsidR="00862198" w:rsidRDefault="00862198" w:rsidP="00862198">
      <w:pPr>
        <w:pStyle w:val="Text2"/>
        <w:tabs>
          <w:tab w:val="clear" w:pos="2161"/>
          <w:tab w:val="left" w:pos="720"/>
        </w:tabs>
        <w:ind w:left="720" w:hanging="720"/>
        <w:rPr>
          <w:szCs w:val="24"/>
          <w:lang w:val="bg-BG"/>
        </w:rPr>
      </w:pPr>
      <w:r w:rsidRPr="00071E10">
        <w:rPr>
          <w:szCs w:val="24"/>
          <w:lang w:val="bg-BG"/>
        </w:rPr>
        <w:t>11.5.</w:t>
      </w:r>
      <w:r w:rsidRPr="00071E10">
        <w:rPr>
          <w:szCs w:val="24"/>
          <w:lang w:val="bg-BG"/>
        </w:rPr>
        <w:tab/>
        <w:t xml:space="preserve">Независимо от момента на установяване на недопустимостта на разход, </w:t>
      </w:r>
      <w:r w:rsidR="00B005D3" w:rsidRPr="00071E10">
        <w:rPr>
          <w:szCs w:val="24"/>
          <w:lang w:val="bg-BG"/>
        </w:rPr>
        <w:t>Бенефициентът</w:t>
      </w:r>
      <w:r w:rsidRPr="00071E10">
        <w:rPr>
          <w:szCs w:val="24"/>
          <w:lang w:val="bg-BG"/>
        </w:rPr>
        <w:t xml:space="preserve"> дължи възстановяването му.</w:t>
      </w:r>
    </w:p>
    <w:p w14:paraId="1A312633" w14:textId="46AEEE44" w:rsidR="005D4071" w:rsidRPr="00443A8C" w:rsidRDefault="006A2AEE" w:rsidP="005D4071">
      <w:pPr>
        <w:pStyle w:val="NumPar2"/>
        <w:numPr>
          <w:ilvl w:val="0"/>
          <w:numId w:val="0"/>
        </w:numPr>
        <w:ind w:left="709" w:hanging="709"/>
        <w:rPr>
          <w:szCs w:val="24"/>
          <w:lang w:val="bg-BG"/>
        </w:rPr>
      </w:pPr>
      <w:r>
        <w:rPr>
          <w:szCs w:val="24"/>
          <w:lang w:val="bg-BG"/>
        </w:rPr>
        <w:t>11.6.</w:t>
      </w:r>
      <w:r w:rsidR="005D4071" w:rsidRPr="000A0F41">
        <w:rPr>
          <w:szCs w:val="24"/>
          <w:lang w:val="bg-BG"/>
        </w:rPr>
        <w:tab/>
      </w:r>
      <w:r w:rsidR="005D4071" w:rsidRPr="00443A8C">
        <w:rPr>
          <w:szCs w:val="24"/>
          <w:lang w:val="bg-BG"/>
        </w:rPr>
        <w:t>Финансова</w:t>
      </w:r>
      <w:r w:rsidR="00FF218B">
        <w:rPr>
          <w:szCs w:val="24"/>
          <w:lang w:val="bg-BG"/>
        </w:rPr>
        <w:t>та</w:t>
      </w:r>
      <w:r w:rsidR="005D4071" w:rsidRPr="00443A8C">
        <w:rPr>
          <w:szCs w:val="24"/>
          <w:lang w:val="bg-BG"/>
        </w:rPr>
        <w:t xml:space="preserve"> подкрепа</w:t>
      </w:r>
      <w:r w:rsidR="00560783">
        <w:rPr>
          <w:szCs w:val="24"/>
          <w:lang w:val="bg-BG"/>
        </w:rPr>
        <w:t>,</w:t>
      </w:r>
      <w:r w:rsidR="005D4071" w:rsidRPr="00443A8C">
        <w:rPr>
          <w:szCs w:val="24"/>
          <w:lang w:val="bg-BG"/>
        </w:rPr>
        <w:t xml:space="preserve"> </w:t>
      </w:r>
      <w:r w:rsidR="005D4071">
        <w:rPr>
          <w:szCs w:val="24"/>
          <w:lang w:val="bg-BG"/>
        </w:rPr>
        <w:t xml:space="preserve">предоставена с административния договор </w:t>
      </w:r>
      <w:r w:rsidR="005D4071" w:rsidRPr="00443A8C">
        <w:rPr>
          <w:szCs w:val="24"/>
          <w:lang w:val="bg-BG"/>
        </w:rPr>
        <w:t>може да бъде отменена изцяло или частично чрез извършване на финансова корекция на следните основания:</w:t>
      </w:r>
    </w:p>
    <w:p w14:paraId="281F0097" w14:textId="3CBDC1BA" w:rsidR="00E57030" w:rsidRPr="00B5000B" w:rsidRDefault="00E57030" w:rsidP="001C7C98">
      <w:pPr>
        <w:pStyle w:val="NumPar2"/>
        <w:numPr>
          <w:ilvl w:val="0"/>
          <w:numId w:val="0"/>
        </w:numPr>
        <w:spacing w:after="0"/>
        <w:ind w:left="709"/>
        <w:rPr>
          <w:szCs w:val="24"/>
          <w:lang w:val="bg-BG"/>
        </w:rPr>
      </w:pPr>
      <w:r>
        <w:rPr>
          <w:szCs w:val="24"/>
          <w:lang w:val="bg-BG"/>
        </w:rPr>
        <w:t>А)</w:t>
      </w:r>
      <w:r w:rsidRPr="00E57030">
        <w:rPr>
          <w:szCs w:val="24"/>
          <w:lang w:val="bg-BG"/>
        </w:rPr>
        <w:t xml:space="preserve">когато по отношение на бенефициента е налице конфликт на интереси по смисъла </w:t>
      </w:r>
      <w:r w:rsidRPr="00B5000B">
        <w:rPr>
          <w:szCs w:val="24"/>
          <w:lang w:val="bg-BG"/>
        </w:rPr>
        <w:t>на </w:t>
      </w:r>
      <w:r w:rsidR="00C439F8" w:rsidRPr="00B5000B">
        <w:rPr>
          <w:rStyle w:val="ab"/>
          <w:color w:val="auto"/>
          <w:szCs w:val="24"/>
          <w:u w:val="none"/>
          <w:lang w:val="bg-BG"/>
        </w:rPr>
        <w:t xml:space="preserve"> </w:t>
      </w:r>
      <w:r w:rsidR="004F14A2" w:rsidRPr="00B5000B">
        <w:rPr>
          <w:rStyle w:val="ab"/>
          <w:color w:val="auto"/>
          <w:szCs w:val="24"/>
          <w:u w:val="none"/>
          <w:lang w:val="bg-BG"/>
        </w:rPr>
        <w:t>чл. 61</w:t>
      </w:r>
      <w:r w:rsidR="008B768F" w:rsidRPr="00B5000B">
        <w:rPr>
          <w:rStyle w:val="ab"/>
          <w:color w:val="auto"/>
          <w:szCs w:val="24"/>
          <w:u w:val="none"/>
          <w:lang w:val="bg-BG"/>
        </w:rPr>
        <w:t xml:space="preserve">, параграф </w:t>
      </w:r>
      <w:r w:rsidR="00B5000B" w:rsidRPr="00B5000B">
        <w:rPr>
          <w:rStyle w:val="ab"/>
          <w:color w:val="auto"/>
          <w:szCs w:val="24"/>
          <w:u w:val="none"/>
          <w:lang w:val="bg-BG"/>
        </w:rPr>
        <w:t>3</w:t>
      </w:r>
      <w:r w:rsidR="004F14A2" w:rsidRPr="00B5000B">
        <w:rPr>
          <w:rStyle w:val="ab"/>
          <w:color w:val="auto"/>
          <w:szCs w:val="24"/>
          <w:u w:val="none"/>
          <w:lang w:val="bg-BG"/>
        </w:rPr>
        <w:t xml:space="preserve"> от </w:t>
      </w:r>
      <w:r w:rsidR="00C439F8" w:rsidRPr="00B5000B">
        <w:rPr>
          <w:rStyle w:val="ab"/>
          <w:color w:val="auto"/>
          <w:szCs w:val="24"/>
          <w:u w:val="none"/>
          <w:lang w:val="bg-BG"/>
        </w:rPr>
        <w:t>Регламент (ЕС, Евратом)</w:t>
      </w:r>
      <w:r w:rsidR="00C439F8" w:rsidRPr="00B5000B">
        <w:t xml:space="preserve"> </w:t>
      </w:r>
      <w:r w:rsidR="00C439F8" w:rsidRPr="00964B91">
        <w:rPr>
          <w:rStyle w:val="ab"/>
          <w:color w:val="auto"/>
          <w:szCs w:val="24"/>
          <w:u w:val="none"/>
          <w:lang w:val="bg-BG"/>
        </w:rPr>
        <w:t>2018/1046</w:t>
      </w:r>
      <w:r w:rsidRPr="00B5000B">
        <w:rPr>
          <w:szCs w:val="24"/>
          <w:lang w:val="bg-BG"/>
        </w:rPr>
        <w:t>;</w:t>
      </w:r>
    </w:p>
    <w:p w14:paraId="061A9E78" w14:textId="77777777" w:rsidR="00E57030" w:rsidRDefault="00E57030" w:rsidP="001C7C98">
      <w:pPr>
        <w:pStyle w:val="NumPar2"/>
        <w:numPr>
          <w:ilvl w:val="0"/>
          <w:numId w:val="0"/>
        </w:numPr>
        <w:spacing w:after="0"/>
        <w:ind w:left="709"/>
        <w:rPr>
          <w:i/>
          <w:iCs/>
          <w:szCs w:val="24"/>
          <w:lang w:val="bg-BG"/>
        </w:rPr>
      </w:pPr>
      <w:r>
        <w:rPr>
          <w:szCs w:val="24"/>
          <w:lang w:val="bg-BG"/>
        </w:rPr>
        <w:t>Б)</w:t>
      </w:r>
      <w:r w:rsidRPr="00E57030">
        <w:rPr>
          <w:szCs w:val="24"/>
          <w:lang w:val="bg-BG"/>
        </w:rPr>
        <w:t> за нарушаване на правилата за държавната помощ по смисъла на чл. 107 от Договора за функционирането на Европейския съюз;</w:t>
      </w:r>
      <w:r w:rsidRPr="00E57030">
        <w:rPr>
          <w:i/>
          <w:iCs/>
          <w:szCs w:val="24"/>
          <w:lang w:val="bg-BG"/>
        </w:rPr>
        <w:t> </w:t>
      </w:r>
    </w:p>
    <w:p w14:paraId="38A91730" w14:textId="74561594" w:rsidR="00E57030" w:rsidRPr="00B5000B" w:rsidRDefault="00E57030" w:rsidP="001C7C98">
      <w:pPr>
        <w:pStyle w:val="NumPar2"/>
        <w:numPr>
          <w:ilvl w:val="0"/>
          <w:numId w:val="0"/>
        </w:numPr>
        <w:spacing w:after="0"/>
        <w:ind w:left="709"/>
        <w:rPr>
          <w:i/>
          <w:iCs/>
          <w:szCs w:val="24"/>
          <w:lang w:val="bg-BG"/>
        </w:rPr>
      </w:pPr>
      <w:r>
        <w:rPr>
          <w:i/>
          <w:iCs/>
          <w:szCs w:val="24"/>
          <w:lang w:val="bg-BG"/>
        </w:rPr>
        <w:t>В</w:t>
      </w:r>
      <w:r w:rsidR="00D62BE1">
        <w:rPr>
          <w:i/>
          <w:iCs/>
          <w:szCs w:val="24"/>
          <w:lang w:val="bg-BG"/>
        </w:rPr>
        <w:t>)</w:t>
      </w:r>
      <w:r w:rsidRPr="00E57030">
        <w:rPr>
          <w:szCs w:val="24"/>
          <w:lang w:val="bg-BG"/>
        </w:rPr>
        <w:t>за нарушаване на принципите по </w:t>
      </w:r>
      <w:hyperlink r:id="rId8" w:anchor="art4_al8');" w:history="1">
        <w:r w:rsidRPr="00B5000B">
          <w:rPr>
            <w:rStyle w:val="ab"/>
            <w:color w:val="auto"/>
            <w:szCs w:val="24"/>
            <w:u w:val="none"/>
            <w:lang w:val="bg-BG"/>
          </w:rPr>
          <w:t>чл. 4, параграф 8</w:t>
        </w:r>
      </w:hyperlink>
      <w:r w:rsidRPr="00B5000B">
        <w:rPr>
          <w:szCs w:val="24"/>
          <w:lang w:val="bg-BG"/>
        </w:rPr>
        <w:t>, </w:t>
      </w:r>
      <w:hyperlink r:id="rId9" w:anchor="art7');" w:history="1">
        <w:r w:rsidRPr="00B5000B">
          <w:rPr>
            <w:rStyle w:val="ab"/>
            <w:color w:val="auto"/>
            <w:szCs w:val="24"/>
            <w:u w:val="none"/>
            <w:lang w:val="bg-BG"/>
          </w:rPr>
          <w:t>чл. 7</w:t>
        </w:r>
      </w:hyperlink>
      <w:r w:rsidRPr="00B5000B">
        <w:rPr>
          <w:szCs w:val="24"/>
          <w:lang w:val="bg-BG"/>
        </w:rPr>
        <w:t> и </w:t>
      </w:r>
      <w:hyperlink r:id="rId10" w:anchor="art8');" w:history="1">
        <w:r w:rsidRPr="00D42B42">
          <w:rPr>
            <w:rStyle w:val="ab"/>
            <w:color w:val="auto"/>
            <w:szCs w:val="24"/>
            <w:u w:val="none"/>
            <w:lang w:val="bg-BG"/>
          </w:rPr>
          <w:t>8</w:t>
        </w:r>
      </w:hyperlink>
      <w:r w:rsidRPr="00B5000B">
        <w:rPr>
          <w:szCs w:val="24"/>
          <w:lang w:val="bg-BG"/>
        </w:rPr>
        <w:t> от </w:t>
      </w:r>
      <w:hyperlink r:id="rId11" w:history="1">
        <w:r w:rsidRPr="002538AC">
          <w:rPr>
            <w:rStyle w:val="ab"/>
            <w:color w:val="auto"/>
            <w:szCs w:val="24"/>
            <w:u w:val="none"/>
            <w:lang w:val="bg-BG"/>
          </w:rPr>
          <w:t>Р</w:t>
        </w:r>
        <w:r w:rsidRPr="00D42B42">
          <w:rPr>
            <w:rStyle w:val="ab"/>
            <w:color w:val="auto"/>
            <w:szCs w:val="24"/>
            <w:u w:val="none"/>
            <w:lang w:val="bg-BG"/>
          </w:rPr>
          <w:t>егламент (ЕС) № 1303/2013</w:t>
        </w:r>
      </w:hyperlink>
      <w:r w:rsidRPr="00B5000B">
        <w:rPr>
          <w:szCs w:val="24"/>
          <w:lang w:val="bg-BG"/>
        </w:rPr>
        <w:t>;</w:t>
      </w:r>
      <w:r w:rsidRPr="00B5000B">
        <w:rPr>
          <w:i/>
          <w:iCs/>
          <w:szCs w:val="24"/>
          <w:lang w:val="bg-BG"/>
        </w:rPr>
        <w:t> </w:t>
      </w:r>
    </w:p>
    <w:p w14:paraId="166B1E0D" w14:textId="2586BB57" w:rsidR="00E57030" w:rsidRDefault="00E57030" w:rsidP="001C7C98">
      <w:pPr>
        <w:pStyle w:val="NumPar2"/>
        <w:numPr>
          <w:ilvl w:val="0"/>
          <w:numId w:val="0"/>
        </w:numPr>
        <w:spacing w:after="0"/>
        <w:ind w:left="709"/>
        <w:rPr>
          <w:i/>
          <w:iCs/>
          <w:szCs w:val="24"/>
          <w:lang w:val="bg-BG"/>
        </w:rPr>
      </w:pPr>
      <w:r>
        <w:rPr>
          <w:szCs w:val="24"/>
          <w:lang w:val="bg-BG"/>
        </w:rPr>
        <w:t>Г)</w:t>
      </w:r>
      <w:r w:rsidRPr="00E57030">
        <w:rPr>
          <w:szCs w:val="24"/>
          <w:lang w:val="bg-BG"/>
        </w:rPr>
        <w:t> за нарушаване на изискването за дълготрайност на операциите в случаите и в сроковете по </w:t>
      </w:r>
      <w:hyperlink r:id="rId12" w:anchor="art71');" w:history="1">
        <w:r w:rsidRPr="00E57030">
          <w:rPr>
            <w:rStyle w:val="ab"/>
            <w:szCs w:val="24"/>
            <w:lang w:val="bg-BG"/>
          </w:rPr>
          <w:t>чл. 71</w:t>
        </w:r>
      </w:hyperlink>
      <w:r w:rsidRPr="00E57030">
        <w:rPr>
          <w:szCs w:val="24"/>
          <w:lang w:val="bg-BG"/>
        </w:rPr>
        <w:t> от </w:t>
      </w:r>
      <w:hyperlink r:id="rId13" w:history="1">
        <w:r w:rsidRPr="00E57030">
          <w:rPr>
            <w:rStyle w:val="ab"/>
            <w:szCs w:val="24"/>
            <w:lang w:val="bg-BG"/>
          </w:rPr>
          <w:t>Регламент (ЕС) № 1303/2013</w:t>
        </w:r>
      </w:hyperlink>
      <w:r w:rsidRPr="00E57030">
        <w:rPr>
          <w:szCs w:val="24"/>
          <w:lang w:val="bg-BG"/>
        </w:rPr>
        <w:t>;</w:t>
      </w:r>
      <w:r w:rsidRPr="00E57030">
        <w:rPr>
          <w:i/>
          <w:iCs/>
          <w:szCs w:val="24"/>
          <w:lang w:val="bg-BG"/>
        </w:rPr>
        <w:t> </w:t>
      </w:r>
    </w:p>
    <w:p w14:paraId="661D62CB" w14:textId="77777777" w:rsidR="00E57030" w:rsidRDefault="00E57030" w:rsidP="001C7C98">
      <w:pPr>
        <w:pStyle w:val="NumPar2"/>
        <w:numPr>
          <w:ilvl w:val="0"/>
          <w:numId w:val="0"/>
        </w:numPr>
        <w:spacing w:after="0"/>
        <w:ind w:left="709"/>
        <w:rPr>
          <w:szCs w:val="24"/>
          <w:lang w:val="bg-BG"/>
        </w:rPr>
      </w:pPr>
      <w:r>
        <w:rPr>
          <w:szCs w:val="24"/>
          <w:lang w:val="bg-BG"/>
        </w:rPr>
        <w:t>Д)</w:t>
      </w:r>
      <w:r w:rsidRPr="00E57030">
        <w:rPr>
          <w:szCs w:val="24"/>
          <w:lang w:val="bg-BG"/>
        </w:rPr>
        <w:t> за проекта или за част от него не е налична одитна следа и/или аналитично отчитане на разходите в поддържаната от бенефициента счетоводна система;</w:t>
      </w:r>
    </w:p>
    <w:p w14:paraId="19CAB54E" w14:textId="77777777" w:rsidR="00E57030" w:rsidRDefault="00E57030" w:rsidP="001C7C98">
      <w:pPr>
        <w:pStyle w:val="NumPar2"/>
        <w:numPr>
          <w:ilvl w:val="0"/>
          <w:numId w:val="0"/>
        </w:numPr>
        <w:spacing w:after="0"/>
        <w:ind w:left="709"/>
        <w:rPr>
          <w:i/>
          <w:iCs/>
          <w:szCs w:val="24"/>
          <w:lang w:val="bg-BG"/>
        </w:rPr>
      </w:pPr>
      <w:r>
        <w:rPr>
          <w:i/>
          <w:iCs/>
          <w:szCs w:val="24"/>
          <w:lang w:val="bg-BG"/>
        </w:rPr>
        <w:t xml:space="preserve">Е) </w:t>
      </w:r>
      <w:r w:rsidRPr="00E57030">
        <w:rPr>
          <w:szCs w:val="24"/>
          <w:lang w:val="bg-BG"/>
        </w:rPr>
        <w:t>за неизпълнение на мерките за информация и комуникация, задължителни за бенефициентите;</w:t>
      </w:r>
      <w:r w:rsidRPr="00E57030">
        <w:rPr>
          <w:i/>
          <w:iCs/>
          <w:szCs w:val="24"/>
          <w:lang w:val="bg-BG"/>
        </w:rPr>
        <w:t> </w:t>
      </w:r>
    </w:p>
    <w:p w14:paraId="72E72848" w14:textId="34852165" w:rsidR="00E57030" w:rsidRDefault="00E57030" w:rsidP="001C7C98">
      <w:pPr>
        <w:pStyle w:val="NumPar2"/>
        <w:numPr>
          <w:ilvl w:val="0"/>
          <w:numId w:val="0"/>
        </w:numPr>
        <w:spacing w:after="0"/>
        <w:ind w:left="709"/>
        <w:rPr>
          <w:i/>
          <w:iCs/>
          <w:szCs w:val="24"/>
          <w:lang w:val="bg-BG"/>
        </w:rPr>
      </w:pPr>
      <w:r>
        <w:rPr>
          <w:szCs w:val="24"/>
          <w:lang w:val="bg-BG"/>
        </w:rPr>
        <w:t>Ж)</w:t>
      </w:r>
      <w:r w:rsidRPr="00E57030">
        <w:rPr>
          <w:szCs w:val="24"/>
          <w:lang w:val="bg-BG"/>
        </w:rPr>
        <w:t> за неизпълнение на одобрени индикатори;</w:t>
      </w:r>
      <w:r w:rsidRPr="00E57030">
        <w:rPr>
          <w:i/>
          <w:iCs/>
          <w:szCs w:val="24"/>
          <w:lang w:val="bg-BG"/>
        </w:rPr>
        <w:t> </w:t>
      </w:r>
    </w:p>
    <w:p w14:paraId="725F0285" w14:textId="77777777" w:rsidR="00E57030" w:rsidRDefault="00E57030" w:rsidP="001C7C98">
      <w:pPr>
        <w:pStyle w:val="NumPar2"/>
        <w:numPr>
          <w:ilvl w:val="0"/>
          <w:numId w:val="0"/>
        </w:numPr>
        <w:spacing w:after="0"/>
        <w:ind w:left="709"/>
        <w:rPr>
          <w:i/>
          <w:iCs/>
          <w:szCs w:val="24"/>
          <w:lang w:val="bg-BG"/>
        </w:rPr>
      </w:pPr>
      <w:r>
        <w:rPr>
          <w:i/>
          <w:iCs/>
          <w:szCs w:val="24"/>
          <w:lang w:val="bg-BG"/>
        </w:rPr>
        <w:t>З)</w:t>
      </w:r>
      <w:r w:rsidRPr="00E57030">
        <w:rPr>
          <w:szCs w:val="24"/>
          <w:lang w:val="bg-BG"/>
        </w:rPr>
        <w:t> при постъпили инцидентни приходи във връзка с изпълнението на проекта;</w:t>
      </w:r>
      <w:r w:rsidRPr="00E57030">
        <w:rPr>
          <w:i/>
          <w:iCs/>
          <w:szCs w:val="24"/>
          <w:lang w:val="bg-BG"/>
        </w:rPr>
        <w:t> </w:t>
      </w:r>
    </w:p>
    <w:p w14:paraId="0164571B" w14:textId="77777777" w:rsidR="00E57030" w:rsidRDefault="00E57030" w:rsidP="001C7C98">
      <w:pPr>
        <w:pStyle w:val="NumPar2"/>
        <w:numPr>
          <w:ilvl w:val="0"/>
          <w:numId w:val="0"/>
        </w:numPr>
        <w:spacing w:after="0"/>
        <w:ind w:left="709"/>
        <w:rPr>
          <w:i/>
          <w:iCs/>
          <w:szCs w:val="24"/>
          <w:lang w:val="bg-BG"/>
        </w:rPr>
      </w:pPr>
      <w:r>
        <w:rPr>
          <w:szCs w:val="24"/>
          <w:lang w:val="bg-BG"/>
        </w:rPr>
        <w:t>и</w:t>
      </w:r>
      <w:r w:rsidRPr="00E57030">
        <w:rPr>
          <w:szCs w:val="24"/>
          <w:lang w:val="bg-BG"/>
        </w:rPr>
        <w:t>) за нередност, съставляваща нарушение на правилата за определяне на изпълнител по </w:t>
      </w:r>
      <w:hyperlink r:id="rId14" w:history="1">
        <w:r w:rsidRPr="00E57030">
          <w:rPr>
            <w:rStyle w:val="ab"/>
            <w:szCs w:val="24"/>
            <w:lang w:val="bg-BG"/>
          </w:rPr>
          <w:t>глава четвърта</w:t>
        </w:r>
      </w:hyperlink>
      <w:r w:rsidRPr="00E57030">
        <w:rPr>
          <w:szCs w:val="24"/>
          <w:lang w:val="bg-BG"/>
        </w:rPr>
        <w:t>, извършено чрез действие или бездействие от страна на бенефициента, което има или би имало за последица нанасянето на вреда на средства от ЕСИФ;</w:t>
      </w:r>
      <w:r w:rsidRPr="00E57030">
        <w:rPr>
          <w:i/>
          <w:iCs/>
          <w:szCs w:val="24"/>
          <w:lang w:val="bg-BG"/>
        </w:rPr>
        <w:t> </w:t>
      </w:r>
    </w:p>
    <w:p w14:paraId="739A481B" w14:textId="74793CDA" w:rsidR="00702004" w:rsidRDefault="00E57030" w:rsidP="00064A1C">
      <w:pPr>
        <w:pStyle w:val="NumPar2"/>
        <w:numPr>
          <w:ilvl w:val="0"/>
          <w:numId w:val="0"/>
        </w:numPr>
        <w:ind w:left="709" w:hanging="720"/>
        <w:rPr>
          <w:szCs w:val="24"/>
          <w:lang w:val="bg-BG"/>
        </w:rPr>
      </w:pPr>
      <w:r>
        <w:rPr>
          <w:szCs w:val="24"/>
          <w:lang w:val="bg-BG"/>
        </w:rPr>
        <w:t>й</w:t>
      </w:r>
      <w:r w:rsidRPr="00E57030">
        <w:rPr>
          <w:szCs w:val="24"/>
          <w:lang w:val="bg-BG"/>
        </w:rPr>
        <w:t>) за друга нередност, съставляваща нарушение на приложимото право на Европейския съюз и/или българското законодателство, извършено чрез действие или бездействие от страна на бенефициента, което има или би имало за последица нанасянето на вреда на средства от ЕСИФ.</w:t>
      </w:r>
      <w:bookmarkStart w:id="58" w:name="_Ref41305651"/>
      <w:r w:rsidR="00862198" w:rsidRPr="00071E10">
        <w:rPr>
          <w:szCs w:val="24"/>
          <w:lang w:val="bg-BG"/>
        </w:rPr>
        <w:t>11.</w:t>
      </w:r>
      <w:r w:rsidR="006A2AEE">
        <w:rPr>
          <w:szCs w:val="24"/>
          <w:lang w:val="bg-BG"/>
        </w:rPr>
        <w:t>7</w:t>
      </w:r>
      <w:r w:rsidR="00862198" w:rsidRPr="00071E10">
        <w:rPr>
          <w:szCs w:val="24"/>
          <w:lang w:val="bg-BG"/>
        </w:rPr>
        <w:t>.</w:t>
      </w:r>
      <w:r w:rsidR="00862198" w:rsidRPr="00071E10">
        <w:rPr>
          <w:szCs w:val="24"/>
          <w:lang w:val="bg-BG"/>
        </w:rPr>
        <w:tab/>
      </w:r>
      <w:r w:rsidR="00C00C47" w:rsidRPr="00C00C47">
        <w:rPr>
          <w:szCs w:val="24"/>
          <w:lang w:val="bg-BG"/>
        </w:rPr>
        <w:t>Ръководителят на управляващия орган може едностранно да прекрати административния договор за да предотврати или отстрани тежки последици за обществения интерес.</w:t>
      </w:r>
    </w:p>
    <w:p w14:paraId="72178CD6" w14:textId="152E4FF5" w:rsidR="00A00EA3" w:rsidRPr="00071E10" w:rsidRDefault="00702004" w:rsidP="00064A1C">
      <w:pPr>
        <w:pStyle w:val="NumPar2"/>
        <w:numPr>
          <w:ilvl w:val="0"/>
          <w:numId w:val="0"/>
        </w:numPr>
        <w:ind w:left="709" w:hanging="720"/>
        <w:rPr>
          <w:szCs w:val="24"/>
          <w:lang w:val="bg-BG"/>
        </w:rPr>
      </w:pPr>
      <w:r>
        <w:rPr>
          <w:szCs w:val="24"/>
          <w:lang w:val="bg-BG"/>
        </w:rPr>
        <w:lastRenderedPageBreak/>
        <w:t>11.8.</w:t>
      </w:r>
      <w:r>
        <w:rPr>
          <w:szCs w:val="24"/>
          <w:lang w:val="bg-BG"/>
        </w:rPr>
        <w:tab/>
      </w:r>
      <w:r w:rsidR="00862198" w:rsidRPr="00071E10">
        <w:rPr>
          <w:szCs w:val="24"/>
          <w:lang w:val="bg-BG"/>
        </w:rPr>
        <w:t xml:space="preserve">Преди или вместо да </w:t>
      </w:r>
      <w:r w:rsidR="004F7A7C" w:rsidRPr="00071E10">
        <w:rPr>
          <w:szCs w:val="24"/>
          <w:lang w:val="bg-BG"/>
        </w:rPr>
        <w:t xml:space="preserve">прекрати </w:t>
      </w:r>
      <w:r w:rsidR="002320AF" w:rsidRPr="00071E10">
        <w:rPr>
          <w:szCs w:val="24"/>
          <w:lang w:val="bg-BG"/>
        </w:rPr>
        <w:t xml:space="preserve">административния </w:t>
      </w:r>
      <w:r w:rsidR="004F7A7C" w:rsidRPr="00071E10">
        <w:rPr>
          <w:szCs w:val="24"/>
          <w:lang w:val="bg-BG"/>
        </w:rPr>
        <w:t>договор</w:t>
      </w:r>
      <w:r w:rsidR="00862198" w:rsidRPr="00071E10">
        <w:rPr>
          <w:szCs w:val="24"/>
          <w:lang w:val="bg-BG"/>
        </w:rPr>
        <w:t xml:space="preserve"> по силата на разпоредбите на този член, </w:t>
      </w:r>
      <w:r w:rsidR="00E2173C" w:rsidRPr="00071E10">
        <w:rPr>
          <w:szCs w:val="24"/>
          <w:lang w:val="bg-BG"/>
        </w:rPr>
        <w:t>УО</w:t>
      </w:r>
      <w:r w:rsidR="00862198" w:rsidRPr="00071E10">
        <w:rPr>
          <w:szCs w:val="24"/>
          <w:lang w:val="bg-BG"/>
        </w:rPr>
        <w:t xml:space="preserve"> има право да вземе предпазни мерки, които се изразяват във временно </w:t>
      </w:r>
      <w:r w:rsidR="00FB04C1" w:rsidRPr="00071E10">
        <w:rPr>
          <w:szCs w:val="24"/>
          <w:lang w:val="bg-BG"/>
        </w:rPr>
        <w:t xml:space="preserve">прекратяване </w:t>
      </w:r>
      <w:r w:rsidR="00862198" w:rsidRPr="00071E10">
        <w:rPr>
          <w:szCs w:val="24"/>
          <w:lang w:val="bg-BG"/>
        </w:rPr>
        <w:t>на плащанията без предизвестие.</w:t>
      </w:r>
      <w:bookmarkEnd w:id="58"/>
    </w:p>
    <w:p w14:paraId="0C82DBE4" w14:textId="77777777" w:rsidR="00862198" w:rsidRPr="00071E10" w:rsidRDefault="00862198" w:rsidP="00862198">
      <w:pPr>
        <w:pStyle w:val="1"/>
        <w:numPr>
          <w:ilvl w:val="0"/>
          <w:numId w:val="0"/>
        </w:numPr>
        <w:rPr>
          <w:szCs w:val="24"/>
          <w:lang w:val="bg-BG"/>
        </w:rPr>
      </w:pPr>
      <w:bookmarkStart w:id="59" w:name="_Toc41300149"/>
      <w:bookmarkStart w:id="60" w:name="_Toc41303356"/>
      <w:bookmarkStart w:id="61" w:name="_Ref41304563"/>
      <w:bookmarkStart w:id="62" w:name="_Toc173497345"/>
      <w:bookmarkStart w:id="63" w:name="_Toc206396592"/>
      <w:r w:rsidRPr="00071E10">
        <w:rPr>
          <w:szCs w:val="24"/>
          <w:lang w:val="bg-BG"/>
        </w:rPr>
        <w:t>ЧЛЕН 12</w:t>
      </w:r>
      <w:r w:rsidR="00FE2819" w:rsidRPr="00071E10">
        <w:rPr>
          <w:szCs w:val="24"/>
          <w:lang w:val="bg-BG"/>
        </w:rPr>
        <w:t>.</w:t>
      </w:r>
      <w:r w:rsidRPr="00071E10">
        <w:rPr>
          <w:szCs w:val="24"/>
          <w:lang w:val="bg-BG"/>
        </w:rPr>
        <w:t xml:space="preserve"> </w:t>
      </w:r>
      <w:bookmarkEnd w:id="59"/>
      <w:bookmarkEnd w:id="60"/>
      <w:bookmarkEnd w:id="61"/>
      <w:r w:rsidRPr="00071E10">
        <w:rPr>
          <w:szCs w:val="24"/>
          <w:lang w:val="bg-BG"/>
        </w:rPr>
        <w:t>Допустими разходи</w:t>
      </w:r>
      <w:bookmarkEnd w:id="62"/>
      <w:bookmarkEnd w:id="63"/>
    </w:p>
    <w:p w14:paraId="133A6DE8" w14:textId="55F2AFE6" w:rsidR="00862198" w:rsidRPr="00071E10" w:rsidRDefault="00862198" w:rsidP="00B005D3">
      <w:pPr>
        <w:pStyle w:val="NumPar2"/>
        <w:numPr>
          <w:ilvl w:val="0"/>
          <w:numId w:val="0"/>
        </w:numPr>
        <w:ind w:left="709" w:hanging="720"/>
        <w:rPr>
          <w:szCs w:val="24"/>
          <w:lang w:val="bg-BG"/>
        </w:rPr>
      </w:pPr>
      <w:r w:rsidRPr="00071E10">
        <w:rPr>
          <w:szCs w:val="24"/>
          <w:lang w:val="bg-BG"/>
        </w:rPr>
        <w:t>12.1.</w:t>
      </w:r>
      <w:r w:rsidRPr="00071E10">
        <w:rPr>
          <w:szCs w:val="24"/>
          <w:lang w:val="bg-BG"/>
        </w:rPr>
        <w:tab/>
        <w:t xml:space="preserve">Без </w:t>
      </w:r>
      <w:r w:rsidR="003730DE" w:rsidRPr="00071E10">
        <w:rPr>
          <w:szCs w:val="24"/>
          <w:lang w:val="bg-BG"/>
        </w:rPr>
        <w:t xml:space="preserve">това </w:t>
      </w:r>
      <w:r w:rsidRPr="00071E10">
        <w:rPr>
          <w:szCs w:val="24"/>
          <w:lang w:val="bg-BG"/>
        </w:rPr>
        <w:t xml:space="preserve">да противоречи на разпоредбите на </w:t>
      </w:r>
      <w:r w:rsidR="00CF2F80" w:rsidRPr="00071E10">
        <w:rPr>
          <w:szCs w:val="24"/>
          <w:lang w:val="bg-BG"/>
        </w:rPr>
        <w:t>Регламент № 1303/2013</w:t>
      </w:r>
      <w:r w:rsidRPr="00071E10">
        <w:rPr>
          <w:szCs w:val="24"/>
          <w:lang w:val="bg-BG"/>
        </w:rPr>
        <w:t xml:space="preserve">, </w:t>
      </w:r>
      <w:r w:rsidR="00975614" w:rsidRPr="00071E10">
        <w:rPr>
          <w:szCs w:val="24"/>
          <w:lang w:val="bg-BG"/>
        </w:rPr>
        <w:t>Регламент (ЕС) № 1304/2013 на Европейския парламент и на Съвета от 17 декември 2013 г. относно Европейския социален фонд и за отмяна на Регламент (ЕО) № 1081/2006 на Съвета</w:t>
      </w:r>
      <w:r w:rsidR="001B0EF1" w:rsidRPr="00071E10">
        <w:rPr>
          <w:szCs w:val="24"/>
          <w:lang w:val="bg-BG"/>
        </w:rPr>
        <w:t xml:space="preserve"> и </w:t>
      </w:r>
      <w:r w:rsidR="00C53854">
        <w:rPr>
          <w:szCs w:val="24"/>
          <w:lang w:val="bg-BG"/>
        </w:rPr>
        <w:t xml:space="preserve">на </w:t>
      </w:r>
      <w:r w:rsidR="00C53854" w:rsidRPr="00C53854">
        <w:rPr>
          <w:szCs w:val="24"/>
          <w:lang w:val="bg-BG"/>
        </w:rPr>
        <w:t>ЗУСЕСИФ</w:t>
      </w:r>
      <w:r w:rsidR="001B0EF1" w:rsidRPr="00C53854">
        <w:rPr>
          <w:szCs w:val="24"/>
          <w:lang w:val="bg-BG"/>
        </w:rPr>
        <w:t xml:space="preserve">, </w:t>
      </w:r>
      <w:r w:rsidRPr="00071E10">
        <w:rPr>
          <w:szCs w:val="24"/>
          <w:lang w:val="bg-BG"/>
        </w:rPr>
        <w:t xml:space="preserve">за да бъдат признати за допустими по проекта, разходите трябва да отговарят на изискванията, предвидени в </w:t>
      </w:r>
      <w:r w:rsidR="002F4B50" w:rsidRPr="00071E10">
        <w:rPr>
          <w:szCs w:val="24"/>
          <w:lang w:val="bg-BG"/>
        </w:rPr>
        <w:t xml:space="preserve">насоките </w:t>
      </w:r>
      <w:r w:rsidR="002F4B50" w:rsidRPr="002F4B50">
        <w:rPr>
          <w:szCs w:val="24"/>
          <w:lang w:val="bg-BG"/>
        </w:rPr>
        <w:t>и друг</w:t>
      </w:r>
      <w:r w:rsidR="002F4B50">
        <w:rPr>
          <w:szCs w:val="24"/>
          <w:lang w:val="bg-BG"/>
        </w:rPr>
        <w:t>ите</w:t>
      </w:r>
      <w:r w:rsidR="002F4B50" w:rsidRPr="002F4B50">
        <w:rPr>
          <w:szCs w:val="24"/>
          <w:lang w:val="bg-BG"/>
        </w:rPr>
        <w:t xml:space="preserve"> документ</w:t>
      </w:r>
      <w:r w:rsidR="002F4B50">
        <w:rPr>
          <w:szCs w:val="24"/>
          <w:lang w:val="bg-BG"/>
        </w:rPr>
        <w:t>и</w:t>
      </w:r>
      <w:r w:rsidR="002F4B50" w:rsidRPr="002F4B50">
        <w:rPr>
          <w:szCs w:val="24"/>
          <w:lang w:val="bg-BG"/>
        </w:rPr>
        <w:t>, определящи условията за кандидатстване и условията за изпълнение на одобрените проекти</w:t>
      </w:r>
      <w:r w:rsidR="002F4B50" w:rsidRPr="002F4B50" w:rsidDel="002F4B50">
        <w:rPr>
          <w:szCs w:val="24"/>
          <w:lang w:val="bg-BG"/>
        </w:rPr>
        <w:t xml:space="preserve"> </w:t>
      </w:r>
      <w:r w:rsidR="00B85E0C" w:rsidRPr="002F4B50">
        <w:rPr>
          <w:szCs w:val="24"/>
          <w:lang w:val="bg-BG"/>
        </w:rPr>
        <w:t xml:space="preserve">по конкретната </w:t>
      </w:r>
      <w:r w:rsidR="00FF0897" w:rsidRPr="00071E10">
        <w:rPr>
          <w:szCs w:val="24"/>
          <w:lang w:val="bg-BG"/>
        </w:rPr>
        <w:t>операция</w:t>
      </w:r>
      <w:r w:rsidRPr="00071E10">
        <w:rPr>
          <w:szCs w:val="24"/>
          <w:lang w:val="bg-BG"/>
        </w:rPr>
        <w:t>.</w:t>
      </w:r>
      <w:bookmarkStart w:id="64" w:name="_Toc206335564"/>
      <w:bookmarkStart w:id="65" w:name="_Toc206335565"/>
      <w:bookmarkStart w:id="66" w:name="_Toc206335566"/>
      <w:bookmarkStart w:id="67" w:name="_Toc206335567"/>
      <w:bookmarkStart w:id="68" w:name="_Toc206335568"/>
      <w:bookmarkEnd w:id="64"/>
      <w:bookmarkEnd w:id="65"/>
      <w:bookmarkEnd w:id="66"/>
      <w:bookmarkEnd w:id="67"/>
      <w:bookmarkEnd w:id="68"/>
    </w:p>
    <w:p w14:paraId="439719F9" w14:textId="77777777" w:rsidR="00862198" w:rsidRPr="00071E10" w:rsidRDefault="00862198" w:rsidP="00862198">
      <w:pPr>
        <w:pStyle w:val="1"/>
        <w:numPr>
          <w:ilvl w:val="0"/>
          <w:numId w:val="0"/>
        </w:numPr>
        <w:rPr>
          <w:szCs w:val="24"/>
          <w:lang w:val="bg-BG"/>
        </w:rPr>
      </w:pPr>
      <w:bookmarkStart w:id="69" w:name="_Toc41300150"/>
      <w:bookmarkStart w:id="70" w:name="_Toc41303357"/>
      <w:bookmarkStart w:id="71" w:name="_Toc206396593"/>
      <w:bookmarkStart w:id="72" w:name="_Toc173497346"/>
      <w:r w:rsidRPr="00071E10">
        <w:rPr>
          <w:szCs w:val="24"/>
          <w:lang w:val="bg-BG"/>
        </w:rPr>
        <w:t>ЧЛЕН 13</w:t>
      </w:r>
      <w:r w:rsidR="00FE2819" w:rsidRPr="00071E10">
        <w:rPr>
          <w:szCs w:val="24"/>
          <w:lang w:val="bg-BG"/>
        </w:rPr>
        <w:t>.</w:t>
      </w:r>
      <w:r w:rsidRPr="00071E10">
        <w:rPr>
          <w:szCs w:val="24"/>
          <w:lang w:val="bg-BG"/>
        </w:rPr>
        <w:t xml:space="preserve"> </w:t>
      </w:r>
      <w:bookmarkEnd w:id="69"/>
      <w:bookmarkEnd w:id="70"/>
      <w:r w:rsidRPr="00071E10">
        <w:rPr>
          <w:szCs w:val="24"/>
          <w:lang w:val="bg-BG"/>
        </w:rPr>
        <w:t>Плащания</w:t>
      </w:r>
      <w:bookmarkEnd w:id="71"/>
      <w:r w:rsidRPr="00071E10">
        <w:rPr>
          <w:szCs w:val="24"/>
          <w:lang w:val="bg-BG"/>
        </w:rPr>
        <w:t xml:space="preserve"> </w:t>
      </w:r>
      <w:bookmarkEnd w:id="72"/>
    </w:p>
    <w:p w14:paraId="16CC443F" w14:textId="43ECBABC" w:rsidR="00D6164B" w:rsidRPr="00071E10" w:rsidRDefault="00862198" w:rsidP="00B005D3">
      <w:pPr>
        <w:ind w:left="709" w:hanging="709"/>
        <w:jc w:val="both"/>
      </w:pPr>
      <w:bookmarkStart w:id="73" w:name="_Ref41304730"/>
      <w:r w:rsidRPr="00071E10">
        <w:t>13.1.</w:t>
      </w:r>
      <w:r w:rsidRPr="00071E10">
        <w:tab/>
        <w:t xml:space="preserve">Управляващият орган извършва плащанията в съответствие с предвиденото в </w:t>
      </w:r>
      <w:r w:rsidR="002320AF" w:rsidRPr="00071E10">
        <w:t xml:space="preserve">административния </w:t>
      </w:r>
      <w:r w:rsidR="00247BCF" w:rsidRPr="00071E10">
        <w:t xml:space="preserve">договор </w:t>
      </w:r>
      <w:r w:rsidRPr="00071E10">
        <w:t xml:space="preserve">за предоставяне на </w:t>
      </w:r>
      <w:r w:rsidR="00BB4174" w:rsidRPr="00071E10">
        <w:t>БФП</w:t>
      </w:r>
      <w:r w:rsidRPr="00071E10">
        <w:t>.</w:t>
      </w:r>
      <w:r w:rsidR="00A04606" w:rsidRPr="00071E10">
        <w:t xml:space="preserve"> За всички отчети и документи, представени в съответствие с чл. 2 от настоящите </w:t>
      </w:r>
      <w:r w:rsidR="00EC1DD6" w:rsidRPr="00071E10">
        <w:t>общи</w:t>
      </w:r>
      <w:r w:rsidR="00A04606" w:rsidRPr="00071E10">
        <w:t xml:space="preserve"> условия, представляващи основание за плащане, </w:t>
      </w:r>
      <w:r w:rsidR="000C4B2C">
        <w:t>УО</w:t>
      </w:r>
      <w:r w:rsidR="00A04606" w:rsidRPr="00071E10">
        <w:t xml:space="preserve"> се произнася пр</w:t>
      </w:r>
      <w:r w:rsidR="00815E5F" w:rsidRPr="00071E10">
        <w:t xml:space="preserve">и спазване условията на </w:t>
      </w:r>
      <w:r w:rsidR="0012727C" w:rsidRPr="0012727C">
        <w:t>Глава пета, Раздел II от ЗУСЕСИФ</w:t>
      </w:r>
      <w:r w:rsidR="0012727C">
        <w:t>, актовете по неговото прилагане</w:t>
      </w:r>
      <w:r w:rsidR="0012727C" w:rsidRPr="0012727C" w:rsidDel="0012727C">
        <w:t xml:space="preserve"> </w:t>
      </w:r>
      <w:r w:rsidR="00A04606" w:rsidRPr="00071E10">
        <w:t xml:space="preserve">и чл. 132 от Регламент </w:t>
      </w:r>
      <w:r w:rsidR="00E62235" w:rsidRPr="00071E10">
        <w:t xml:space="preserve">(ЕС) </w:t>
      </w:r>
      <w:r w:rsidR="00A04606" w:rsidRPr="00071E10">
        <w:t>№</w:t>
      </w:r>
      <w:r w:rsidR="0088537C" w:rsidRPr="00071E10">
        <w:t xml:space="preserve"> 1303/201</w:t>
      </w:r>
      <w:r w:rsidR="00871204" w:rsidRPr="00071E10">
        <w:t>3</w:t>
      </w:r>
      <w:r w:rsidR="0088537C" w:rsidRPr="00071E10">
        <w:t>.</w:t>
      </w:r>
      <w:r w:rsidR="00A74EDC">
        <w:t xml:space="preserve"> </w:t>
      </w:r>
    </w:p>
    <w:bookmarkEnd w:id="73"/>
    <w:p w14:paraId="3562CFBF" w14:textId="77777777" w:rsidR="00862198" w:rsidRPr="00071E10" w:rsidRDefault="00862198" w:rsidP="00862198">
      <w:pPr>
        <w:ind w:left="709" w:hanging="709"/>
      </w:pPr>
    </w:p>
    <w:p w14:paraId="2AC8A855" w14:textId="260531FF" w:rsidR="00862198" w:rsidRPr="00071E10" w:rsidRDefault="00862198" w:rsidP="00924243">
      <w:pPr>
        <w:pStyle w:val="NumPar2"/>
        <w:numPr>
          <w:ilvl w:val="0"/>
          <w:numId w:val="0"/>
        </w:numPr>
        <w:ind w:left="709" w:hanging="720"/>
        <w:rPr>
          <w:szCs w:val="24"/>
          <w:lang w:val="bg-BG"/>
        </w:rPr>
      </w:pPr>
      <w:bookmarkStart w:id="74" w:name="_Ref41305337"/>
      <w:r w:rsidRPr="00071E10">
        <w:rPr>
          <w:szCs w:val="24"/>
          <w:lang w:val="bg-BG"/>
        </w:rPr>
        <w:t>13.2.</w:t>
      </w:r>
      <w:r w:rsidRPr="00071E10">
        <w:rPr>
          <w:szCs w:val="24"/>
          <w:lang w:val="bg-BG"/>
        </w:rPr>
        <w:tab/>
      </w:r>
      <w:bookmarkEnd w:id="74"/>
      <w:r w:rsidRPr="00071E10">
        <w:rPr>
          <w:szCs w:val="24"/>
          <w:lang w:val="bg-BG"/>
        </w:rPr>
        <w:t xml:space="preserve">Управляващият орган може да спре срока за одобряване на даден </w:t>
      </w:r>
      <w:r w:rsidR="00165293" w:rsidRPr="00071E10">
        <w:rPr>
          <w:szCs w:val="24"/>
          <w:lang w:val="bg-BG"/>
        </w:rPr>
        <w:t>отчет</w:t>
      </w:r>
      <w:r w:rsidRPr="00071E10">
        <w:rPr>
          <w:szCs w:val="24"/>
          <w:lang w:val="bg-BG"/>
        </w:rPr>
        <w:t xml:space="preserve">, като уведоми писмено </w:t>
      </w:r>
      <w:r w:rsidR="00777C13" w:rsidRPr="00071E10">
        <w:rPr>
          <w:szCs w:val="24"/>
          <w:lang w:val="bg-BG"/>
        </w:rPr>
        <w:t>Бенефициента</w:t>
      </w:r>
      <w:r w:rsidRPr="00071E10">
        <w:rPr>
          <w:szCs w:val="24"/>
          <w:lang w:val="bg-BG"/>
        </w:rPr>
        <w:t xml:space="preserve">, че </w:t>
      </w:r>
      <w:r w:rsidR="00165293" w:rsidRPr="00071E10">
        <w:rPr>
          <w:szCs w:val="24"/>
          <w:lang w:val="bg-BG"/>
        </w:rPr>
        <w:t xml:space="preserve">отчетът </w:t>
      </w:r>
      <w:r w:rsidRPr="00071E10">
        <w:rPr>
          <w:szCs w:val="24"/>
          <w:lang w:val="bg-BG"/>
        </w:rPr>
        <w:t xml:space="preserve">не може да бъде одобрен и намира за необходимо да извърши допълнителни проверки. В такива случаи </w:t>
      </w:r>
      <w:r w:rsidR="004D4898">
        <w:rPr>
          <w:szCs w:val="24"/>
          <w:lang w:val="bg-BG"/>
        </w:rPr>
        <w:t>УО</w:t>
      </w:r>
      <w:r w:rsidRPr="00071E10">
        <w:rPr>
          <w:szCs w:val="24"/>
          <w:lang w:val="bg-BG"/>
        </w:rPr>
        <w:t xml:space="preserve"> може да изиска разяснения, поправки или допълнителна информация, които трябва да бъдат представени в срок от 5 работни дни от получаване на искането от страна на </w:t>
      </w:r>
      <w:r w:rsidR="00777C13" w:rsidRPr="00071E10">
        <w:rPr>
          <w:szCs w:val="24"/>
          <w:lang w:val="bg-BG"/>
        </w:rPr>
        <w:t>Бенефициента</w:t>
      </w:r>
      <w:r w:rsidRPr="00071E10">
        <w:rPr>
          <w:szCs w:val="24"/>
          <w:lang w:val="bg-BG"/>
        </w:rPr>
        <w:t>. Срокът започва да тече отново от датата, на която е получена изискваната информация.</w:t>
      </w:r>
    </w:p>
    <w:p w14:paraId="0CC9A688" w14:textId="305BBB62" w:rsidR="006E1CE1" w:rsidRPr="00071E10" w:rsidRDefault="00115211" w:rsidP="00924243">
      <w:pPr>
        <w:pStyle w:val="NumPar2"/>
        <w:numPr>
          <w:ilvl w:val="0"/>
          <w:numId w:val="0"/>
        </w:numPr>
        <w:ind w:left="709" w:hanging="720"/>
        <w:rPr>
          <w:szCs w:val="24"/>
          <w:lang w:val="bg-BG"/>
        </w:rPr>
      </w:pPr>
      <w:r w:rsidRPr="00071E10">
        <w:rPr>
          <w:szCs w:val="24"/>
          <w:lang w:val="bg-BG"/>
        </w:rPr>
        <w:t xml:space="preserve">13.3. </w:t>
      </w:r>
      <w:r w:rsidRPr="00071E10">
        <w:rPr>
          <w:szCs w:val="24"/>
          <w:lang w:val="bg-BG"/>
        </w:rPr>
        <w:tab/>
      </w:r>
      <w:r w:rsidR="006E1CE1" w:rsidRPr="00071E10">
        <w:rPr>
          <w:szCs w:val="24"/>
          <w:lang w:val="bg-BG"/>
        </w:rPr>
        <w:t xml:space="preserve">Бенефициентът има право да подаде възражение, придружено с доказателства, срещу решението на </w:t>
      </w:r>
      <w:r w:rsidR="00AE1C6D" w:rsidRPr="00AE1C6D">
        <w:rPr>
          <w:szCs w:val="24"/>
          <w:lang w:val="bg-BG"/>
        </w:rPr>
        <w:t>УО</w:t>
      </w:r>
      <w:r w:rsidR="006E1CE1" w:rsidRPr="00AE1C6D">
        <w:rPr>
          <w:szCs w:val="24"/>
          <w:lang w:val="bg-BG"/>
        </w:rPr>
        <w:t xml:space="preserve"> за непризнаване на разходите</w:t>
      </w:r>
      <w:r w:rsidR="006E1CE1" w:rsidRPr="00443828">
        <w:rPr>
          <w:szCs w:val="24"/>
          <w:lang w:val="bg-BG"/>
        </w:rPr>
        <w:t>, в рамките на 5 работни дни</w:t>
      </w:r>
      <w:r w:rsidR="006E1CE1" w:rsidRPr="00071E10">
        <w:rPr>
          <w:szCs w:val="24"/>
          <w:lang w:val="bg-BG"/>
        </w:rPr>
        <w:t xml:space="preserve"> след получаването на уведомление за това. За произнасяне по възражението и разглеждане на доказателствата се прилагат условията на чл. 13.2</w:t>
      </w:r>
      <w:r w:rsidR="006E1CE1" w:rsidRPr="00262825">
        <w:rPr>
          <w:szCs w:val="24"/>
          <w:lang w:val="bg-BG"/>
        </w:rPr>
        <w:t xml:space="preserve"> </w:t>
      </w:r>
      <w:r w:rsidR="006E1CE1" w:rsidRPr="00071E10">
        <w:rPr>
          <w:szCs w:val="24"/>
          <w:lang w:val="bg-BG"/>
        </w:rPr>
        <w:t xml:space="preserve">от настоящите </w:t>
      </w:r>
      <w:r w:rsidR="00EC1DD6" w:rsidRPr="00071E10">
        <w:rPr>
          <w:szCs w:val="24"/>
          <w:lang w:val="bg-BG"/>
        </w:rPr>
        <w:t>общи</w:t>
      </w:r>
      <w:r w:rsidR="006E1CE1" w:rsidRPr="00071E10">
        <w:rPr>
          <w:szCs w:val="24"/>
          <w:lang w:val="bg-BG"/>
        </w:rPr>
        <w:t xml:space="preserve"> условия.</w:t>
      </w:r>
    </w:p>
    <w:p w14:paraId="2F066462" w14:textId="6E38AC84" w:rsidR="006E1CE1" w:rsidRPr="00071E10" w:rsidRDefault="006E1CE1" w:rsidP="00924243">
      <w:pPr>
        <w:pStyle w:val="NumPar2"/>
        <w:numPr>
          <w:ilvl w:val="0"/>
          <w:numId w:val="0"/>
        </w:numPr>
        <w:ind w:left="709" w:hanging="720"/>
        <w:rPr>
          <w:szCs w:val="24"/>
          <w:lang w:val="bg-BG"/>
        </w:rPr>
      </w:pPr>
      <w:r w:rsidRPr="00071E10">
        <w:rPr>
          <w:szCs w:val="24"/>
          <w:lang w:val="bg-BG"/>
        </w:rPr>
        <w:t xml:space="preserve">13.4. </w:t>
      </w:r>
      <w:r w:rsidRPr="00071E10">
        <w:rPr>
          <w:szCs w:val="24"/>
          <w:lang w:val="bg-BG"/>
        </w:rPr>
        <w:tab/>
        <w:t xml:space="preserve">В случаите, когато се извършват допълнителни проверки (включително проверки на място), при които от </w:t>
      </w:r>
      <w:r w:rsidR="00A926BB" w:rsidRPr="00071E10">
        <w:rPr>
          <w:szCs w:val="24"/>
          <w:lang w:val="bg-BG"/>
        </w:rPr>
        <w:t xml:space="preserve">Бенефициента </w:t>
      </w:r>
      <w:r w:rsidRPr="00071E10">
        <w:rPr>
          <w:szCs w:val="24"/>
          <w:lang w:val="bg-BG"/>
        </w:rPr>
        <w:t xml:space="preserve">не се изискват допълнителни разяснения, корекции или допълнителна информация, срокът за преглед и одобрение на отчета спира да тече до приключване на проверката, но за не повече от 10 работни дни, за което </w:t>
      </w:r>
      <w:r w:rsidR="00AE1C6D" w:rsidRPr="00AE1C6D">
        <w:rPr>
          <w:szCs w:val="24"/>
          <w:lang w:val="bg-BG"/>
        </w:rPr>
        <w:t>УО</w:t>
      </w:r>
      <w:r w:rsidRPr="00AE1C6D">
        <w:rPr>
          <w:szCs w:val="24"/>
          <w:lang w:val="bg-BG"/>
        </w:rPr>
        <w:t xml:space="preserve"> уведомява писмено </w:t>
      </w:r>
      <w:r w:rsidR="00A926BB" w:rsidRPr="00AE1C6D">
        <w:rPr>
          <w:szCs w:val="24"/>
          <w:lang w:val="bg-BG"/>
        </w:rPr>
        <w:t>Бенефициента</w:t>
      </w:r>
      <w:r w:rsidRPr="00AE1C6D">
        <w:rPr>
          <w:szCs w:val="24"/>
          <w:lang w:val="bg-BG"/>
        </w:rPr>
        <w:t xml:space="preserve">. Посочените срокове </w:t>
      </w:r>
      <w:r w:rsidRPr="00443828">
        <w:rPr>
          <w:szCs w:val="24"/>
          <w:lang w:val="bg-BG"/>
        </w:rPr>
        <w:t>са обвързващи по отношение на проверките, когато</w:t>
      </w:r>
      <w:r w:rsidRPr="00071E10">
        <w:rPr>
          <w:szCs w:val="24"/>
          <w:lang w:val="bg-BG"/>
        </w:rPr>
        <w:t xml:space="preserve"> същите се осъществяват от </w:t>
      </w:r>
      <w:r w:rsidR="00D744C9">
        <w:rPr>
          <w:szCs w:val="24"/>
          <w:lang w:val="bg-BG"/>
        </w:rPr>
        <w:t>УО</w:t>
      </w:r>
      <w:r w:rsidRPr="00D744C9">
        <w:rPr>
          <w:szCs w:val="24"/>
          <w:lang w:val="bg-BG"/>
        </w:rPr>
        <w:t xml:space="preserve">. В случай, че за вземане на решение от страна на </w:t>
      </w:r>
      <w:r w:rsidR="00D744C9">
        <w:rPr>
          <w:szCs w:val="24"/>
          <w:lang w:val="bg-BG"/>
        </w:rPr>
        <w:t>УО</w:t>
      </w:r>
      <w:r w:rsidRPr="00D744C9">
        <w:rPr>
          <w:szCs w:val="24"/>
          <w:lang w:val="bg-BG"/>
        </w:rPr>
        <w:t xml:space="preserve"> е необходимо становище от друг</w:t>
      </w:r>
      <w:r w:rsidRPr="00443828">
        <w:rPr>
          <w:szCs w:val="24"/>
          <w:lang w:val="bg-BG"/>
        </w:rPr>
        <w:t>/о лице/орган/институция, то срокът за вземане на решение се удължава с толкова дни, колкото е нормативно опре</w:t>
      </w:r>
      <w:r w:rsidRPr="00071E10">
        <w:rPr>
          <w:szCs w:val="24"/>
          <w:lang w:val="bg-BG"/>
        </w:rPr>
        <w:t>деленият срок за издаване на съответния документ.</w:t>
      </w:r>
    </w:p>
    <w:p w14:paraId="2345C730" w14:textId="5A1FDF9F" w:rsidR="006E1CE1" w:rsidRPr="00071E10" w:rsidRDefault="006E1CE1" w:rsidP="006E1CE1">
      <w:pPr>
        <w:pStyle w:val="Text2"/>
        <w:tabs>
          <w:tab w:val="num" w:pos="-1985"/>
        </w:tabs>
        <w:ind w:left="709" w:hanging="709"/>
        <w:rPr>
          <w:szCs w:val="24"/>
          <w:lang w:val="bg-BG"/>
        </w:rPr>
      </w:pPr>
      <w:r w:rsidRPr="00071E10">
        <w:rPr>
          <w:szCs w:val="24"/>
          <w:lang w:val="bg-BG"/>
        </w:rPr>
        <w:t>13.5.</w:t>
      </w:r>
      <w:r w:rsidRPr="00071E10">
        <w:rPr>
          <w:szCs w:val="24"/>
          <w:lang w:val="bg-BG"/>
        </w:rPr>
        <w:tab/>
        <w:t>Отчетите се представят в съответствие с чл. 2</w:t>
      </w:r>
      <w:r w:rsidRPr="00262825">
        <w:rPr>
          <w:szCs w:val="24"/>
          <w:lang w:val="bg-BG"/>
        </w:rPr>
        <w:t xml:space="preserve"> </w:t>
      </w:r>
      <w:r w:rsidRPr="00071E10">
        <w:rPr>
          <w:szCs w:val="24"/>
          <w:lang w:val="bg-BG"/>
        </w:rPr>
        <w:t xml:space="preserve">от настоящите </w:t>
      </w:r>
      <w:r w:rsidR="00EC1DD6" w:rsidRPr="00071E10">
        <w:rPr>
          <w:szCs w:val="24"/>
          <w:lang w:val="bg-BG"/>
        </w:rPr>
        <w:t>общи</w:t>
      </w:r>
      <w:r w:rsidRPr="00071E10">
        <w:rPr>
          <w:szCs w:val="24"/>
          <w:lang w:val="bg-BG"/>
        </w:rPr>
        <w:t xml:space="preserve"> условия.</w:t>
      </w:r>
    </w:p>
    <w:p w14:paraId="46F75022" w14:textId="1BC18B58" w:rsidR="006E1CE1" w:rsidRPr="00071E10" w:rsidRDefault="006E1CE1" w:rsidP="006E1CE1">
      <w:pPr>
        <w:pStyle w:val="NumPar2"/>
        <w:numPr>
          <w:ilvl w:val="0"/>
          <w:numId w:val="0"/>
        </w:numPr>
        <w:spacing w:after="120"/>
        <w:ind w:left="709" w:hanging="720"/>
        <w:rPr>
          <w:szCs w:val="24"/>
          <w:lang w:val="bg-BG"/>
        </w:rPr>
      </w:pPr>
      <w:r w:rsidRPr="00071E10">
        <w:rPr>
          <w:szCs w:val="24"/>
          <w:lang w:val="bg-BG"/>
        </w:rPr>
        <w:lastRenderedPageBreak/>
        <w:t>13.6.</w:t>
      </w:r>
      <w:r w:rsidRPr="00071E10">
        <w:rPr>
          <w:szCs w:val="24"/>
          <w:lang w:val="bg-BG"/>
        </w:rPr>
        <w:tab/>
        <w:t xml:space="preserve">По отношение на извършването на плащания ще се прилагат </w:t>
      </w:r>
      <w:r w:rsidR="00A40D11">
        <w:rPr>
          <w:szCs w:val="24"/>
          <w:lang w:val="bg-BG"/>
        </w:rPr>
        <w:t>указанията</w:t>
      </w:r>
      <w:r w:rsidR="00FB4BF9">
        <w:rPr>
          <w:szCs w:val="24"/>
          <w:lang w:val="bg-BG"/>
        </w:rPr>
        <w:t xml:space="preserve"> съответно</w:t>
      </w:r>
      <w:r w:rsidR="00A40D11" w:rsidRPr="00071E10">
        <w:rPr>
          <w:szCs w:val="24"/>
          <w:lang w:val="bg-BG"/>
        </w:rPr>
        <w:t xml:space="preserve"> </w:t>
      </w:r>
      <w:r w:rsidR="00FB4BF9">
        <w:rPr>
          <w:szCs w:val="24"/>
          <w:lang w:val="bg-BG"/>
        </w:rPr>
        <w:t>актовете, издадени от</w:t>
      </w:r>
      <w:r w:rsidRPr="00A40D11">
        <w:rPr>
          <w:szCs w:val="24"/>
          <w:lang w:val="bg-BG"/>
        </w:rPr>
        <w:t xml:space="preserve"> </w:t>
      </w:r>
      <w:r w:rsidR="00FA71C9" w:rsidRPr="00071E10">
        <w:rPr>
          <w:szCs w:val="24"/>
          <w:lang w:val="bg-BG"/>
        </w:rPr>
        <w:t>минист</w:t>
      </w:r>
      <w:r w:rsidR="00FA71C9">
        <w:rPr>
          <w:szCs w:val="24"/>
          <w:lang w:val="bg-BG"/>
        </w:rPr>
        <w:t>ъра</w:t>
      </w:r>
      <w:r w:rsidR="00FA71C9" w:rsidRPr="00071E10">
        <w:rPr>
          <w:szCs w:val="24"/>
          <w:lang w:val="bg-BG"/>
        </w:rPr>
        <w:t xml:space="preserve"> </w:t>
      </w:r>
      <w:r w:rsidRPr="00071E10">
        <w:rPr>
          <w:szCs w:val="24"/>
          <w:lang w:val="bg-BG"/>
        </w:rPr>
        <w:t xml:space="preserve">на финансите </w:t>
      </w:r>
      <w:r w:rsidR="00FB4BF9" w:rsidRPr="00FB4BF9">
        <w:rPr>
          <w:szCs w:val="24"/>
          <w:lang w:val="bg-BG"/>
        </w:rPr>
        <w:t>по чл. 7, ал. 4</w:t>
      </w:r>
      <w:r w:rsidR="00FB4BF9">
        <w:rPr>
          <w:szCs w:val="24"/>
          <w:lang w:val="bg-BG"/>
        </w:rPr>
        <w:t xml:space="preserve">, от ЗУСЕСИФ </w:t>
      </w:r>
      <w:r w:rsidRPr="00071E10">
        <w:rPr>
          <w:szCs w:val="24"/>
          <w:lang w:val="bg-BG"/>
        </w:rPr>
        <w:t>относно реда и начина за предоставяне и отчитане на средствата от ЕСИФ.</w:t>
      </w:r>
    </w:p>
    <w:p w14:paraId="31CE0AE7" w14:textId="411C50B7" w:rsidR="00613C2A" w:rsidRPr="00443828" w:rsidRDefault="00613C2A" w:rsidP="00613C2A">
      <w:pPr>
        <w:pStyle w:val="NumPar2"/>
        <w:numPr>
          <w:ilvl w:val="0"/>
          <w:numId w:val="0"/>
        </w:numPr>
        <w:spacing w:after="120"/>
        <w:ind w:left="709" w:hanging="709"/>
        <w:rPr>
          <w:szCs w:val="24"/>
          <w:lang w:val="bg-BG"/>
        </w:rPr>
      </w:pPr>
      <w:r w:rsidRPr="00071E10">
        <w:rPr>
          <w:color w:val="000000"/>
          <w:szCs w:val="24"/>
          <w:lang w:val="bg-BG"/>
        </w:rPr>
        <w:t>13.</w:t>
      </w:r>
      <w:r w:rsidRPr="00262825">
        <w:rPr>
          <w:color w:val="000000"/>
          <w:szCs w:val="24"/>
          <w:lang w:val="bg-BG"/>
        </w:rPr>
        <w:t>7</w:t>
      </w:r>
      <w:r w:rsidRPr="00071E10">
        <w:rPr>
          <w:color w:val="000000"/>
          <w:szCs w:val="24"/>
          <w:lang w:val="bg-BG"/>
        </w:rPr>
        <w:t xml:space="preserve">. </w:t>
      </w:r>
      <w:r w:rsidRPr="00071E10">
        <w:rPr>
          <w:color w:val="000000"/>
          <w:szCs w:val="24"/>
          <w:lang w:val="bg-BG"/>
        </w:rPr>
        <w:tab/>
        <w:t xml:space="preserve">Сумите, изплащани от </w:t>
      </w:r>
      <w:r w:rsidR="00E157D7" w:rsidRPr="00E157D7">
        <w:rPr>
          <w:color w:val="000000"/>
          <w:szCs w:val="24"/>
          <w:lang w:val="bg-BG"/>
        </w:rPr>
        <w:t>УО</w:t>
      </w:r>
      <w:r w:rsidRPr="00E157D7">
        <w:rPr>
          <w:szCs w:val="24"/>
          <w:lang w:val="bg-BG"/>
        </w:rPr>
        <w:t>,</w:t>
      </w:r>
      <w:r w:rsidRPr="00443828">
        <w:rPr>
          <w:color w:val="000000"/>
          <w:szCs w:val="24"/>
          <w:lang w:val="bg-BG"/>
        </w:rPr>
        <w:t xml:space="preserve"> се превеждат в банкова сметка на Бенефициента, посочена във формуляра за финансова идентификация</w:t>
      </w:r>
      <w:r w:rsidRPr="00071E10">
        <w:rPr>
          <w:color w:val="000000"/>
          <w:szCs w:val="24"/>
          <w:lang w:val="bg-BG"/>
        </w:rPr>
        <w:t xml:space="preserve">, съгласно образец на </w:t>
      </w:r>
      <w:r w:rsidR="00E157D7" w:rsidRPr="00E157D7">
        <w:rPr>
          <w:color w:val="000000"/>
          <w:szCs w:val="24"/>
          <w:lang w:val="bg-BG"/>
        </w:rPr>
        <w:t>УО</w:t>
      </w:r>
      <w:r w:rsidRPr="00E157D7">
        <w:rPr>
          <w:color w:val="000000"/>
          <w:szCs w:val="24"/>
          <w:lang w:val="bg-BG"/>
        </w:rPr>
        <w:t>.</w:t>
      </w:r>
    </w:p>
    <w:p w14:paraId="4884FDE2" w14:textId="76515E7C" w:rsidR="00613C2A" w:rsidRPr="00071E10" w:rsidRDefault="00613C2A" w:rsidP="00613C2A">
      <w:pPr>
        <w:pStyle w:val="NumPar2"/>
        <w:numPr>
          <w:ilvl w:val="0"/>
          <w:numId w:val="0"/>
        </w:numPr>
        <w:spacing w:after="120"/>
        <w:ind w:left="709" w:hanging="709"/>
        <w:rPr>
          <w:szCs w:val="24"/>
          <w:lang w:val="bg-BG"/>
        </w:rPr>
      </w:pPr>
      <w:r w:rsidRPr="00071E10">
        <w:rPr>
          <w:szCs w:val="24"/>
          <w:lang w:val="bg-BG"/>
        </w:rPr>
        <w:t>13.</w:t>
      </w:r>
      <w:r w:rsidRPr="00262825">
        <w:rPr>
          <w:szCs w:val="24"/>
          <w:lang w:val="bg-BG"/>
        </w:rPr>
        <w:t>8</w:t>
      </w:r>
      <w:r w:rsidRPr="00071E10">
        <w:rPr>
          <w:szCs w:val="24"/>
          <w:lang w:val="bg-BG"/>
        </w:rPr>
        <w:t xml:space="preserve">. </w:t>
      </w:r>
      <w:r w:rsidRPr="00071E10">
        <w:rPr>
          <w:szCs w:val="24"/>
          <w:lang w:val="bg-BG"/>
        </w:rPr>
        <w:tab/>
        <w:t xml:space="preserve">Управляващият орган извършва плащанията в лева, съобразно разпоредбите на  </w:t>
      </w:r>
      <w:r w:rsidR="00430178" w:rsidRPr="00071E10">
        <w:rPr>
          <w:szCs w:val="24"/>
          <w:lang w:val="bg-BG"/>
        </w:rPr>
        <w:t xml:space="preserve">административния </w:t>
      </w:r>
      <w:r w:rsidRPr="00071E10">
        <w:rPr>
          <w:szCs w:val="24"/>
          <w:lang w:val="bg-BG"/>
        </w:rPr>
        <w:t xml:space="preserve">договор. </w:t>
      </w:r>
    </w:p>
    <w:p w14:paraId="310CA942" w14:textId="3D94F36A" w:rsidR="00613C2A" w:rsidRPr="00443828" w:rsidRDefault="00613C2A" w:rsidP="00613C2A">
      <w:pPr>
        <w:pStyle w:val="NumPar2"/>
        <w:numPr>
          <w:ilvl w:val="0"/>
          <w:numId w:val="0"/>
        </w:numPr>
        <w:spacing w:after="120"/>
        <w:ind w:left="709" w:hanging="709"/>
        <w:rPr>
          <w:szCs w:val="24"/>
          <w:lang w:val="bg-BG"/>
        </w:rPr>
      </w:pPr>
      <w:r w:rsidRPr="00071E10">
        <w:rPr>
          <w:color w:val="000000"/>
          <w:szCs w:val="24"/>
          <w:lang w:val="bg-BG"/>
        </w:rPr>
        <w:t xml:space="preserve">13.9. </w:t>
      </w:r>
      <w:r w:rsidRPr="00071E10">
        <w:rPr>
          <w:color w:val="000000"/>
          <w:szCs w:val="24"/>
          <w:lang w:val="bg-BG"/>
        </w:rPr>
        <w:tab/>
        <w:t xml:space="preserve">Всички лихви по банковата сметка на Бенефициента, открита само за целите на проекта и посочена във формуляра за финансовата идентификация, или евентуални приходи и/или други печалби, генерирани по време на изпълнението на проекта, натрупани върху средства, изплатени от </w:t>
      </w:r>
      <w:r w:rsidR="00E157D7" w:rsidRPr="00E157D7">
        <w:rPr>
          <w:color w:val="000000"/>
          <w:szCs w:val="24"/>
          <w:lang w:val="bg-BG"/>
        </w:rPr>
        <w:t>УО</w:t>
      </w:r>
      <w:r w:rsidRPr="00443828">
        <w:rPr>
          <w:color w:val="000000"/>
          <w:szCs w:val="24"/>
          <w:lang w:val="bg-BG"/>
        </w:rPr>
        <w:t xml:space="preserve"> на Бенефициента, се описват в окончателния отчет и се приспадат от окончателното плащане до размера на дължимата сума или се възст</w:t>
      </w:r>
      <w:r w:rsidRPr="00071E10">
        <w:rPr>
          <w:color w:val="000000"/>
          <w:szCs w:val="24"/>
          <w:lang w:val="bg-BG"/>
        </w:rPr>
        <w:t xml:space="preserve">ановяват на </w:t>
      </w:r>
      <w:r w:rsidR="00E157D7" w:rsidRPr="00E157D7">
        <w:rPr>
          <w:color w:val="000000"/>
          <w:szCs w:val="24"/>
          <w:lang w:val="bg-BG"/>
        </w:rPr>
        <w:t>УО</w:t>
      </w:r>
      <w:r w:rsidRPr="00E157D7">
        <w:rPr>
          <w:szCs w:val="24"/>
          <w:lang w:val="bg-BG"/>
        </w:rPr>
        <w:t xml:space="preserve">, в случаите, когато ги надхвърлят. </w:t>
      </w:r>
    </w:p>
    <w:p w14:paraId="76E45CEE" w14:textId="77777777" w:rsidR="00613C2A" w:rsidRPr="006E1468" w:rsidRDefault="00613C2A" w:rsidP="004A72FB">
      <w:pPr>
        <w:pStyle w:val="Text2"/>
        <w:rPr>
          <w:szCs w:val="24"/>
          <w:lang w:val="bg-BG"/>
        </w:rPr>
      </w:pPr>
    </w:p>
    <w:p w14:paraId="5A8AD174" w14:textId="77777777" w:rsidR="00862198" w:rsidRPr="00071E10" w:rsidRDefault="00862198" w:rsidP="00862198">
      <w:pPr>
        <w:pStyle w:val="1"/>
        <w:numPr>
          <w:ilvl w:val="0"/>
          <w:numId w:val="0"/>
        </w:numPr>
        <w:rPr>
          <w:szCs w:val="24"/>
          <w:lang w:val="bg-BG"/>
        </w:rPr>
      </w:pPr>
      <w:bookmarkStart w:id="75" w:name="_Toc41300151"/>
      <w:bookmarkStart w:id="76" w:name="_Toc41303358"/>
      <w:bookmarkStart w:id="77" w:name="_Ref41304576"/>
      <w:bookmarkStart w:id="78" w:name="_Ref41304900"/>
      <w:bookmarkStart w:id="79" w:name="_Ref41305110"/>
      <w:bookmarkStart w:id="80" w:name="_Ref41305756"/>
      <w:bookmarkStart w:id="81" w:name="_Toc173497347"/>
      <w:bookmarkStart w:id="82" w:name="_Toc206396594"/>
      <w:r w:rsidRPr="00071E10">
        <w:rPr>
          <w:szCs w:val="24"/>
          <w:lang w:val="bg-BG"/>
        </w:rPr>
        <w:t>ЧЛЕН</w:t>
      </w:r>
      <w:bookmarkEnd w:id="75"/>
      <w:bookmarkEnd w:id="76"/>
      <w:bookmarkEnd w:id="77"/>
      <w:bookmarkEnd w:id="78"/>
      <w:bookmarkEnd w:id="79"/>
      <w:bookmarkEnd w:id="80"/>
      <w:r w:rsidRPr="00071E10">
        <w:rPr>
          <w:szCs w:val="24"/>
          <w:lang w:val="bg-BG"/>
        </w:rPr>
        <w:t xml:space="preserve"> 14</w:t>
      </w:r>
      <w:r w:rsidR="00FE2819" w:rsidRPr="00071E10">
        <w:rPr>
          <w:szCs w:val="24"/>
          <w:lang w:val="bg-BG"/>
        </w:rPr>
        <w:t>.</w:t>
      </w:r>
      <w:r w:rsidRPr="00071E10">
        <w:rPr>
          <w:szCs w:val="24"/>
          <w:lang w:val="bg-BG"/>
        </w:rPr>
        <w:t xml:space="preserve"> Счетоводни отчети и технически и финансови проверки</w:t>
      </w:r>
      <w:bookmarkEnd w:id="81"/>
      <w:bookmarkEnd w:id="82"/>
    </w:p>
    <w:p w14:paraId="1A924215" w14:textId="6ED6AFCA" w:rsidR="00862198" w:rsidRPr="00071E10" w:rsidRDefault="00862198" w:rsidP="00862198">
      <w:pPr>
        <w:pStyle w:val="NumPar2"/>
        <w:numPr>
          <w:ilvl w:val="0"/>
          <w:numId w:val="0"/>
        </w:numPr>
        <w:ind w:left="709" w:hanging="709"/>
        <w:rPr>
          <w:szCs w:val="24"/>
          <w:lang w:val="bg-BG"/>
        </w:rPr>
      </w:pPr>
      <w:r w:rsidRPr="00071E10">
        <w:rPr>
          <w:szCs w:val="24"/>
          <w:lang w:val="bg-BG"/>
        </w:rPr>
        <w:t xml:space="preserve">14.1. </w:t>
      </w:r>
      <w:r w:rsidRPr="00071E10">
        <w:rPr>
          <w:szCs w:val="24"/>
          <w:lang w:val="bg-BG"/>
        </w:rPr>
        <w:tab/>
      </w:r>
      <w:r w:rsidR="00B005D3" w:rsidRPr="00071E10">
        <w:rPr>
          <w:szCs w:val="24"/>
          <w:lang w:val="bg-BG"/>
        </w:rPr>
        <w:t>Бенефициентът</w:t>
      </w:r>
      <w:r w:rsidRPr="00071E10">
        <w:rPr>
          <w:szCs w:val="24"/>
          <w:lang w:val="bg-BG"/>
        </w:rPr>
        <w:t xml:space="preserve"> трябва да води точна и редовна документация и счетоводни отчети, отразяващи изпълнението на проекта, използвайки подходяща електронна система за документация и двустранно счетоводство. Тези системи могат да са неразделна част от текущата счетоводна система на </w:t>
      </w:r>
      <w:r w:rsidR="00777C13" w:rsidRPr="00071E10">
        <w:rPr>
          <w:szCs w:val="24"/>
          <w:lang w:val="bg-BG"/>
        </w:rPr>
        <w:t>Бенефициента</w:t>
      </w:r>
      <w:r w:rsidRPr="00071E10">
        <w:rPr>
          <w:szCs w:val="24"/>
          <w:lang w:val="bg-BG"/>
        </w:rPr>
        <w:t xml:space="preserve"> или допълнение към тази система, така че да бъде осигурена отделна счетоводна аналитичност само за дейностите по проекта. Тази система следва да се прилага в съответствие с националното законодателство. Счетоводните отчети и разходите, свързани с проекта, трябва да подлежат на ясно идентифициране и проверка. </w:t>
      </w:r>
    </w:p>
    <w:p w14:paraId="77FDEB87" w14:textId="6EF7BE75" w:rsidR="00862198" w:rsidRPr="00443828" w:rsidRDefault="00862198" w:rsidP="00862198">
      <w:pPr>
        <w:pStyle w:val="NumPar2"/>
        <w:numPr>
          <w:ilvl w:val="0"/>
          <w:numId w:val="0"/>
        </w:numPr>
        <w:ind w:left="709" w:hanging="709"/>
        <w:rPr>
          <w:szCs w:val="24"/>
          <w:lang w:val="bg-BG"/>
        </w:rPr>
      </w:pPr>
      <w:r w:rsidRPr="00071E10">
        <w:rPr>
          <w:szCs w:val="24"/>
          <w:lang w:val="bg-BG"/>
        </w:rPr>
        <w:t>14.2.</w:t>
      </w:r>
      <w:r w:rsidRPr="00071E10">
        <w:rPr>
          <w:szCs w:val="24"/>
          <w:lang w:val="bg-BG"/>
        </w:rPr>
        <w:tab/>
      </w:r>
      <w:r w:rsidR="00275C19" w:rsidRPr="00071E10">
        <w:rPr>
          <w:szCs w:val="24"/>
          <w:lang w:val="bg-BG"/>
        </w:rPr>
        <w:t xml:space="preserve">В случаите, когато Бенефициентът не е </w:t>
      </w:r>
      <w:r w:rsidR="00A25C98" w:rsidRPr="00071E10">
        <w:rPr>
          <w:szCs w:val="24"/>
          <w:lang w:val="bg-BG"/>
        </w:rPr>
        <w:t>бюджетн</w:t>
      </w:r>
      <w:r w:rsidR="00A25C98">
        <w:rPr>
          <w:szCs w:val="24"/>
          <w:lang w:val="bg-BG"/>
        </w:rPr>
        <w:t>а</w:t>
      </w:r>
      <w:r w:rsidR="00A25C98" w:rsidRPr="00071E10">
        <w:rPr>
          <w:szCs w:val="24"/>
          <w:lang w:val="bg-BG"/>
        </w:rPr>
        <w:t xml:space="preserve"> </w:t>
      </w:r>
      <w:r w:rsidR="00A25C98">
        <w:rPr>
          <w:szCs w:val="24"/>
          <w:lang w:val="bg-BG"/>
        </w:rPr>
        <w:t xml:space="preserve">организация </w:t>
      </w:r>
      <w:r w:rsidR="00275C19" w:rsidRPr="00A25C98">
        <w:rPr>
          <w:szCs w:val="24"/>
          <w:lang w:val="bg-BG"/>
        </w:rPr>
        <w:t xml:space="preserve">и избраната схема на плащане включва авансово плащане, той се задължава генерираните лихви по </w:t>
      </w:r>
      <w:r w:rsidR="00C04B51" w:rsidRPr="00071E10">
        <w:rPr>
          <w:szCs w:val="24"/>
          <w:lang w:val="bg-BG"/>
        </w:rPr>
        <w:t>банковата му сметка</w:t>
      </w:r>
      <w:r w:rsidR="00275C19" w:rsidRPr="00071E10">
        <w:rPr>
          <w:szCs w:val="24"/>
          <w:lang w:val="bg-BG"/>
        </w:rPr>
        <w:t xml:space="preserve"> да бъдат </w:t>
      </w:r>
      <w:proofErr w:type="spellStart"/>
      <w:r w:rsidR="00275C19" w:rsidRPr="00071E10">
        <w:rPr>
          <w:szCs w:val="24"/>
          <w:lang w:val="bg-BG"/>
        </w:rPr>
        <w:t>пр</w:t>
      </w:r>
      <w:r w:rsidR="00C04B51" w:rsidRPr="00071E10">
        <w:rPr>
          <w:szCs w:val="24"/>
          <w:lang w:val="bg-BG"/>
        </w:rPr>
        <w:t>оследими</w:t>
      </w:r>
      <w:proofErr w:type="spellEnd"/>
      <w:r w:rsidR="00C04B51" w:rsidRPr="00071E10">
        <w:rPr>
          <w:szCs w:val="24"/>
          <w:lang w:val="bg-BG"/>
        </w:rPr>
        <w:t xml:space="preserve"> и доказани, както и</w:t>
      </w:r>
      <w:r w:rsidR="00275C19" w:rsidRPr="00071E10">
        <w:rPr>
          <w:szCs w:val="24"/>
          <w:lang w:val="bg-BG"/>
        </w:rPr>
        <w:t xml:space="preserve"> информацията по банковата сметка </w:t>
      </w:r>
      <w:r w:rsidR="00C04B51" w:rsidRPr="00071E10">
        <w:rPr>
          <w:szCs w:val="24"/>
          <w:lang w:val="bg-BG"/>
        </w:rPr>
        <w:t>да</w:t>
      </w:r>
      <w:r w:rsidR="00275C19" w:rsidRPr="00071E10">
        <w:rPr>
          <w:szCs w:val="24"/>
          <w:lang w:val="bg-BG"/>
        </w:rPr>
        <w:t xml:space="preserve"> позволи лесното идентифициране и проследяване на разходите до и в счетоводните му системи. Счетоводните отчети трябва да съдържат данни за натрупаните лихви върху средствата, изплатени от </w:t>
      </w:r>
      <w:r w:rsidR="000425AE" w:rsidRPr="000425AE">
        <w:rPr>
          <w:szCs w:val="24"/>
          <w:lang w:val="bg-BG"/>
        </w:rPr>
        <w:t>УО</w:t>
      </w:r>
      <w:r w:rsidR="00275C19" w:rsidRPr="000425AE">
        <w:rPr>
          <w:szCs w:val="24"/>
          <w:lang w:val="bg-BG"/>
        </w:rPr>
        <w:t>.</w:t>
      </w:r>
    </w:p>
    <w:p w14:paraId="63419A52" w14:textId="3D0CC85C" w:rsidR="00862198" w:rsidRPr="00071E10" w:rsidRDefault="00862198" w:rsidP="00862198">
      <w:pPr>
        <w:pStyle w:val="Text2"/>
        <w:ind w:left="709" w:hanging="709"/>
        <w:rPr>
          <w:szCs w:val="24"/>
          <w:lang w:val="bg-BG"/>
        </w:rPr>
      </w:pPr>
      <w:r w:rsidRPr="00071E10">
        <w:rPr>
          <w:szCs w:val="24"/>
          <w:lang w:val="bg-BG"/>
        </w:rPr>
        <w:t xml:space="preserve">14.3. </w:t>
      </w:r>
      <w:r w:rsidRPr="00071E10">
        <w:rPr>
          <w:szCs w:val="24"/>
          <w:lang w:val="bg-BG"/>
        </w:rPr>
        <w:tab/>
      </w:r>
      <w:r w:rsidR="00B005D3" w:rsidRPr="00071E10">
        <w:rPr>
          <w:szCs w:val="24"/>
          <w:lang w:val="bg-BG"/>
        </w:rPr>
        <w:t>Бенефициентът</w:t>
      </w:r>
      <w:r w:rsidRPr="00071E10">
        <w:rPr>
          <w:szCs w:val="24"/>
          <w:lang w:val="bg-BG"/>
        </w:rPr>
        <w:t xml:space="preserve"> трябва да гарантира, че данните, посочени в </w:t>
      </w:r>
      <w:r w:rsidR="00B46B3A" w:rsidRPr="00071E10">
        <w:rPr>
          <w:szCs w:val="24"/>
          <w:lang w:val="bg-BG"/>
        </w:rPr>
        <w:t xml:space="preserve">отчетите </w:t>
      </w:r>
      <w:r w:rsidRPr="00071E10">
        <w:rPr>
          <w:szCs w:val="24"/>
          <w:lang w:val="bg-BG"/>
        </w:rPr>
        <w:t xml:space="preserve">(междинни и </w:t>
      </w:r>
      <w:r w:rsidR="00613C2A" w:rsidRPr="00071E10">
        <w:rPr>
          <w:szCs w:val="24"/>
          <w:lang w:val="bg-BG"/>
        </w:rPr>
        <w:t>окончателен</w:t>
      </w:r>
      <w:r w:rsidRPr="00071E10">
        <w:rPr>
          <w:szCs w:val="24"/>
          <w:lang w:val="bg-BG"/>
        </w:rPr>
        <w:t>), предвидени в член 2</w:t>
      </w:r>
      <w:r w:rsidR="00024D9E" w:rsidRPr="00262825">
        <w:rPr>
          <w:szCs w:val="24"/>
          <w:lang w:val="bg-BG"/>
        </w:rPr>
        <w:t xml:space="preserve"> </w:t>
      </w:r>
      <w:r w:rsidR="00024D9E" w:rsidRPr="00071E10">
        <w:rPr>
          <w:szCs w:val="24"/>
          <w:lang w:val="bg-BG"/>
        </w:rPr>
        <w:t xml:space="preserve">от настоящите </w:t>
      </w:r>
      <w:r w:rsidR="00EC1DD6" w:rsidRPr="00071E10">
        <w:rPr>
          <w:szCs w:val="24"/>
          <w:lang w:val="bg-BG"/>
        </w:rPr>
        <w:t>общи</w:t>
      </w:r>
      <w:r w:rsidR="00024D9E" w:rsidRPr="00071E10">
        <w:rPr>
          <w:szCs w:val="24"/>
          <w:lang w:val="bg-BG"/>
        </w:rPr>
        <w:t xml:space="preserve"> условия</w:t>
      </w:r>
      <w:r w:rsidRPr="00071E10">
        <w:rPr>
          <w:szCs w:val="24"/>
          <w:lang w:val="bg-BG"/>
        </w:rPr>
        <w:t>, отговарят на тези в счетоводната система и документация и са налични до изтичане на сроковете за съхранение на документацията.</w:t>
      </w:r>
    </w:p>
    <w:p w14:paraId="66CA146D" w14:textId="6567C570" w:rsidR="00862198" w:rsidRPr="00071E10" w:rsidRDefault="00862198" w:rsidP="00862198">
      <w:pPr>
        <w:pStyle w:val="NumPar2"/>
        <w:numPr>
          <w:ilvl w:val="0"/>
          <w:numId w:val="0"/>
        </w:numPr>
        <w:ind w:left="709" w:hanging="709"/>
        <w:rPr>
          <w:szCs w:val="24"/>
          <w:lang w:val="bg-BG"/>
        </w:rPr>
      </w:pPr>
      <w:bookmarkStart w:id="83" w:name="_Ref43882704"/>
      <w:r w:rsidRPr="00071E10">
        <w:rPr>
          <w:color w:val="000000"/>
          <w:szCs w:val="24"/>
          <w:lang w:val="bg-BG"/>
        </w:rPr>
        <w:t xml:space="preserve">14.4. </w:t>
      </w:r>
      <w:r w:rsidRPr="00071E10">
        <w:rPr>
          <w:color w:val="000000"/>
          <w:szCs w:val="24"/>
          <w:lang w:val="bg-BG"/>
        </w:rPr>
        <w:tab/>
      </w:r>
      <w:r w:rsidR="00B005D3" w:rsidRPr="00071E10">
        <w:rPr>
          <w:szCs w:val="24"/>
          <w:lang w:val="bg-BG"/>
        </w:rPr>
        <w:t>Бенефициентът</w:t>
      </w:r>
      <w:r w:rsidRPr="00071E10">
        <w:rPr>
          <w:color w:val="000000"/>
          <w:szCs w:val="24"/>
          <w:lang w:val="bg-BG"/>
        </w:rPr>
        <w:t xml:space="preserve"> е длъжен да допуска</w:t>
      </w:r>
      <w:r w:rsidR="00875972">
        <w:rPr>
          <w:color w:val="000000"/>
          <w:szCs w:val="24"/>
          <w:lang w:val="bg-BG"/>
        </w:rPr>
        <w:t xml:space="preserve"> М</w:t>
      </w:r>
      <w:r w:rsidR="00875972" w:rsidRPr="00875972">
        <w:rPr>
          <w:color w:val="000000"/>
          <w:szCs w:val="24"/>
          <w:lang w:val="bg-BG"/>
        </w:rPr>
        <w:t>естните инициатив</w:t>
      </w:r>
      <w:r w:rsidR="00875972">
        <w:rPr>
          <w:color w:val="000000"/>
          <w:szCs w:val="24"/>
          <w:lang w:val="bg-BG"/>
        </w:rPr>
        <w:t xml:space="preserve">ни </w:t>
      </w:r>
      <w:r w:rsidR="00155658">
        <w:rPr>
          <w:color w:val="000000"/>
          <w:szCs w:val="24"/>
          <w:lang w:val="bg-BG"/>
        </w:rPr>
        <w:t xml:space="preserve">групи </w:t>
      </w:r>
      <w:r w:rsidR="00875972">
        <w:rPr>
          <w:color w:val="000000"/>
          <w:szCs w:val="24"/>
          <w:lang w:val="bg-BG"/>
        </w:rPr>
        <w:t xml:space="preserve">(МИГ), </w:t>
      </w:r>
      <w:r w:rsidR="002F3A67" w:rsidRPr="002F3A67">
        <w:rPr>
          <w:color w:val="000000"/>
          <w:szCs w:val="24"/>
          <w:lang w:val="bg-BG"/>
        </w:rPr>
        <w:t>УО</w:t>
      </w:r>
      <w:r w:rsidRPr="00443828">
        <w:rPr>
          <w:color w:val="000000"/>
          <w:szCs w:val="24"/>
          <w:lang w:val="bg-BG"/>
        </w:rPr>
        <w:t xml:space="preserve">, Сертифициращия орган, националните одитни органи, Европейската комисия, Европейската служба за борба с измамите, Европейската сметна палата </w:t>
      </w:r>
      <w:r w:rsidRPr="00071E10">
        <w:rPr>
          <w:snapToGrid w:val="0"/>
          <w:szCs w:val="24"/>
          <w:lang w:val="bg-BG" w:eastAsia="en-US"/>
        </w:rPr>
        <w:t xml:space="preserve">и външни одитори </w:t>
      </w:r>
      <w:r w:rsidRPr="00071E10">
        <w:rPr>
          <w:color w:val="000000"/>
          <w:szCs w:val="24"/>
          <w:lang w:val="bg-BG"/>
        </w:rPr>
        <w:t xml:space="preserve">да проверяват, посредством проучване на документацията му или проверки на място, изпълнението на проекта, и да проведат пълен одит, при необходимост, въз основа на </w:t>
      </w:r>
      <w:proofErr w:type="spellStart"/>
      <w:r w:rsidRPr="00071E10">
        <w:rPr>
          <w:color w:val="000000"/>
          <w:szCs w:val="24"/>
          <w:lang w:val="bg-BG"/>
        </w:rPr>
        <w:t>разходооправдателните</w:t>
      </w:r>
      <w:proofErr w:type="spellEnd"/>
      <w:r w:rsidRPr="00071E10">
        <w:rPr>
          <w:color w:val="000000"/>
          <w:szCs w:val="24"/>
          <w:lang w:val="bg-BG"/>
        </w:rPr>
        <w:t xml:space="preserve"> документи, приложени към счетоводните отчети, счетоводната документация и други документи, свързани с финансирането на проекта</w:t>
      </w:r>
      <w:r w:rsidRPr="00071E10">
        <w:rPr>
          <w:snapToGrid w:val="0"/>
          <w:szCs w:val="24"/>
          <w:lang w:val="bg-BG" w:eastAsia="en-US"/>
        </w:rPr>
        <w:t xml:space="preserve">. </w:t>
      </w:r>
      <w:r w:rsidR="00D00CFB" w:rsidRPr="00071E10">
        <w:rPr>
          <w:snapToGrid w:val="0"/>
          <w:szCs w:val="24"/>
          <w:lang w:val="bg-BG" w:eastAsia="en-US"/>
        </w:rPr>
        <w:t xml:space="preserve">Бенефициентът </w:t>
      </w:r>
      <w:r w:rsidR="00D00CFB" w:rsidRPr="00071E10">
        <w:rPr>
          <w:snapToGrid w:val="0"/>
          <w:szCs w:val="24"/>
          <w:lang w:val="bg-BG" w:eastAsia="en-US"/>
        </w:rPr>
        <w:lastRenderedPageBreak/>
        <w:t xml:space="preserve">е длъжен да осигури наличността на документите в съответствие с изискванията на чл. 140 от Регламент </w:t>
      </w:r>
      <w:r w:rsidR="00024D9E" w:rsidRPr="00071E10">
        <w:rPr>
          <w:snapToGrid w:val="0"/>
          <w:szCs w:val="24"/>
          <w:lang w:val="bg-BG" w:eastAsia="en-US"/>
        </w:rPr>
        <w:t xml:space="preserve">(ЕС) </w:t>
      </w:r>
      <w:r w:rsidR="00D00CFB" w:rsidRPr="00071E10">
        <w:rPr>
          <w:snapToGrid w:val="0"/>
          <w:szCs w:val="24"/>
          <w:lang w:val="bg-BG" w:eastAsia="en-US"/>
        </w:rPr>
        <w:t>№ 1303/2013.</w:t>
      </w:r>
      <w:bookmarkEnd w:id="83"/>
    </w:p>
    <w:p w14:paraId="717E953A" w14:textId="590E3EB1" w:rsidR="00862198" w:rsidRPr="00071E10" w:rsidRDefault="00552F91" w:rsidP="00B005D3">
      <w:pPr>
        <w:pStyle w:val="NumPar2"/>
        <w:numPr>
          <w:ilvl w:val="0"/>
          <w:numId w:val="0"/>
        </w:numPr>
        <w:ind w:left="709" w:hanging="709"/>
        <w:rPr>
          <w:color w:val="000000"/>
          <w:szCs w:val="24"/>
          <w:lang w:val="bg-BG"/>
        </w:rPr>
      </w:pPr>
      <w:r w:rsidRPr="00071E10">
        <w:rPr>
          <w:color w:val="000000"/>
          <w:szCs w:val="24"/>
          <w:lang w:val="bg-BG"/>
        </w:rPr>
        <w:t xml:space="preserve">14.5. </w:t>
      </w:r>
      <w:r w:rsidRPr="00071E10">
        <w:rPr>
          <w:color w:val="000000"/>
          <w:szCs w:val="24"/>
          <w:lang w:val="bg-BG"/>
        </w:rPr>
        <w:tab/>
      </w:r>
      <w:r w:rsidR="00B005D3" w:rsidRPr="00071E10">
        <w:rPr>
          <w:color w:val="000000"/>
          <w:szCs w:val="24"/>
          <w:lang w:val="bg-BG"/>
        </w:rPr>
        <w:t>Бенефициентът</w:t>
      </w:r>
      <w:r w:rsidR="00862198" w:rsidRPr="00071E10">
        <w:rPr>
          <w:color w:val="000000"/>
          <w:szCs w:val="24"/>
          <w:lang w:val="bg-BG"/>
        </w:rPr>
        <w:t xml:space="preserve"> е длъжен да допусне</w:t>
      </w:r>
      <w:r w:rsidR="00875972">
        <w:rPr>
          <w:color w:val="000000"/>
          <w:szCs w:val="24"/>
          <w:lang w:val="bg-BG"/>
        </w:rPr>
        <w:t xml:space="preserve"> М</w:t>
      </w:r>
      <w:r w:rsidR="00875972" w:rsidRPr="00875972">
        <w:rPr>
          <w:color w:val="000000"/>
          <w:szCs w:val="24"/>
          <w:lang w:val="bg-BG"/>
        </w:rPr>
        <w:t>естните инициатив</w:t>
      </w:r>
      <w:r w:rsidR="00875972">
        <w:rPr>
          <w:color w:val="000000"/>
          <w:szCs w:val="24"/>
          <w:lang w:val="bg-BG"/>
        </w:rPr>
        <w:t xml:space="preserve">ни групи (МИГ), </w:t>
      </w:r>
      <w:r w:rsidR="00720A1E">
        <w:rPr>
          <w:szCs w:val="24"/>
          <w:lang w:val="bg-BG"/>
        </w:rPr>
        <w:t>УО</w:t>
      </w:r>
      <w:r w:rsidR="00862198" w:rsidRPr="00720A1E">
        <w:rPr>
          <w:color w:val="000000"/>
          <w:szCs w:val="24"/>
          <w:lang w:val="bg-BG"/>
        </w:rPr>
        <w:t>, Сертифициращия орган, националните одитни органи, Европейската служба за борба с измамите и външн</w:t>
      </w:r>
      <w:r w:rsidR="00862198" w:rsidRPr="00443828">
        <w:rPr>
          <w:color w:val="000000"/>
          <w:szCs w:val="24"/>
          <w:lang w:val="bg-BG"/>
        </w:rPr>
        <w:t xml:space="preserve">и одитори да извършат проверки и инспекции на място в съответствие с процедурите, предвидени в законодателството на </w:t>
      </w:r>
      <w:r w:rsidR="00E064E2" w:rsidRPr="00071E10">
        <w:rPr>
          <w:color w:val="000000"/>
          <w:szCs w:val="24"/>
          <w:lang w:val="bg-BG"/>
        </w:rPr>
        <w:t xml:space="preserve">Европейския съюз </w:t>
      </w:r>
      <w:r w:rsidR="00862198" w:rsidRPr="00071E10">
        <w:rPr>
          <w:color w:val="000000"/>
          <w:szCs w:val="24"/>
          <w:lang w:val="bg-BG"/>
        </w:rPr>
        <w:t>за защита на финансовите интереси на Европейските общности срещу измами и други нарушения и приложимото национално законодателство.</w:t>
      </w:r>
    </w:p>
    <w:p w14:paraId="202FC709" w14:textId="0E8952C7" w:rsidR="00862198" w:rsidRPr="00443828" w:rsidRDefault="00830662" w:rsidP="00B005D3">
      <w:pPr>
        <w:pStyle w:val="NumPar2"/>
        <w:numPr>
          <w:ilvl w:val="0"/>
          <w:numId w:val="0"/>
        </w:numPr>
        <w:ind w:left="709" w:hanging="709"/>
        <w:rPr>
          <w:color w:val="000000"/>
          <w:szCs w:val="24"/>
          <w:lang w:val="bg-BG"/>
        </w:rPr>
      </w:pPr>
      <w:r w:rsidRPr="00071E10">
        <w:rPr>
          <w:color w:val="000000"/>
          <w:szCs w:val="24"/>
          <w:lang w:val="bg-BG"/>
        </w:rPr>
        <w:t xml:space="preserve">14.6. </w:t>
      </w:r>
      <w:r w:rsidRPr="00071E10">
        <w:rPr>
          <w:color w:val="000000"/>
          <w:szCs w:val="24"/>
          <w:lang w:val="bg-BG"/>
        </w:rPr>
        <w:tab/>
      </w:r>
      <w:r w:rsidR="00862198" w:rsidRPr="00071E10">
        <w:rPr>
          <w:color w:val="000000"/>
          <w:szCs w:val="24"/>
          <w:lang w:val="bg-BG"/>
        </w:rPr>
        <w:t xml:space="preserve">За тази цел </w:t>
      </w:r>
      <w:r w:rsidR="00B005D3" w:rsidRPr="00071E10">
        <w:rPr>
          <w:color w:val="000000"/>
          <w:szCs w:val="24"/>
          <w:lang w:val="bg-BG"/>
        </w:rPr>
        <w:t>Бенефициентът</w:t>
      </w:r>
      <w:r w:rsidR="00862198" w:rsidRPr="00071E10">
        <w:rPr>
          <w:color w:val="000000"/>
          <w:szCs w:val="24"/>
          <w:lang w:val="bg-BG"/>
        </w:rPr>
        <w:t xml:space="preserve"> се задължава да предостави на служителите или представителите </w:t>
      </w:r>
      <w:r w:rsidR="00875972" w:rsidRPr="00875972">
        <w:rPr>
          <w:color w:val="000000"/>
          <w:szCs w:val="24"/>
          <w:lang w:val="bg-BG"/>
        </w:rPr>
        <w:t>МИГ</w:t>
      </w:r>
      <w:r w:rsidR="00875972">
        <w:rPr>
          <w:color w:val="000000"/>
          <w:szCs w:val="24"/>
          <w:lang w:val="bg-BG"/>
        </w:rPr>
        <w:t xml:space="preserve">, </w:t>
      </w:r>
      <w:r w:rsidR="00862198" w:rsidRPr="00071E10">
        <w:rPr>
          <w:color w:val="000000"/>
          <w:szCs w:val="24"/>
          <w:lang w:val="bg-BG"/>
        </w:rPr>
        <w:t xml:space="preserve">на </w:t>
      </w:r>
      <w:r w:rsidR="00584F9E" w:rsidRPr="00584F9E">
        <w:rPr>
          <w:color w:val="000000"/>
          <w:szCs w:val="24"/>
          <w:lang w:val="bg-BG"/>
        </w:rPr>
        <w:t>УО</w:t>
      </w:r>
      <w:r w:rsidR="00862198" w:rsidRPr="00584F9E">
        <w:rPr>
          <w:color w:val="000000"/>
          <w:szCs w:val="24"/>
          <w:lang w:val="bg-BG"/>
        </w:rPr>
        <w:t xml:space="preserve">, Сертифициращия орган, националните одитни органи, Европейската комисия, Европейската служба за борба с измамите и </w:t>
      </w:r>
      <w:r w:rsidR="00862198" w:rsidRPr="00443828">
        <w:rPr>
          <w:color w:val="000000"/>
          <w:szCs w:val="24"/>
          <w:lang w:val="bg-BG"/>
        </w:rPr>
        <w:t>Европейската сметна пал</w:t>
      </w:r>
      <w:r w:rsidR="00975C57">
        <w:rPr>
          <w:color w:val="000000"/>
          <w:szCs w:val="24"/>
          <w:lang w:val="bg-BG"/>
        </w:rPr>
        <w:t xml:space="preserve">ата, както и на външни одитори </w:t>
      </w:r>
      <w:r w:rsidR="00862198" w:rsidRPr="00443828">
        <w:rPr>
          <w:color w:val="000000"/>
          <w:szCs w:val="24"/>
          <w:lang w:val="bg-BG"/>
        </w:rPr>
        <w:t>достъп до местата, където се осъществява проектът, в това число и достъп до неговите информационни системи, както и до всички документи и бази данни, свързани с финансово-техническото управление на про</w:t>
      </w:r>
      <w:r w:rsidR="00862198" w:rsidRPr="00071E10">
        <w:rPr>
          <w:color w:val="000000"/>
          <w:szCs w:val="24"/>
          <w:lang w:val="bg-BG"/>
        </w:rPr>
        <w:t xml:space="preserve">екта, както и да направи всичко необходимо, за да улесни работата им. Достъпът, предоставен на служителите или представителите на </w:t>
      </w:r>
      <w:r w:rsidR="00584F9E" w:rsidRPr="00584F9E">
        <w:rPr>
          <w:color w:val="000000"/>
          <w:szCs w:val="24"/>
          <w:lang w:val="bg-BG"/>
        </w:rPr>
        <w:t>УО</w:t>
      </w:r>
      <w:r w:rsidR="00862198" w:rsidRPr="00584F9E">
        <w:rPr>
          <w:color w:val="000000"/>
          <w:szCs w:val="24"/>
          <w:lang w:val="bg-BG"/>
        </w:rPr>
        <w:t>, Сертифициращия орган, националните одитни органи, Европейската комисия, Европейската служба за борба с изм</w:t>
      </w:r>
      <w:r w:rsidR="00862198" w:rsidRPr="00443828">
        <w:rPr>
          <w:color w:val="000000"/>
          <w:szCs w:val="24"/>
          <w:lang w:val="bg-BG"/>
        </w:rPr>
        <w:t xml:space="preserve">амите, Европейската сметна палата и външните одитори трябва да бъде поверителен спрямо трети страни без </w:t>
      </w:r>
      <w:r w:rsidR="00F33AC4" w:rsidRPr="00071E10">
        <w:rPr>
          <w:color w:val="000000"/>
          <w:szCs w:val="24"/>
          <w:lang w:val="bg-BG"/>
        </w:rPr>
        <w:t xml:space="preserve">това да е в </w:t>
      </w:r>
      <w:r w:rsidR="00862198" w:rsidRPr="00071E10">
        <w:rPr>
          <w:color w:val="000000"/>
          <w:szCs w:val="24"/>
          <w:lang w:val="bg-BG"/>
        </w:rPr>
        <w:t xml:space="preserve">ущърб на публично-правните им задължения. Документите трябва да се съхраняват на достъпно място и да са картотекирани по начин, който улеснява проверката, а </w:t>
      </w:r>
      <w:r w:rsidR="00B005D3" w:rsidRPr="00071E10">
        <w:rPr>
          <w:color w:val="000000"/>
          <w:szCs w:val="24"/>
          <w:lang w:val="bg-BG"/>
        </w:rPr>
        <w:t>Бенефициентът</w:t>
      </w:r>
      <w:r w:rsidR="00862198" w:rsidRPr="00071E10">
        <w:rPr>
          <w:color w:val="000000"/>
          <w:szCs w:val="24"/>
          <w:lang w:val="bg-BG"/>
        </w:rPr>
        <w:t xml:space="preserve"> следва да уведоми </w:t>
      </w:r>
      <w:r w:rsidR="00584F9E" w:rsidRPr="00584F9E">
        <w:rPr>
          <w:color w:val="000000"/>
          <w:szCs w:val="24"/>
          <w:lang w:val="bg-BG"/>
        </w:rPr>
        <w:t>УО</w:t>
      </w:r>
      <w:r w:rsidR="00862198" w:rsidRPr="00584F9E">
        <w:rPr>
          <w:color w:val="000000"/>
          <w:szCs w:val="24"/>
          <w:lang w:val="bg-BG"/>
        </w:rPr>
        <w:t xml:space="preserve"> за точното им местонахождение.</w:t>
      </w:r>
    </w:p>
    <w:p w14:paraId="63F36C93" w14:textId="45395ADC" w:rsidR="00862198" w:rsidRPr="00071E10" w:rsidRDefault="00862198" w:rsidP="00862198">
      <w:pPr>
        <w:pStyle w:val="Text1"/>
        <w:keepLines/>
        <w:ind w:left="709" w:hanging="709"/>
        <w:rPr>
          <w:szCs w:val="24"/>
          <w:lang w:val="bg-BG"/>
        </w:rPr>
      </w:pPr>
      <w:r w:rsidRPr="00443828">
        <w:rPr>
          <w:snapToGrid w:val="0"/>
          <w:szCs w:val="24"/>
          <w:lang w:val="bg-BG" w:eastAsia="en-US"/>
        </w:rPr>
        <w:t>14.</w:t>
      </w:r>
      <w:r w:rsidR="00FA1191" w:rsidRPr="00443828">
        <w:rPr>
          <w:snapToGrid w:val="0"/>
          <w:szCs w:val="24"/>
          <w:lang w:val="bg-BG" w:eastAsia="en-US"/>
        </w:rPr>
        <w:t>7</w:t>
      </w:r>
      <w:r w:rsidRPr="00071E10">
        <w:rPr>
          <w:snapToGrid w:val="0"/>
          <w:szCs w:val="24"/>
          <w:lang w:val="bg-BG" w:eastAsia="en-US"/>
        </w:rPr>
        <w:t xml:space="preserve">. </w:t>
      </w:r>
      <w:r w:rsidRPr="00071E10">
        <w:rPr>
          <w:snapToGrid w:val="0"/>
          <w:szCs w:val="24"/>
          <w:lang w:val="bg-BG" w:eastAsia="en-US"/>
        </w:rPr>
        <w:tab/>
      </w:r>
      <w:r w:rsidR="00B005D3" w:rsidRPr="00071E10">
        <w:rPr>
          <w:szCs w:val="24"/>
          <w:lang w:val="bg-BG"/>
        </w:rPr>
        <w:t>Бенефициентът</w:t>
      </w:r>
      <w:r w:rsidRPr="00071E10">
        <w:rPr>
          <w:snapToGrid w:val="0"/>
          <w:szCs w:val="24"/>
          <w:lang w:val="bg-BG" w:eastAsia="en-US"/>
        </w:rPr>
        <w:t xml:space="preserve"> гарантира, че правата на </w:t>
      </w:r>
      <w:r w:rsidR="00886D5A">
        <w:rPr>
          <w:snapToGrid w:val="0"/>
          <w:szCs w:val="24"/>
          <w:lang w:val="bg-BG" w:eastAsia="en-US"/>
        </w:rPr>
        <w:t xml:space="preserve">МИГ, </w:t>
      </w:r>
      <w:r w:rsidR="00584F9E" w:rsidRPr="00584F9E">
        <w:rPr>
          <w:snapToGrid w:val="0"/>
          <w:szCs w:val="24"/>
          <w:lang w:val="bg-BG" w:eastAsia="en-US"/>
        </w:rPr>
        <w:t>УО</w:t>
      </w:r>
      <w:r w:rsidRPr="00443828">
        <w:rPr>
          <w:color w:val="000000"/>
          <w:szCs w:val="24"/>
          <w:lang w:val="bg-BG"/>
        </w:rPr>
        <w:t>, Сертифициращия орган, националните одитни органи, Европейската комисия, Европейската служба</w:t>
      </w:r>
      <w:r w:rsidRPr="00071E10">
        <w:rPr>
          <w:color w:val="000000"/>
          <w:szCs w:val="24"/>
          <w:lang w:val="bg-BG"/>
        </w:rPr>
        <w:t xml:space="preserve"> за борба с измамите, Европейската сметна палата и </w:t>
      </w:r>
      <w:r w:rsidRPr="00071E10">
        <w:rPr>
          <w:snapToGrid w:val="0"/>
          <w:szCs w:val="24"/>
          <w:lang w:val="bg-BG" w:eastAsia="en-US"/>
        </w:rPr>
        <w:t xml:space="preserve">външните одитори да извършват одити, проверки и проучвания, ще се </w:t>
      </w:r>
      <w:r w:rsidRPr="00071E10">
        <w:rPr>
          <w:color w:val="000000"/>
          <w:szCs w:val="24"/>
          <w:lang w:val="bg-BG"/>
        </w:rPr>
        <w:t>упражняват равноправно, при еднакви условия и в съответствие с еднакви правила и по отношение на неговите партньори и подизпълнители</w:t>
      </w:r>
      <w:r w:rsidRPr="00071E10">
        <w:rPr>
          <w:szCs w:val="24"/>
          <w:lang w:val="bg-BG"/>
        </w:rPr>
        <w:t xml:space="preserve">. Когато партньор или подизпълнител на </w:t>
      </w:r>
      <w:r w:rsidR="00777C13" w:rsidRPr="00071E10">
        <w:rPr>
          <w:szCs w:val="24"/>
          <w:lang w:val="bg-BG"/>
        </w:rPr>
        <w:t>Бенефициента</w:t>
      </w:r>
      <w:r w:rsidRPr="00071E10">
        <w:rPr>
          <w:szCs w:val="24"/>
          <w:lang w:val="bg-BG"/>
        </w:rPr>
        <w:t xml:space="preserve"> е международна организация, се прилагат споразумения за проверки, сключени между тази организация и Европейската комисия.</w:t>
      </w:r>
    </w:p>
    <w:p w14:paraId="0C99281C" w14:textId="6D29D014" w:rsidR="00534B52" w:rsidRPr="00071E10" w:rsidRDefault="00862198" w:rsidP="00862198">
      <w:pPr>
        <w:pStyle w:val="Text1"/>
        <w:keepLines/>
        <w:ind w:left="709" w:hanging="709"/>
        <w:rPr>
          <w:szCs w:val="24"/>
          <w:lang w:val="bg-BG"/>
        </w:rPr>
      </w:pPr>
      <w:r w:rsidRPr="00071E10">
        <w:rPr>
          <w:szCs w:val="24"/>
          <w:lang w:val="bg-BG"/>
        </w:rPr>
        <w:t>14.</w:t>
      </w:r>
      <w:r w:rsidR="00534B52" w:rsidRPr="00071E10">
        <w:rPr>
          <w:szCs w:val="24"/>
          <w:lang w:val="bg-BG"/>
        </w:rPr>
        <w:t>8</w:t>
      </w:r>
      <w:r w:rsidRPr="00071E10">
        <w:rPr>
          <w:szCs w:val="24"/>
          <w:lang w:val="bg-BG"/>
        </w:rPr>
        <w:t xml:space="preserve">. </w:t>
      </w:r>
      <w:r w:rsidRPr="00071E10">
        <w:rPr>
          <w:szCs w:val="24"/>
          <w:lang w:val="bg-BG"/>
        </w:rPr>
        <w:tab/>
      </w:r>
      <w:r w:rsidR="0014543A" w:rsidRPr="00071E10">
        <w:rPr>
          <w:szCs w:val="24"/>
          <w:lang w:val="bg-BG"/>
        </w:rPr>
        <w:t>Цялата документация по проекта се съхранява или под формата на оригинали, или в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w:t>
      </w:r>
      <w:r w:rsidR="00F850AB">
        <w:rPr>
          <w:szCs w:val="24"/>
          <w:lang w:val="bg-BG"/>
        </w:rPr>
        <w:t xml:space="preserve"> </w:t>
      </w:r>
      <w:r w:rsidR="0014543A" w:rsidRPr="00071E10">
        <w:rPr>
          <w:szCs w:val="24"/>
          <w:lang w:val="bg-BG"/>
        </w:rPr>
        <w:t>140 от Регламент (ЕС) № 1303/2013.</w:t>
      </w:r>
    </w:p>
    <w:p w14:paraId="6AA47271" w14:textId="46C08BB3" w:rsidR="00862198" w:rsidRPr="00071E10" w:rsidRDefault="006D7DB9" w:rsidP="00064A1C">
      <w:pPr>
        <w:pStyle w:val="Text1"/>
        <w:keepLines/>
        <w:ind w:left="709" w:hanging="709"/>
        <w:rPr>
          <w:szCs w:val="24"/>
          <w:lang w:val="bg-BG"/>
        </w:rPr>
      </w:pPr>
      <w:r w:rsidRPr="00071E10">
        <w:rPr>
          <w:szCs w:val="24"/>
          <w:lang w:val="bg-BG"/>
        </w:rPr>
        <w:t xml:space="preserve">14.9. </w:t>
      </w:r>
      <w:r w:rsidRPr="00071E10">
        <w:rPr>
          <w:szCs w:val="24"/>
          <w:lang w:val="bg-BG"/>
        </w:rPr>
        <w:tab/>
      </w:r>
      <w:r w:rsidR="0093370D">
        <w:rPr>
          <w:szCs w:val="24"/>
          <w:lang w:val="bg-BG"/>
        </w:rPr>
        <w:t xml:space="preserve">В случаите, когато предоставянето на безвъзмездна помощ представлява държавна/минимална помощ </w:t>
      </w:r>
      <w:r w:rsidR="0097502E">
        <w:rPr>
          <w:lang w:val="bg-BG" w:eastAsia="en-US"/>
        </w:rPr>
        <w:t>срокът за съхраняване на документите по чл. 14.8 е</w:t>
      </w:r>
      <w:r w:rsidR="0093370D" w:rsidRPr="00DD4100">
        <w:rPr>
          <w:lang w:val="bg-BG" w:eastAsia="en-US"/>
        </w:rPr>
        <w:t xml:space="preserve"> 10 години от датата на предоставяне на</w:t>
      </w:r>
      <w:r w:rsidR="0093370D">
        <w:rPr>
          <w:lang w:val="bg-BG" w:eastAsia="en-US"/>
        </w:rPr>
        <w:t xml:space="preserve"> </w:t>
      </w:r>
      <w:r w:rsidR="0093370D" w:rsidRPr="00DD4100">
        <w:rPr>
          <w:lang w:val="bg-BG" w:eastAsia="en-US"/>
        </w:rPr>
        <w:t xml:space="preserve">помощта </w:t>
      </w:r>
      <w:proofErr w:type="spellStart"/>
      <w:r w:rsidR="0093370D" w:rsidRPr="00DD4100">
        <w:rPr>
          <w:lang w:val="bg-BG" w:eastAsia="en-US"/>
        </w:rPr>
        <w:t>ad</w:t>
      </w:r>
      <w:proofErr w:type="spellEnd"/>
      <w:r w:rsidR="0093370D" w:rsidRPr="00DD4100">
        <w:rPr>
          <w:lang w:val="bg-BG" w:eastAsia="en-US"/>
        </w:rPr>
        <w:t xml:space="preserve"> </w:t>
      </w:r>
      <w:proofErr w:type="spellStart"/>
      <w:r w:rsidR="0093370D" w:rsidRPr="00DD4100">
        <w:rPr>
          <w:lang w:val="bg-BG" w:eastAsia="en-US"/>
        </w:rPr>
        <w:t>hoc</w:t>
      </w:r>
      <w:proofErr w:type="spellEnd"/>
      <w:r w:rsidR="0093370D" w:rsidRPr="00DD4100">
        <w:rPr>
          <w:lang w:val="bg-BG" w:eastAsia="en-US"/>
        </w:rPr>
        <w:t xml:space="preserve"> или от датата на предоставяне на последната помощ по схемата</w:t>
      </w:r>
      <w:r w:rsidRPr="00071E10">
        <w:rPr>
          <w:szCs w:val="24"/>
          <w:lang w:val="bg-BG"/>
        </w:rPr>
        <w:t>.</w:t>
      </w:r>
    </w:p>
    <w:p w14:paraId="41C742B3" w14:textId="77777777" w:rsidR="00862198" w:rsidRPr="00071E10" w:rsidRDefault="00862198" w:rsidP="00862198">
      <w:pPr>
        <w:pStyle w:val="1"/>
        <w:numPr>
          <w:ilvl w:val="0"/>
          <w:numId w:val="0"/>
        </w:numPr>
        <w:rPr>
          <w:szCs w:val="24"/>
          <w:lang w:val="bg-BG"/>
        </w:rPr>
      </w:pPr>
      <w:bookmarkStart w:id="84" w:name="_Toc41300152"/>
      <w:bookmarkStart w:id="85" w:name="_Toc41303359"/>
      <w:bookmarkStart w:id="86" w:name="_Ref41304589"/>
      <w:bookmarkStart w:id="87" w:name="_Toc173497348"/>
      <w:bookmarkStart w:id="88" w:name="_Toc206396595"/>
      <w:r w:rsidRPr="00071E10">
        <w:rPr>
          <w:szCs w:val="24"/>
          <w:lang w:val="bg-BG"/>
        </w:rPr>
        <w:t>ЧЛЕН 15</w:t>
      </w:r>
      <w:r w:rsidR="00FE2819" w:rsidRPr="00071E10">
        <w:rPr>
          <w:szCs w:val="24"/>
          <w:lang w:val="bg-BG"/>
        </w:rPr>
        <w:t>.</w:t>
      </w:r>
      <w:r w:rsidRPr="00071E10">
        <w:rPr>
          <w:szCs w:val="24"/>
          <w:lang w:val="bg-BG"/>
        </w:rPr>
        <w:t xml:space="preserve"> </w:t>
      </w:r>
      <w:bookmarkEnd w:id="84"/>
      <w:bookmarkEnd w:id="85"/>
      <w:bookmarkEnd w:id="86"/>
      <w:r w:rsidRPr="00071E10">
        <w:rPr>
          <w:szCs w:val="24"/>
          <w:lang w:val="bg-BG"/>
        </w:rPr>
        <w:t>Окончателен размер на финансирането</w:t>
      </w:r>
      <w:bookmarkEnd w:id="87"/>
      <w:bookmarkEnd w:id="88"/>
    </w:p>
    <w:p w14:paraId="1456AB37" w14:textId="2CBE1F48" w:rsidR="00862198" w:rsidRPr="00071E10" w:rsidRDefault="00862198" w:rsidP="00862198">
      <w:pPr>
        <w:pStyle w:val="NumPar2"/>
        <w:numPr>
          <w:ilvl w:val="0"/>
          <w:numId w:val="0"/>
        </w:numPr>
        <w:ind w:left="720" w:hanging="720"/>
        <w:rPr>
          <w:szCs w:val="24"/>
          <w:lang w:val="bg-BG"/>
        </w:rPr>
      </w:pPr>
      <w:r w:rsidRPr="00071E10">
        <w:rPr>
          <w:szCs w:val="24"/>
          <w:lang w:val="bg-BG"/>
        </w:rPr>
        <w:t>15.1.</w:t>
      </w:r>
      <w:r w:rsidRPr="00071E10">
        <w:rPr>
          <w:szCs w:val="24"/>
          <w:lang w:val="bg-BG"/>
        </w:rPr>
        <w:tab/>
        <w:t xml:space="preserve">Общата сума, която ще бъде изплатена на </w:t>
      </w:r>
      <w:r w:rsidR="00777C13" w:rsidRPr="00071E10">
        <w:rPr>
          <w:szCs w:val="24"/>
          <w:lang w:val="bg-BG"/>
        </w:rPr>
        <w:t>Бенефициента</w:t>
      </w:r>
      <w:r w:rsidRPr="00071E10">
        <w:rPr>
          <w:szCs w:val="24"/>
          <w:lang w:val="bg-BG"/>
        </w:rPr>
        <w:t xml:space="preserve">, не може да надвишава максималния размер на </w:t>
      </w:r>
      <w:r w:rsidR="0072057E" w:rsidRPr="00071E10">
        <w:rPr>
          <w:szCs w:val="24"/>
          <w:lang w:val="bg-BG"/>
        </w:rPr>
        <w:t>БФП</w:t>
      </w:r>
      <w:r w:rsidRPr="00071E10">
        <w:rPr>
          <w:szCs w:val="24"/>
          <w:lang w:val="bg-BG"/>
        </w:rPr>
        <w:t xml:space="preserve">, предвиден в </w:t>
      </w:r>
      <w:r w:rsidR="0099141B" w:rsidRPr="00071E10">
        <w:rPr>
          <w:szCs w:val="24"/>
          <w:lang w:val="bg-BG"/>
        </w:rPr>
        <w:t xml:space="preserve">административния </w:t>
      </w:r>
      <w:r w:rsidR="00613C2A" w:rsidRPr="00071E10">
        <w:rPr>
          <w:szCs w:val="24"/>
          <w:lang w:val="bg-BG"/>
        </w:rPr>
        <w:t>договор/</w:t>
      </w:r>
      <w:r w:rsidRPr="00071E10">
        <w:rPr>
          <w:szCs w:val="24"/>
          <w:lang w:val="bg-BG"/>
        </w:rPr>
        <w:t xml:space="preserve">. </w:t>
      </w:r>
    </w:p>
    <w:p w14:paraId="5BF31CD1" w14:textId="3320B2A3" w:rsidR="00862198" w:rsidRPr="00443828" w:rsidRDefault="00862198" w:rsidP="00862198">
      <w:pPr>
        <w:pStyle w:val="NumPar2"/>
        <w:numPr>
          <w:ilvl w:val="0"/>
          <w:numId w:val="0"/>
        </w:numPr>
        <w:ind w:left="720" w:hanging="731"/>
        <w:rPr>
          <w:szCs w:val="24"/>
          <w:lang w:val="bg-BG"/>
        </w:rPr>
      </w:pPr>
      <w:bookmarkStart w:id="89" w:name="_Ref41305681"/>
      <w:r w:rsidRPr="00071E10">
        <w:rPr>
          <w:szCs w:val="24"/>
          <w:lang w:val="bg-BG"/>
        </w:rPr>
        <w:lastRenderedPageBreak/>
        <w:t>15.2.</w:t>
      </w:r>
      <w:r w:rsidRPr="00071E10">
        <w:rPr>
          <w:szCs w:val="24"/>
          <w:lang w:val="bg-BG"/>
        </w:rPr>
        <w:tab/>
        <w:t xml:space="preserve">Ако при приключването на проекта подлежащите на възстановяване </w:t>
      </w:r>
      <w:r w:rsidR="00E07DEE" w:rsidRPr="00071E10">
        <w:rPr>
          <w:szCs w:val="24"/>
          <w:lang w:val="bg-BG"/>
        </w:rPr>
        <w:t xml:space="preserve">от УО </w:t>
      </w:r>
      <w:r w:rsidRPr="00071E10">
        <w:rPr>
          <w:szCs w:val="24"/>
          <w:lang w:val="bg-BG"/>
        </w:rPr>
        <w:t xml:space="preserve">разходи възлизат на сума, по-малка от предвидения общ разход, приносът на </w:t>
      </w:r>
      <w:r w:rsidR="00584F9E" w:rsidRPr="00584F9E">
        <w:rPr>
          <w:szCs w:val="24"/>
          <w:lang w:val="bg-BG"/>
        </w:rPr>
        <w:t>УО</w:t>
      </w:r>
      <w:r w:rsidRPr="00584F9E">
        <w:rPr>
          <w:szCs w:val="24"/>
          <w:lang w:val="bg-BG"/>
        </w:rPr>
        <w:t xml:space="preserve"> се ограничава до тази сума.</w:t>
      </w:r>
      <w:r w:rsidRPr="00584F9E">
        <w:rPr>
          <w:szCs w:val="24"/>
          <w:lang w:val="bg-BG"/>
        </w:rPr>
        <w:tab/>
      </w:r>
    </w:p>
    <w:p w14:paraId="18A574D7" w14:textId="40471146" w:rsidR="00862198" w:rsidRPr="00071E10" w:rsidRDefault="00862198" w:rsidP="00862198">
      <w:pPr>
        <w:pStyle w:val="NumPar2"/>
        <w:numPr>
          <w:ilvl w:val="0"/>
          <w:numId w:val="0"/>
        </w:numPr>
        <w:ind w:left="720" w:hanging="731"/>
        <w:rPr>
          <w:szCs w:val="24"/>
          <w:lang w:val="bg-BG"/>
        </w:rPr>
      </w:pPr>
      <w:r w:rsidRPr="00071E10">
        <w:rPr>
          <w:szCs w:val="24"/>
          <w:lang w:val="bg-BG"/>
        </w:rPr>
        <w:t>15.3.</w:t>
      </w:r>
      <w:r w:rsidRPr="00071E10">
        <w:rPr>
          <w:szCs w:val="24"/>
          <w:lang w:val="bg-BG"/>
        </w:rPr>
        <w:tab/>
      </w:r>
      <w:r w:rsidR="00B005D3" w:rsidRPr="00071E10">
        <w:rPr>
          <w:szCs w:val="24"/>
          <w:lang w:val="bg-BG"/>
        </w:rPr>
        <w:t>Бенефициентът</w:t>
      </w:r>
      <w:r w:rsidRPr="00071E10">
        <w:rPr>
          <w:szCs w:val="24"/>
          <w:lang w:val="bg-BG"/>
        </w:rPr>
        <w:t xml:space="preserve"> приема, че безвъзмездната финансова помощ не може при никакви обстоятелства да му носи печалба и трябва да бъде ограничена до сумата, необходима за възстановяване на разходите по проекта след приспадане на генерираните при изпълнение на проекта приходи. Под печалба се разбира </w:t>
      </w:r>
      <w:bookmarkEnd w:id="89"/>
      <w:r w:rsidRPr="00071E10">
        <w:rPr>
          <w:szCs w:val="24"/>
          <w:lang w:val="bg-BG"/>
        </w:rPr>
        <w:t>превишението на приходите над разходите по конкретния проект към момента на подаване на искането за балансово плащане. Прихващане може да бъде извършвано и при декларирани и доказани приходи при междинните плащания.</w:t>
      </w:r>
    </w:p>
    <w:p w14:paraId="1E8019B3" w14:textId="14C2C641" w:rsidR="00D04940" w:rsidRPr="00071E10" w:rsidRDefault="00862198" w:rsidP="00064A1C">
      <w:pPr>
        <w:pStyle w:val="NumPar2"/>
        <w:numPr>
          <w:ilvl w:val="0"/>
          <w:numId w:val="0"/>
        </w:numPr>
        <w:ind w:left="720" w:hanging="731"/>
        <w:rPr>
          <w:szCs w:val="24"/>
          <w:lang w:val="bg-BG"/>
        </w:rPr>
      </w:pPr>
      <w:r w:rsidRPr="00071E10">
        <w:rPr>
          <w:szCs w:val="24"/>
          <w:lang w:val="bg-BG"/>
        </w:rPr>
        <w:t>15.4.</w:t>
      </w:r>
      <w:r w:rsidRPr="00071E10">
        <w:rPr>
          <w:szCs w:val="24"/>
          <w:lang w:val="bg-BG"/>
        </w:rPr>
        <w:tab/>
        <w:t xml:space="preserve">Размерът на безвъзмездната финансова помощ по </w:t>
      </w:r>
      <w:r w:rsidR="00886D5A">
        <w:rPr>
          <w:szCs w:val="24"/>
          <w:lang w:val="bg-BG"/>
        </w:rPr>
        <w:t xml:space="preserve">административния договор </w:t>
      </w:r>
      <w:r w:rsidRPr="00071E10">
        <w:rPr>
          <w:szCs w:val="24"/>
          <w:lang w:val="bg-BG"/>
        </w:rPr>
        <w:t>е дължим до размера на верифицираните допустими разходи по чл. 12</w:t>
      </w:r>
      <w:r w:rsidR="00ED2CA9" w:rsidRPr="00262825">
        <w:rPr>
          <w:szCs w:val="24"/>
          <w:lang w:val="bg-BG"/>
        </w:rPr>
        <w:t xml:space="preserve"> </w:t>
      </w:r>
      <w:r w:rsidR="00ED2CA9" w:rsidRPr="00071E10">
        <w:rPr>
          <w:szCs w:val="24"/>
          <w:lang w:val="bg-BG"/>
        </w:rPr>
        <w:t xml:space="preserve">от настоящите </w:t>
      </w:r>
      <w:r w:rsidR="00EC1DD6" w:rsidRPr="00071E10">
        <w:rPr>
          <w:szCs w:val="24"/>
          <w:lang w:val="bg-BG"/>
        </w:rPr>
        <w:t>общи</w:t>
      </w:r>
      <w:r w:rsidR="00ED2CA9" w:rsidRPr="00071E10">
        <w:rPr>
          <w:szCs w:val="24"/>
          <w:lang w:val="bg-BG"/>
        </w:rPr>
        <w:t xml:space="preserve"> условия</w:t>
      </w:r>
      <w:r w:rsidRPr="00071E10">
        <w:rPr>
          <w:szCs w:val="24"/>
          <w:lang w:val="bg-BG"/>
        </w:rPr>
        <w:t xml:space="preserve">. Извършените от </w:t>
      </w:r>
      <w:r w:rsidR="00777C13" w:rsidRPr="00071E10">
        <w:rPr>
          <w:szCs w:val="24"/>
          <w:lang w:val="bg-BG"/>
        </w:rPr>
        <w:t>Бенефициента</w:t>
      </w:r>
      <w:r w:rsidRPr="00071E10">
        <w:rPr>
          <w:szCs w:val="24"/>
          <w:lang w:val="bg-BG"/>
        </w:rPr>
        <w:t xml:space="preserve"> недопустими разходи не подлежат на възстановяване</w:t>
      </w:r>
      <w:r w:rsidR="00ED2CA9" w:rsidRPr="00262825">
        <w:rPr>
          <w:szCs w:val="24"/>
          <w:lang w:val="bg-BG"/>
        </w:rPr>
        <w:t xml:space="preserve"> </w:t>
      </w:r>
      <w:r w:rsidR="00ED2CA9" w:rsidRPr="00071E10">
        <w:rPr>
          <w:szCs w:val="24"/>
          <w:lang w:val="bg-BG"/>
        </w:rPr>
        <w:t>от УО</w:t>
      </w:r>
      <w:r w:rsidR="00471FA4" w:rsidRPr="00071E10">
        <w:rPr>
          <w:szCs w:val="24"/>
          <w:lang w:val="bg-BG"/>
        </w:rPr>
        <w:t>.</w:t>
      </w:r>
    </w:p>
    <w:p w14:paraId="6B07E42C" w14:textId="77777777" w:rsidR="00E93BCC" w:rsidRPr="00E93BCC" w:rsidRDefault="00E93BCC" w:rsidP="00E93BCC">
      <w:pPr>
        <w:pStyle w:val="1"/>
        <w:numPr>
          <w:ilvl w:val="0"/>
          <w:numId w:val="0"/>
        </w:numPr>
        <w:ind w:left="480"/>
        <w:rPr>
          <w:szCs w:val="24"/>
          <w:lang w:val="bg-BG"/>
        </w:rPr>
      </w:pPr>
      <w:bookmarkStart w:id="90" w:name="_Toc41300153"/>
      <w:bookmarkStart w:id="91" w:name="_Toc41303360"/>
      <w:bookmarkStart w:id="92" w:name="_Ref41305712"/>
      <w:bookmarkStart w:id="93" w:name="_Toc173497349"/>
      <w:bookmarkStart w:id="94" w:name="_Toc206396596"/>
      <w:r w:rsidRPr="00E93BCC">
        <w:rPr>
          <w:szCs w:val="24"/>
          <w:lang w:val="bg-BG"/>
        </w:rPr>
        <w:t>ЧЛЕН 16 – ФИНАНСОВИ КОРЕКЦИИ</w:t>
      </w:r>
    </w:p>
    <w:p w14:paraId="6669F4BE" w14:textId="7F203316" w:rsidR="00E828F3" w:rsidRPr="00E828F3" w:rsidRDefault="00E93BCC" w:rsidP="00E93BCC">
      <w:pPr>
        <w:pStyle w:val="1"/>
        <w:numPr>
          <w:ilvl w:val="0"/>
          <w:numId w:val="0"/>
        </w:numPr>
        <w:ind w:left="709" w:hanging="709"/>
        <w:rPr>
          <w:b w:val="0"/>
          <w:smallCaps w:val="0"/>
          <w:kern w:val="0"/>
          <w:szCs w:val="24"/>
          <w:lang w:val="bg-BG"/>
        </w:rPr>
      </w:pPr>
      <w:r>
        <w:rPr>
          <w:b w:val="0"/>
          <w:smallCaps w:val="0"/>
          <w:kern w:val="0"/>
          <w:szCs w:val="24"/>
          <w:lang w:val="bg-BG"/>
        </w:rPr>
        <w:t xml:space="preserve">16.1. </w:t>
      </w:r>
      <w:r>
        <w:rPr>
          <w:b w:val="0"/>
          <w:smallCaps w:val="0"/>
          <w:kern w:val="0"/>
          <w:szCs w:val="24"/>
          <w:lang w:val="bg-BG"/>
        </w:rPr>
        <w:tab/>
      </w:r>
      <w:r w:rsidR="00E828F3">
        <w:rPr>
          <w:b w:val="0"/>
          <w:smallCaps w:val="0"/>
          <w:kern w:val="0"/>
          <w:szCs w:val="24"/>
          <w:lang w:val="bg-BG"/>
        </w:rPr>
        <w:t xml:space="preserve">Извършването на финансови корекции се осъществява по реда на глава пета, Раздел </w:t>
      </w:r>
      <w:r w:rsidR="00E828F3">
        <w:rPr>
          <w:b w:val="0"/>
          <w:smallCaps w:val="0"/>
          <w:kern w:val="0"/>
          <w:szCs w:val="24"/>
          <w:lang w:val="en-US"/>
        </w:rPr>
        <w:t>III</w:t>
      </w:r>
      <w:r w:rsidR="00E828F3">
        <w:rPr>
          <w:b w:val="0"/>
          <w:smallCaps w:val="0"/>
          <w:kern w:val="0"/>
          <w:szCs w:val="24"/>
          <w:lang w:val="bg-BG"/>
        </w:rPr>
        <w:t xml:space="preserve"> от ЗУСЕСИФ и </w:t>
      </w:r>
      <w:r w:rsidR="00A74EDC">
        <w:rPr>
          <w:b w:val="0"/>
          <w:smallCaps w:val="0"/>
          <w:kern w:val="0"/>
          <w:szCs w:val="24"/>
          <w:lang w:val="bg-BG"/>
        </w:rPr>
        <w:t>нор</w:t>
      </w:r>
      <w:r w:rsidR="00AC13CA">
        <w:rPr>
          <w:b w:val="0"/>
          <w:smallCaps w:val="0"/>
          <w:kern w:val="0"/>
          <w:szCs w:val="24"/>
          <w:lang w:val="bg-BG"/>
        </w:rPr>
        <w:t>м</w:t>
      </w:r>
      <w:r w:rsidR="00A74EDC">
        <w:rPr>
          <w:b w:val="0"/>
          <w:smallCaps w:val="0"/>
          <w:kern w:val="0"/>
          <w:szCs w:val="24"/>
          <w:lang w:val="bg-BG"/>
        </w:rPr>
        <w:t xml:space="preserve">ативния акт по чл.70, ал.2 на Министерски съвет. </w:t>
      </w:r>
    </w:p>
    <w:p w14:paraId="76B2C208" w14:textId="1287E073" w:rsidR="00E828F3" w:rsidRPr="00E828F3" w:rsidRDefault="00E93BCC" w:rsidP="00D42B42">
      <w:pPr>
        <w:pStyle w:val="Text1"/>
        <w:ind w:left="708"/>
        <w:rPr>
          <w:lang w:val="bg-BG"/>
        </w:rPr>
      </w:pPr>
      <w:r w:rsidRPr="00E93BCC">
        <w:rPr>
          <w:szCs w:val="24"/>
          <w:lang w:val="bg-BG"/>
        </w:rPr>
        <w:t>Чрез извършването на финансови корекции се отменя предоставената чрез административния договор подкрепа или се намалява размерът на изразходваните средства - допустими разходи по проект, с цел да се постигне или възстанови ситуацията, при която всички разходи, сертифицирани пред Европейската комисия, са в съответствие с приложимото право на Европейския съюз и българското законодателство.</w:t>
      </w:r>
    </w:p>
    <w:p w14:paraId="4DB09427" w14:textId="5C184888" w:rsidR="00E93BCC" w:rsidRPr="00E93BCC" w:rsidRDefault="00E93BCC" w:rsidP="00E93BCC">
      <w:pPr>
        <w:pStyle w:val="1"/>
        <w:numPr>
          <w:ilvl w:val="0"/>
          <w:numId w:val="0"/>
        </w:numPr>
        <w:ind w:left="709" w:hanging="709"/>
        <w:rPr>
          <w:b w:val="0"/>
          <w:smallCaps w:val="0"/>
          <w:kern w:val="0"/>
          <w:szCs w:val="24"/>
          <w:lang w:val="bg-BG"/>
        </w:rPr>
      </w:pPr>
      <w:r w:rsidRPr="00E93BCC">
        <w:rPr>
          <w:b w:val="0"/>
          <w:smallCaps w:val="0"/>
          <w:kern w:val="0"/>
          <w:szCs w:val="24"/>
          <w:lang w:val="bg-BG"/>
        </w:rPr>
        <w:t>16.2.</w:t>
      </w:r>
      <w:r w:rsidRPr="00E93BCC">
        <w:rPr>
          <w:b w:val="0"/>
          <w:smallCaps w:val="0"/>
          <w:kern w:val="0"/>
          <w:szCs w:val="24"/>
          <w:lang w:val="bg-BG"/>
        </w:rPr>
        <w:tab/>
        <w:t>Финансова корекция може да се извърши за целия проект или за отделна дейност, отделен договор с изпълнител или за отделен разход.</w:t>
      </w:r>
    </w:p>
    <w:p w14:paraId="0A308106" w14:textId="77777777" w:rsidR="00E93BCC" w:rsidRPr="00E93BCC" w:rsidRDefault="00E93BCC" w:rsidP="00E93BCC">
      <w:pPr>
        <w:pStyle w:val="1"/>
        <w:numPr>
          <w:ilvl w:val="0"/>
          <w:numId w:val="0"/>
        </w:numPr>
        <w:ind w:left="709" w:hanging="709"/>
        <w:rPr>
          <w:b w:val="0"/>
          <w:smallCaps w:val="0"/>
          <w:kern w:val="0"/>
          <w:szCs w:val="24"/>
          <w:lang w:val="bg-BG"/>
        </w:rPr>
      </w:pPr>
      <w:r w:rsidRPr="00E93BCC">
        <w:rPr>
          <w:b w:val="0"/>
          <w:smallCaps w:val="0"/>
          <w:kern w:val="0"/>
          <w:szCs w:val="24"/>
          <w:lang w:val="bg-BG"/>
        </w:rPr>
        <w:t>16.3.</w:t>
      </w:r>
      <w:r w:rsidRPr="00E93BCC">
        <w:rPr>
          <w:b w:val="0"/>
          <w:smallCaps w:val="0"/>
          <w:kern w:val="0"/>
          <w:szCs w:val="24"/>
          <w:lang w:val="bg-BG"/>
        </w:rPr>
        <w:tab/>
        <w:t>При определяне размера на финансовите корекции се отчитат естеството и сериозността на допуснатото нарушение на приложимото право на Европейския съюз и българското законодателство и финансовото му отражение върху средствата от ЕСИФ.</w:t>
      </w:r>
    </w:p>
    <w:p w14:paraId="01D28964" w14:textId="71DC873A" w:rsidR="00E93BCC" w:rsidRPr="00E93BCC" w:rsidRDefault="00E93BCC" w:rsidP="00E93BCC">
      <w:pPr>
        <w:pStyle w:val="1"/>
        <w:numPr>
          <w:ilvl w:val="0"/>
          <w:numId w:val="0"/>
        </w:numPr>
        <w:ind w:left="709" w:hanging="709"/>
        <w:rPr>
          <w:b w:val="0"/>
          <w:smallCaps w:val="0"/>
          <w:kern w:val="0"/>
          <w:szCs w:val="24"/>
          <w:lang w:val="bg-BG"/>
        </w:rPr>
      </w:pPr>
      <w:r w:rsidRPr="00E93BCC">
        <w:rPr>
          <w:b w:val="0"/>
          <w:smallCaps w:val="0"/>
          <w:kern w:val="0"/>
          <w:szCs w:val="24"/>
          <w:lang w:val="bg-BG"/>
        </w:rPr>
        <w:t>16.4.</w:t>
      </w:r>
      <w:r w:rsidRPr="00E93BCC">
        <w:rPr>
          <w:b w:val="0"/>
          <w:smallCaps w:val="0"/>
          <w:kern w:val="0"/>
          <w:szCs w:val="24"/>
          <w:lang w:val="bg-BG"/>
        </w:rPr>
        <w:tab/>
        <w:t>Размерът на финансовата корекция трябва да е равен на реално установените финансови последици на нарушението върху изразходваните средства – допустими разходи.</w:t>
      </w:r>
    </w:p>
    <w:p w14:paraId="04ED7C60" w14:textId="77777777" w:rsidR="00E93BCC" w:rsidRPr="00E93BCC" w:rsidRDefault="00E93BCC" w:rsidP="00E93BCC">
      <w:pPr>
        <w:pStyle w:val="1"/>
        <w:numPr>
          <w:ilvl w:val="0"/>
          <w:numId w:val="0"/>
        </w:numPr>
        <w:ind w:left="709" w:hanging="709"/>
        <w:rPr>
          <w:b w:val="0"/>
          <w:smallCaps w:val="0"/>
          <w:kern w:val="0"/>
          <w:szCs w:val="24"/>
          <w:lang w:val="bg-BG"/>
        </w:rPr>
      </w:pPr>
      <w:r w:rsidRPr="00E93BCC">
        <w:rPr>
          <w:b w:val="0"/>
          <w:smallCaps w:val="0"/>
          <w:kern w:val="0"/>
          <w:szCs w:val="24"/>
          <w:lang w:val="bg-BG"/>
        </w:rPr>
        <w:t>16.5.</w:t>
      </w:r>
      <w:r w:rsidRPr="00E93BCC">
        <w:rPr>
          <w:b w:val="0"/>
          <w:smallCaps w:val="0"/>
          <w:kern w:val="0"/>
          <w:szCs w:val="24"/>
          <w:lang w:val="bg-BG"/>
        </w:rPr>
        <w:tab/>
        <w:t xml:space="preserve">Когато поради естеството на нарушението е невъзможно да се даде количествено изражение на финансовите последици, за определянето на финансовата корекция се прилага процентен показател спрямо засегнатите от нарушението разходи. Определеният </w:t>
      </w:r>
      <w:r w:rsidRPr="00E93BCC">
        <w:rPr>
          <w:b w:val="0"/>
          <w:smallCaps w:val="0"/>
          <w:kern w:val="0"/>
          <w:szCs w:val="24"/>
          <w:lang w:val="bg-BG"/>
        </w:rPr>
        <w:lastRenderedPageBreak/>
        <w:t>процентен показател по изречение първо се прилага и за засегнатите от нарушението разходи, включени в следващи искания за плащания.</w:t>
      </w:r>
    </w:p>
    <w:p w14:paraId="25C92773" w14:textId="1125020D" w:rsidR="00E93BCC" w:rsidRPr="00E93BCC" w:rsidRDefault="00E93BCC" w:rsidP="00E93BCC">
      <w:pPr>
        <w:pStyle w:val="1"/>
        <w:numPr>
          <w:ilvl w:val="0"/>
          <w:numId w:val="0"/>
        </w:numPr>
        <w:ind w:left="709" w:hanging="709"/>
        <w:rPr>
          <w:szCs w:val="24"/>
          <w:lang w:val="bg-BG"/>
        </w:rPr>
      </w:pPr>
      <w:r w:rsidRPr="00E93BCC">
        <w:rPr>
          <w:b w:val="0"/>
          <w:smallCaps w:val="0"/>
          <w:kern w:val="0"/>
          <w:szCs w:val="24"/>
          <w:lang w:val="bg-BG"/>
        </w:rPr>
        <w:t>16.6.</w:t>
      </w:r>
      <w:r w:rsidRPr="00E93BCC">
        <w:rPr>
          <w:b w:val="0"/>
          <w:smallCaps w:val="0"/>
          <w:kern w:val="0"/>
          <w:szCs w:val="24"/>
          <w:lang w:val="bg-BG"/>
        </w:rPr>
        <w:tab/>
        <w:t>(1) Финансовата корекция се определя по основание и размер с мотивирано решение на ръководителя на управляващия орган.</w:t>
      </w:r>
    </w:p>
    <w:p w14:paraId="30FB3691" w14:textId="77777777" w:rsidR="00E93BCC" w:rsidRPr="00E93BCC" w:rsidRDefault="00E93BCC" w:rsidP="00E93BCC">
      <w:pPr>
        <w:pStyle w:val="1"/>
        <w:numPr>
          <w:ilvl w:val="0"/>
          <w:numId w:val="0"/>
        </w:numPr>
        <w:ind w:left="709"/>
        <w:rPr>
          <w:b w:val="0"/>
          <w:smallCaps w:val="0"/>
          <w:kern w:val="0"/>
          <w:szCs w:val="24"/>
          <w:lang w:val="bg-BG"/>
        </w:rPr>
      </w:pPr>
      <w:r w:rsidRPr="00E93BCC">
        <w:rPr>
          <w:b w:val="0"/>
          <w:smallCaps w:val="0"/>
          <w:kern w:val="0"/>
          <w:szCs w:val="24"/>
          <w:lang w:val="bg-BG"/>
        </w:rPr>
        <w:t xml:space="preserve">(2) Преди издаването на решението по ал. 1 управляващият орган трябва да осигури възможност бенефициентът да представи в разумен срок, който не може да бъде по-кратък от две седмици, своите писмени възражения по основателността и размера на извършваната финансова корекция и при необходимост да приложи доказателства. </w:t>
      </w:r>
    </w:p>
    <w:p w14:paraId="3069346D" w14:textId="31EBE76B" w:rsidR="00E93BCC" w:rsidRPr="00E93BCC" w:rsidRDefault="00E93BCC" w:rsidP="00E93BCC">
      <w:pPr>
        <w:pStyle w:val="1"/>
        <w:numPr>
          <w:ilvl w:val="0"/>
          <w:numId w:val="0"/>
        </w:numPr>
        <w:ind w:left="709"/>
        <w:rPr>
          <w:b w:val="0"/>
          <w:smallCaps w:val="0"/>
          <w:kern w:val="0"/>
          <w:szCs w:val="24"/>
          <w:lang w:val="bg-BG"/>
        </w:rPr>
      </w:pPr>
      <w:r w:rsidRPr="00E93BCC">
        <w:rPr>
          <w:b w:val="0"/>
          <w:smallCaps w:val="0"/>
          <w:kern w:val="0"/>
          <w:szCs w:val="24"/>
          <w:lang w:val="bg-BG"/>
        </w:rPr>
        <w:t>(3) Решението по ал. 1 се издава в едномесечен срок от представянето на възраженията по ал. 2, като в неговите мотиви задължително се обсъждат представените от бенефициента доказателства и направените от него възражения.</w:t>
      </w:r>
    </w:p>
    <w:p w14:paraId="4F0D1054" w14:textId="77777777" w:rsidR="00E93BCC" w:rsidRDefault="00E93BCC" w:rsidP="00E93BCC">
      <w:pPr>
        <w:pStyle w:val="1"/>
        <w:numPr>
          <w:ilvl w:val="0"/>
          <w:numId w:val="0"/>
        </w:numPr>
        <w:ind w:left="709"/>
        <w:rPr>
          <w:b w:val="0"/>
          <w:smallCaps w:val="0"/>
          <w:kern w:val="0"/>
          <w:szCs w:val="24"/>
          <w:lang w:val="bg-BG"/>
        </w:rPr>
      </w:pPr>
      <w:r w:rsidRPr="00E93BCC">
        <w:rPr>
          <w:b w:val="0"/>
          <w:smallCaps w:val="0"/>
          <w:kern w:val="0"/>
          <w:szCs w:val="24"/>
          <w:lang w:val="bg-BG"/>
        </w:rPr>
        <w:t>(4) Решението по ал. 1 се издава в едномесечен</w:t>
      </w:r>
      <w:r w:rsidRPr="00E93BCC">
        <w:rPr>
          <w:szCs w:val="24"/>
          <w:lang w:val="bg-BG"/>
        </w:rPr>
        <w:t xml:space="preserve"> </w:t>
      </w:r>
      <w:r w:rsidRPr="00E93BCC">
        <w:rPr>
          <w:b w:val="0"/>
          <w:smallCaps w:val="0"/>
          <w:kern w:val="0"/>
          <w:szCs w:val="24"/>
          <w:lang w:val="bg-BG"/>
        </w:rPr>
        <w:t xml:space="preserve">срок от представянето на възраженията по ал. 2, като в неговите мотиви се обсъждат представените от бенефициента доказателства и направените от него възражения. </w:t>
      </w:r>
    </w:p>
    <w:p w14:paraId="0D6360A7" w14:textId="2709C455" w:rsidR="00A74EDC" w:rsidRPr="00A74EDC" w:rsidRDefault="00A74EDC" w:rsidP="00D42B42">
      <w:pPr>
        <w:pStyle w:val="Text1"/>
        <w:rPr>
          <w:lang w:val="bg-BG"/>
        </w:rPr>
      </w:pPr>
      <w:r w:rsidRPr="00262825">
        <w:rPr>
          <w:lang w:val="bg-BG"/>
        </w:rPr>
        <w:t xml:space="preserve">    (5) </w:t>
      </w:r>
      <w:r>
        <w:rPr>
          <w:lang w:val="bg-BG"/>
        </w:rPr>
        <w:t>Решението по ал.1 може да се оспорва пред съд по реда на Административно процесуалния кодекс,</w:t>
      </w:r>
      <w:r w:rsidR="001C7C98" w:rsidRPr="00262825">
        <w:rPr>
          <w:lang w:val="bg-BG"/>
        </w:rPr>
        <w:t xml:space="preserve"> </w:t>
      </w:r>
      <w:r>
        <w:rPr>
          <w:lang w:val="bg-BG"/>
        </w:rPr>
        <w:t>като при съдебно оспорване се прилагат съответно разпоредбите на чл.27,</w:t>
      </w:r>
      <w:r w:rsidR="001C7C98" w:rsidRPr="00262825">
        <w:rPr>
          <w:lang w:val="bg-BG"/>
        </w:rPr>
        <w:t xml:space="preserve"> </w:t>
      </w:r>
      <w:r>
        <w:rPr>
          <w:lang w:val="bg-BG"/>
        </w:rPr>
        <w:t>ал.</w:t>
      </w:r>
      <w:r w:rsidR="001C7C98" w:rsidRPr="00262825">
        <w:rPr>
          <w:lang w:val="bg-BG"/>
        </w:rPr>
        <w:t xml:space="preserve"> </w:t>
      </w:r>
      <w:r>
        <w:rPr>
          <w:lang w:val="bg-BG"/>
        </w:rPr>
        <w:t>3 и ал.</w:t>
      </w:r>
      <w:r w:rsidR="001C7C98" w:rsidRPr="00262825">
        <w:rPr>
          <w:lang w:val="bg-BG"/>
        </w:rPr>
        <w:t xml:space="preserve"> </w:t>
      </w:r>
      <w:r>
        <w:rPr>
          <w:lang w:val="bg-BG"/>
        </w:rPr>
        <w:t xml:space="preserve">5-7.  </w:t>
      </w:r>
    </w:p>
    <w:p w14:paraId="433836BA" w14:textId="77777777" w:rsidR="00E93BCC" w:rsidRPr="00E93BCC" w:rsidRDefault="00E93BCC" w:rsidP="00E93BCC">
      <w:pPr>
        <w:pStyle w:val="1"/>
        <w:numPr>
          <w:ilvl w:val="0"/>
          <w:numId w:val="0"/>
        </w:numPr>
        <w:ind w:left="709" w:hanging="709"/>
        <w:rPr>
          <w:b w:val="0"/>
          <w:smallCaps w:val="0"/>
          <w:kern w:val="0"/>
          <w:szCs w:val="24"/>
          <w:lang w:val="bg-BG"/>
        </w:rPr>
      </w:pPr>
      <w:r w:rsidRPr="00E93BCC">
        <w:rPr>
          <w:b w:val="0"/>
          <w:smallCaps w:val="0"/>
          <w:kern w:val="0"/>
          <w:szCs w:val="24"/>
          <w:lang w:val="bg-BG"/>
        </w:rPr>
        <w:t>16.7.</w:t>
      </w:r>
      <w:r w:rsidRPr="00E93BCC">
        <w:rPr>
          <w:b w:val="0"/>
          <w:smallCaps w:val="0"/>
          <w:kern w:val="0"/>
          <w:szCs w:val="24"/>
          <w:lang w:val="bg-BG"/>
        </w:rPr>
        <w:tab/>
        <w:t xml:space="preserve">Размерът на определената с решението по чл. 16.6 финансова корекция може да бъде увеличен от ръководителя на управляващия орган и по предложение на сертифициращ или одитен орган. </w:t>
      </w:r>
    </w:p>
    <w:p w14:paraId="5E985562" w14:textId="77777777" w:rsidR="00E93BCC" w:rsidRPr="00E93BCC" w:rsidRDefault="00E93BCC" w:rsidP="00E93BCC">
      <w:pPr>
        <w:pStyle w:val="1"/>
        <w:numPr>
          <w:ilvl w:val="0"/>
          <w:numId w:val="0"/>
        </w:numPr>
        <w:ind w:left="709" w:hanging="709"/>
        <w:rPr>
          <w:b w:val="0"/>
          <w:smallCaps w:val="0"/>
          <w:kern w:val="0"/>
          <w:szCs w:val="24"/>
          <w:lang w:val="bg-BG"/>
        </w:rPr>
      </w:pPr>
      <w:r w:rsidRPr="00E93BCC">
        <w:rPr>
          <w:b w:val="0"/>
          <w:smallCaps w:val="0"/>
          <w:kern w:val="0"/>
          <w:szCs w:val="24"/>
          <w:lang w:val="bg-BG"/>
        </w:rPr>
        <w:t>16.8.</w:t>
      </w:r>
      <w:r w:rsidRPr="00E93BCC">
        <w:rPr>
          <w:b w:val="0"/>
          <w:smallCaps w:val="0"/>
          <w:kern w:val="0"/>
          <w:szCs w:val="24"/>
          <w:lang w:val="bg-BG"/>
        </w:rPr>
        <w:tab/>
        <w:t xml:space="preserve"> Финансовата корекция се извършва от плащането, в което са включени засегнатите от нарушението разходи, или от следващото го по време междинно или окончателно плащане, а когато това е неприложимо - чрез упражняване на права по дадените от бенефициента обезпечения. Съдебното</w:t>
      </w:r>
      <w:r w:rsidRPr="00E93BCC">
        <w:rPr>
          <w:szCs w:val="24"/>
          <w:lang w:val="bg-BG"/>
        </w:rPr>
        <w:t xml:space="preserve"> </w:t>
      </w:r>
      <w:r w:rsidRPr="00E93BCC">
        <w:rPr>
          <w:b w:val="0"/>
          <w:smallCaps w:val="0"/>
          <w:kern w:val="0"/>
          <w:szCs w:val="24"/>
          <w:lang w:val="bg-BG"/>
        </w:rPr>
        <w:t>оспорване на решението, с което е</w:t>
      </w:r>
      <w:r w:rsidRPr="00E93BCC">
        <w:rPr>
          <w:szCs w:val="24"/>
          <w:lang w:val="bg-BG"/>
        </w:rPr>
        <w:t xml:space="preserve"> </w:t>
      </w:r>
      <w:r w:rsidRPr="00E93BCC">
        <w:rPr>
          <w:b w:val="0"/>
          <w:smallCaps w:val="0"/>
          <w:kern w:val="0"/>
          <w:szCs w:val="24"/>
          <w:lang w:val="bg-BG"/>
        </w:rPr>
        <w:t>определена финансовата корекция, не спира извършването на плащането.</w:t>
      </w:r>
    </w:p>
    <w:p w14:paraId="4219B895" w14:textId="77777777" w:rsidR="00E93BCC" w:rsidRDefault="00E93BCC" w:rsidP="00E93BCC">
      <w:pPr>
        <w:pStyle w:val="1"/>
        <w:numPr>
          <w:ilvl w:val="0"/>
          <w:numId w:val="0"/>
        </w:numPr>
        <w:ind w:left="709" w:hanging="709"/>
        <w:rPr>
          <w:szCs w:val="24"/>
          <w:lang w:val="bg-BG"/>
        </w:rPr>
      </w:pPr>
      <w:r w:rsidRPr="00E93BCC">
        <w:rPr>
          <w:b w:val="0"/>
          <w:smallCaps w:val="0"/>
          <w:kern w:val="0"/>
          <w:szCs w:val="24"/>
          <w:lang w:val="bg-BG"/>
        </w:rPr>
        <w:t>16.9.</w:t>
      </w:r>
      <w:r w:rsidRPr="00E93BCC">
        <w:rPr>
          <w:b w:val="0"/>
          <w:smallCaps w:val="0"/>
          <w:kern w:val="0"/>
          <w:szCs w:val="24"/>
          <w:lang w:val="bg-BG"/>
        </w:rPr>
        <w:tab/>
        <w:t>След окончателното плащане по проект, неизвършените финансови корекции са публично вземане съгласно чл. 162, ал. 2, т. 8 от Данъчно-осигурителния процесуален кодекс</w:t>
      </w:r>
      <w:r w:rsidRPr="00E93BCC">
        <w:rPr>
          <w:szCs w:val="24"/>
          <w:lang w:val="bg-BG"/>
        </w:rPr>
        <w:t>.</w:t>
      </w:r>
    </w:p>
    <w:p w14:paraId="788477E9" w14:textId="77777777" w:rsidR="00862198" w:rsidRPr="00071E10" w:rsidRDefault="00862198" w:rsidP="00546AFA">
      <w:pPr>
        <w:pStyle w:val="1"/>
        <w:numPr>
          <w:ilvl w:val="0"/>
          <w:numId w:val="0"/>
        </w:numPr>
        <w:rPr>
          <w:szCs w:val="24"/>
          <w:lang w:val="bg-BG"/>
        </w:rPr>
      </w:pPr>
      <w:bookmarkStart w:id="95" w:name="_Toc206396597"/>
      <w:bookmarkEnd w:id="90"/>
      <w:bookmarkEnd w:id="91"/>
      <w:bookmarkEnd w:id="92"/>
      <w:bookmarkEnd w:id="93"/>
      <w:bookmarkEnd w:id="94"/>
      <w:r w:rsidRPr="00071E10">
        <w:rPr>
          <w:szCs w:val="24"/>
          <w:lang w:val="bg-BG"/>
        </w:rPr>
        <w:t>ЧЛЕН 17</w:t>
      </w:r>
      <w:r w:rsidR="00FE2819" w:rsidRPr="00071E10">
        <w:rPr>
          <w:szCs w:val="24"/>
          <w:lang w:val="bg-BG"/>
        </w:rPr>
        <w:t>.</w:t>
      </w:r>
      <w:r w:rsidRPr="00071E10">
        <w:rPr>
          <w:szCs w:val="24"/>
          <w:lang w:val="bg-BG"/>
        </w:rPr>
        <w:t xml:space="preserve"> Приложим закон и уреждане на спорове</w:t>
      </w:r>
      <w:bookmarkEnd w:id="95"/>
      <w:r w:rsidRPr="00071E10" w:rsidDel="00DF6372">
        <w:rPr>
          <w:szCs w:val="24"/>
          <w:lang w:val="bg-BG"/>
        </w:rPr>
        <w:t xml:space="preserve"> </w:t>
      </w:r>
    </w:p>
    <w:p w14:paraId="0CF91C7C" w14:textId="4E3D2B12" w:rsidR="00862198" w:rsidRPr="00071E10" w:rsidRDefault="002673FE" w:rsidP="00B005D3">
      <w:pPr>
        <w:pStyle w:val="NumPar2"/>
        <w:numPr>
          <w:ilvl w:val="0"/>
          <w:numId w:val="0"/>
        </w:numPr>
        <w:ind w:left="709" w:hanging="709"/>
        <w:rPr>
          <w:szCs w:val="24"/>
          <w:lang w:val="bg-BG"/>
        </w:rPr>
      </w:pPr>
      <w:r w:rsidRPr="00071E10">
        <w:rPr>
          <w:szCs w:val="24"/>
          <w:lang w:val="bg-BG"/>
        </w:rPr>
        <w:t xml:space="preserve">17.1. </w:t>
      </w:r>
      <w:r w:rsidRPr="00071E10">
        <w:rPr>
          <w:szCs w:val="24"/>
          <w:lang w:val="bg-BG"/>
        </w:rPr>
        <w:tab/>
      </w:r>
      <w:r w:rsidR="00862198" w:rsidRPr="00071E10">
        <w:rPr>
          <w:szCs w:val="24"/>
          <w:lang w:val="bg-BG"/>
        </w:rPr>
        <w:t xml:space="preserve">По отношение на </w:t>
      </w:r>
      <w:r w:rsidR="009F5A00" w:rsidRPr="000158B7">
        <w:rPr>
          <w:szCs w:val="24"/>
          <w:lang w:val="bg-BG"/>
        </w:rPr>
        <w:t xml:space="preserve">настоящия </w:t>
      </w:r>
      <w:r w:rsidR="00EE6A5C" w:rsidRPr="00071E10">
        <w:rPr>
          <w:szCs w:val="24"/>
          <w:lang w:val="bg-BG"/>
        </w:rPr>
        <w:t xml:space="preserve">административен </w:t>
      </w:r>
      <w:r w:rsidR="009F5A00" w:rsidRPr="00071E10">
        <w:rPr>
          <w:szCs w:val="24"/>
          <w:lang w:val="bg-BG"/>
        </w:rPr>
        <w:t>договор</w:t>
      </w:r>
      <w:r w:rsidR="005217EF" w:rsidRPr="00071E10">
        <w:rPr>
          <w:szCs w:val="24"/>
          <w:lang w:val="bg-BG"/>
        </w:rPr>
        <w:t xml:space="preserve"> </w:t>
      </w:r>
      <w:r w:rsidR="00862198" w:rsidRPr="00071E10">
        <w:rPr>
          <w:szCs w:val="24"/>
          <w:lang w:val="bg-BG"/>
        </w:rPr>
        <w:t xml:space="preserve">се прилага законодателството на Република България.  </w:t>
      </w:r>
    </w:p>
    <w:p w14:paraId="4BC677D2" w14:textId="77777777" w:rsidR="00C12ECE" w:rsidRPr="00071E10" w:rsidRDefault="00862198" w:rsidP="00B005D3">
      <w:pPr>
        <w:ind w:left="708" w:hanging="708"/>
        <w:jc w:val="both"/>
      </w:pPr>
      <w:r w:rsidRPr="00071E10">
        <w:rPr>
          <w:lang w:eastAsia="en-GB"/>
        </w:rPr>
        <w:t>17.2.</w:t>
      </w:r>
      <w:r w:rsidRPr="00071E10">
        <w:rPr>
          <w:lang w:eastAsia="en-GB"/>
        </w:rPr>
        <w:tab/>
        <w:t>Страните са длъжни да положат всички усилия, за да постигнат уреждане на възникнали</w:t>
      </w:r>
      <w:r w:rsidR="003D64D1" w:rsidRPr="00071E10">
        <w:t xml:space="preserve"> </w:t>
      </w:r>
      <w:r w:rsidRPr="00071E10">
        <w:rPr>
          <w:lang w:eastAsia="en-GB"/>
        </w:rPr>
        <w:t>между тях спорове по взаимно съгласие.</w:t>
      </w:r>
    </w:p>
    <w:sectPr w:rsidR="00C12ECE" w:rsidRPr="00071E10" w:rsidSect="004031DC">
      <w:headerReference w:type="even" r:id="rId15"/>
      <w:headerReference w:type="default" r:id="rId16"/>
      <w:footerReference w:type="even" r:id="rId17"/>
      <w:footerReference w:type="default" r:id="rId18"/>
      <w:headerReference w:type="first" r:id="rId19"/>
      <w:footerReference w:type="first" r:id="rId20"/>
      <w:pgSz w:w="11906" w:h="16838"/>
      <w:pgMar w:top="0" w:right="991" w:bottom="1417" w:left="993" w:header="708" w:footer="44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4E0DF00" w14:textId="77777777" w:rsidR="003E1186" w:rsidRDefault="003E1186" w:rsidP="00C5450D">
      <w:r>
        <w:separator/>
      </w:r>
    </w:p>
  </w:endnote>
  <w:endnote w:type="continuationSeparator" w:id="0">
    <w:p w14:paraId="4F2F0D93" w14:textId="77777777" w:rsidR="003E1186" w:rsidRDefault="003E1186" w:rsidP="00C545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HG Mincho Light J">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D31135" w14:textId="77777777" w:rsidR="004244E1" w:rsidRDefault="004244E1">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975902"/>
      <w:docPartObj>
        <w:docPartGallery w:val="Page Numbers (Bottom of Page)"/>
        <w:docPartUnique/>
      </w:docPartObj>
    </w:sdtPr>
    <w:sdtEndPr>
      <w:rPr>
        <w:noProof/>
      </w:rPr>
    </w:sdtEndPr>
    <w:sdtContent>
      <w:p w14:paraId="6432CB0E" w14:textId="166147F1" w:rsidR="003B6AC8" w:rsidRDefault="003B6AC8">
        <w:pPr>
          <w:pStyle w:val="a9"/>
          <w:jc w:val="right"/>
        </w:pPr>
        <w:r>
          <w:fldChar w:fldCharType="begin"/>
        </w:r>
        <w:r>
          <w:instrText xml:space="preserve"> PAGE   \* MERGEFORMAT </w:instrText>
        </w:r>
        <w:r>
          <w:fldChar w:fldCharType="separate"/>
        </w:r>
        <w:r w:rsidR="00D3394F">
          <w:rPr>
            <w:noProof/>
          </w:rPr>
          <w:t>14</w:t>
        </w:r>
        <w:r>
          <w:rPr>
            <w:noProof/>
          </w:rPr>
          <w:fldChar w:fldCharType="end"/>
        </w:r>
      </w:p>
    </w:sdtContent>
  </w:sdt>
  <w:p w14:paraId="0BA4C183" w14:textId="77777777" w:rsidR="00C5450D" w:rsidRPr="009A54D0" w:rsidRDefault="00C5450D" w:rsidP="00C5450D">
    <w:pPr>
      <w:pStyle w:val="a9"/>
      <w:jc w:val="center"/>
      <w:rPr>
        <w:i/>
        <w:sz w:val="20"/>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1D891A" w14:textId="77777777" w:rsidR="004244E1" w:rsidRDefault="004244E1">
    <w:pPr>
      <w:pStyle w:val="a9"/>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2F77D65" w14:textId="77777777" w:rsidR="003E1186" w:rsidRDefault="003E1186" w:rsidP="00C5450D">
      <w:r>
        <w:separator/>
      </w:r>
    </w:p>
  </w:footnote>
  <w:footnote w:type="continuationSeparator" w:id="0">
    <w:p w14:paraId="4C814ABB" w14:textId="77777777" w:rsidR="003E1186" w:rsidRDefault="003E1186" w:rsidP="00C545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F71F1" w14:textId="77777777" w:rsidR="004244E1" w:rsidRDefault="004244E1">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178E1A" w14:textId="4C7BFFEB" w:rsidR="00C5450D" w:rsidRDefault="00C5450D">
    <w:pPr>
      <w:pStyle w:val="a7"/>
      <w:pBdr>
        <w:bottom w:val="single" w:sz="6" w:space="1" w:color="auto"/>
      </w:pBdr>
      <w:rPr>
        <w:lang w:val="en-US"/>
      </w:rPr>
    </w:pPr>
    <w:r>
      <w:rPr>
        <w:noProof/>
      </w:rPr>
      <w:drawing>
        <wp:inline distT="0" distB="0" distL="0" distR="0" wp14:anchorId="2BBE0768" wp14:editId="342EE8F0">
          <wp:extent cx="2475186" cy="836246"/>
          <wp:effectExtent l="0" t="0" r="0" b="254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videnova\Desktop\brand-all\eu-esf.png"/>
                  <pic:cNvPicPr>
                    <a:picLocks noChangeAspect="1" noChangeArrowheads="1"/>
                  </pic:cNvPicPr>
                </pic:nvPicPr>
                <pic:blipFill rotWithShape="1">
                  <a:blip r:embed="rId1" cstate="print">
                    <a:extLst>
                      <a:ext uri="{28A0092B-C50C-407E-A947-70E740481C1C}">
                        <a14:useLocalDpi xmlns:a14="http://schemas.microsoft.com/office/drawing/2010/main" val="0"/>
                      </a:ext>
                    </a:extLst>
                  </a:blip>
                  <a:srcRect b="12131"/>
                  <a:stretch/>
                </pic:blipFill>
                <pic:spPr bwMode="auto">
                  <a:xfrm>
                    <a:off x="0" y="0"/>
                    <a:ext cx="2502332" cy="845417"/>
                  </a:xfrm>
                  <a:prstGeom prst="rect">
                    <a:avLst/>
                  </a:prstGeom>
                  <a:noFill/>
                  <a:ln>
                    <a:noFill/>
                  </a:ln>
                  <a:extLst>
                    <a:ext uri="{53640926-AAD7-44D8-BBD7-CCE9431645EC}">
                      <a14:shadowObscured xmlns:a14="http://schemas.microsoft.com/office/drawing/2010/main"/>
                    </a:ext>
                  </a:extLst>
                </pic:spPr>
              </pic:pic>
            </a:graphicData>
          </a:graphic>
        </wp:inline>
      </w:drawing>
    </w:r>
    <w:r>
      <w:ptab w:relativeTo="margin" w:alignment="center" w:leader="none"/>
    </w:r>
    <w:ins w:id="96" w:author="Потребител на Windows" w:date="2019-07-11T11:12:00Z">
      <w:r w:rsidR="004244E1">
        <w:rPr>
          <w:noProof/>
        </w:rPr>
        <w:drawing>
          <wp:inline distT="0" distB="0" distL="0" distR="0" wp14:anchorId="4C15BA0E" wp14:editId="788F8333">
            <wp:extent cx="878840" cy="552450"/>
            <wp:effectExtent l="0" t="0" r="0" b="0"/>
            <wp:docPr id="51" name="Картина 51"/>
            <wp:cNvGraphicFramePr/>
            <a:graphic xmlns:a="http://schemas.openxmlformats.org/drawingml/2006/main">
              <a:graphicData uri="http://schemas.openxmlformats.org/drawingml/2006/picture">
                <pic:pic xmlns:pic="http://schemas.openxmlformats.org/drawingml/2006/picture">
                  <pic:nvPicPr>
                    <pic:cNvPr id="51" name="Картина 5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878840" cy="552450"/>
                    </a:xfrm>
                    <a:prstGeom prst="rect">
                      <a:avLst/>
                    </a:prstGeom>
                    <a:noFill/>
                    <a:ln>
                      <a:noFill/>
                    </a:ln>
                  </pic:spPr>
                </pic:pic>
              </a:graphicData>
            </a:graphic>
          </wp:inline>
        </w:drawing>
      </w:r>
    </w:ins>
    <w:r>
      <w:ptab w:relativeTo="margin" w:alignment="right" w:leader="none"/>
    </w:r>
    <w:r>
      <w:rPr>
        <w:noProof/>
      </w:rPr>
      <w:drawing>
        <wp:inline distT="0" distB="0" distL="0" distR="0" wp14:anchorId="06AB15F5" wp14:editId="6C761884">
          <wp:extent cx="2349062" cy="829643"/>
          <wp:effectExtent l="0" t="0" r="0" b="889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videnova\Desktop\brand-all\opgg\logo-bg-right.png"/>
                  <pic:cNvPicPr>
                    <a:picLocks noChangeAspect="1" noChangeArrowheads="1"/>
                  </pic:cNvPicPr>
                </pic:nvPicPr>
                <pic:blipFill>
                  <a:blip r:embed="rId3" cstate="print">
                    <a:extLst>
                      <a:ext uri="{28A0092B-C50C-407E-A947-70E740481C1C}">
                        <a14:useLocalDpi xmlns:a14="http://schemas.microsoft.com/office/drawing/2010/main" val="0"/>
                      </a:ext>
                    </a:extLst>
                  </a:blip>
                  <a:stretch>
                    <a:fillRect/>
                  </a:stretch>
                </pic:blipFill>
                <pic:spPr bwMode="auto">
                  <a:xfrm>
                    <a:off x="0" y="0"/>
                    <a:ext cx="2360893" cy="833821"/>
                  </a:xfrm>
                  <a:prstGeom prst="rect">
                    <a:avLst/>
                  </a:prstGeom>
                  <a:noFill/>
                  <a:ln>
                    <a:noFill/>
                  </a:ln>
                  <a:extLst>
                    <a:ext uri="{53640926-AAD7-44D8-BBD7-CCE9431645EC}">
                      <a14:shadowObscured xmlns:a14="http://schemas.microsoft.com/office/drawing/2010/main"/>
                    </a:ext>
                  </a:extLst>
                </pic:spPr>
              </pic:pic>
            </a:graphicData>
          </a:graphic>
        </wp:inline>
      </w:drawing>
    </w:r>
    <w:bookmarkStart w:id="97" w:name="_GoBack"/>
  </w:p>
  <w:bookmarkEnd w:id="97"/>
  <w:p w14:paraId="53B36265" w14:textId="77777777" w:rsidR="00C5450D" w:rsidRPr="00C5450D" w:rsidRDefault="00C5450D">
    <w:pPr>
      <w:pStyle w:val="a7"/>
      <w:rPr>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68178B" w14:textId="77777777" w:rsidR="004244E1" w:rsidRDefault="004244E1">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EA58E78E"/>
    <w:lvl w:ilvl="0">
      <w:start w:val="1"/>
      <w:numFmt w:val="decimal"/>
      <w:pStyle w:val="5"/>
      <w:lvlText w:val="%1."/>
      <w:lvlJc w:val="left"/>
      <w:pPr>
        <w:tabs>
          <w:tab w:val="num" w:pos="1492"/>
        </w:tabs>
        <w:ind w:left="1492" w:hanging="360"/>
      </w:pPr>
    </w:lvl>
  </w:abstractNum>
  <w:abstractNum w:abstractNumId="1" w15:restartNumberingAfterBreak="0">
    <w:nsid w:val="FFFFFF80"/>
    <w:multiLevelType w:val="singleLevel"/>
    <w:tmpl w:val="E7A64A6A"/>
    <w:lvl w:ilvl="0">
      <w:start w:val="1"/>
      <w:numFmt w:val="bullet"/>
      <w:pStyle w:val="50"/>
      <w:lvlText w:val=""/>
      <w:lvlJc w:val="left"/>
      <w:pPr>
        <w:tabs>
          <w:tab w:val="num" w:pos="1492"/>
        </w:tabs>
        <w:ind w:left="1492" w:hanging="360"/>
      </w:pPr>
      <w:rPr>
        <w:rFonts w:ascii="Symbol" w:hAnsi="Symbol" w:hint="default"/>
      </w:rPr>
    </w:lvl>
  </w:abstractNum>
  <w:abstractNum w:abstractNumId="2" w15:restartNumberingAfterBreak="0">
    <w:nsid w:val="1B1530A4"/>
    <w:multiLevelType w:val="multilevel"/>
    <w:tmpl w:val="8CE23BCC"/>
    <w:lvl w:ilvl="0">
      <w:start w:val="1"/>
      <w:numFmt w:val="decimal"/>
      <w:pStyle w:val="2"/>
      <w:lvlText w:val="(%1)"/>
      <w:lvlJc w:val="left"/>
      <w:pPr>
        <w:tabs>
          <w:tab w:val="num" w:pos="1911"/>
        </w:tabs>
        <w:ind w:left="1911" w:hanging="709"/>
      </w:pPr>
    </w:lvl>
    <w:lvl w:ilvl="1">
      <w:start w:val="1"/>
      <w:numFmt w:val="lowerLetter"/>
      <w:pStyle w:val="ListNumber2Level2"/>
      <w:lvlText w:val="(%2)"/>
      <w:lvlJc w:val="left"/>
      <w:pPr>
        <w:tabs>
          <w:tab w:val="num" w:pos="2619"/>
        </w:tabs>
        <w:ind w:left="2619" w:hanging="708"/>
      </w:pPr>
    </w:lvl>
    <w:lvl w:ilvl="2">
      <w:start w:val="1"/>
      <w:numFmt w:val="bullet"/>
      <w:pStyle w:val="ListNumber2Level3"/>
      <w:lvlText w:val="–"/>
      <w:lvlJc w:val="left"/>
      <w:pPr>
        <w:tabs>
          <w:tab w:val="num" w:pos="3328"/>
        </w:tabs>
        <w:ind w:left="3328" w:hanging="709"/>
      </w:pPr>
      <w:rPr>
        <w:rFonts w:ascii="Times New Roman" w:hAnsi="Times New Roman"/>
      </w:rPr>
    </w:lvl>
    <w:lvl w:ilvl="3">
      <w:start w:val="1"/>
      <w:numFmt w:val="bullet"/>
      <w:pStyle w:val="ListNumber2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22DD3599"/>
    <w:multiLevelType w:val="multilevel"/>
    <w:tmpl w:val="4EAA5BA6"/>
    <w:lvl w:ilvl="0">
      <w:start w:val="1"/>
      <w:numFmt w:val="decimal"/>
      <w:pStyle w:val="a"/>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2B75631B"/>
    <w:multiLevelType w:val="singleLevel"/>
    <w:tmpl w:val="A4DC141A"/>
    <w:lvl w:ilvl="0">
      <w:start w:val="1"/>
      <w:numFmt w:val="bullet"/>
      <w:pStyle w:val="ListBullet1"/>
      <w:lvlText w:val=""/>
      <w:lvlJc w:val="left"/>
      <w:pPr>
        <w:tabs>
          <w:tab w:val="num" w:pos="765"/>
        </w:tabs>
        <w:ind w:left="765" w:hanging="283"/>
      </w:pPr>
      <w:rPr>
        <w:rFonts w:ascii="Symbol" w:hAnsi="Symbol"/>
      </w:rPr>
    </w:lvl>
  </w:abstractNum>
  <w:abstractNum w:abstractNumId="5" w15:restartNumberingAfterBreak="0">
    <w:nsid w:val="2CAB4527"/>
    <w:multiLevelType w:val="multilevel"/>
    <w:tmpl w:val="26C24C12"/>
    <w:lvl w:ilvl="0">
      <w:start w:val="1"/>
      <w:numFmt w:val="decimal"/>
      <w:pStyle w:val="3"/>
      <w:lvlText w:val="(%1)"/>
      <w:lvlJc w:val="left"/>
      <w:pPr>
        <w:tabs>
          <w:tab w:val="num" w:pos="1911"/>
        </w:tabs>
        <w:ind w:left="1911" w:hanging="709"/>
      </w:pPr>
    </w:lvl>
    <w:lvl w:ilvl="1">
      <w:start w:val="1"/>
      <w:numFmt w:val="lowerLetter"/>
      <w:pStyle w:val="ListNumber3Level2"/>
      <w:lvlText w:val="(%2)"/>
      <w:lvlJc w:val="left"/>
      <w:pPr>
        <w:tabs>
          <w:tab w:val="num" w:pos="2619"/>
        </w:tabs>
        <w:ind w:left="2619" w:hanging="708"/>
      </w:pPr>
    </w:lvl>
    <w:lvl w:ilvl="2">
      <w:start w:val="1"/>
      <w:numFmt w:val="bullet"/>
      <w:pStyle w:val="ListNumber3Level3"/>
      <w:lvlText w:val="–"/>
      <w:lvlJc w:val="left"/>
      <w:pPr>
        <w:tabs>
          <w:tab w:val="num" w:pos="3328"/>
        </w:tabs>
        <w:ind w:left="3328" w:hanging="709"/>
      </w:pPr>
      <w:rPr>
        <w:rFonts w:ascii="Times New Roman" w:hAnsi="Times New Roman"/>
      </w:rPr>
    </w:lvl>
    <w:lvl w:ilvl="3">
      <w:start w:val="1"/>
      <w:numFmt w:val="bullet"/>
      <w:pStyle w:val="ListNumber3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34293F3F"/>
    <w:multiLevelType w:val="singleLevel"/>
    <w:tmpl w:val="B074E4EC"/>
    <w:lvl w:ilvl="0">
      <w:start w:val="1"/>
      <w:numFmt w:val="bullet"/>
      <w:pStyle w:val="ListDash"/>
      <w:lvlText w:val="–"/>
      <w:lvlJc w:val="left"/>
      <w:pPr>
        <w:tabs>
          <w:tab w:val="num" w:pos="283"/>
        </w:tabs>
        <w:ind w:left="283" w:hanging="283"/>
      </w:pPr>
      <w:rPr>
        <w:rFonts w:ascii="Times New Roman" w:hAnsi="Times New Roman"/>
      </w:rPr>
    </w:lvl>
  </w:abstractNum>
  <w:abstractNum w:abstractNumId="7" w15:restartNumberingAfterBreak="0">
    <w:nsid w:val="358B6119"/>
    <w:multiLevelType w:val="multilevel"/>
    <w:tmpl w:val="A8BA546C"/>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 w15:restartNumberingAfterBreak="0">
    <w:nsid w:val="3AFB6DC8"/>
    <w:multiLevelType w:val="singleLevel"/>
    <w:tmpl w:val="D97CFDF8"/>
    <w:lvl w:ilvl="0">
      <w:start w:val="1"/>
      <w:numFmt w:val="bullet"/>
      <w:pStyle w:val="20"/>
      <w:lvlText w:val=""/>
      <w:lvlJc w:val="left"/>
      <w:pPr>
        <w:tabs>
          <w:tab w:val="num" w:pos="1485"/>
        </w:tabs>
        <w:ind w:left="1485" w:hanging="283"/>
      </w:pPr>
      <w:rPr>
        <w:rFonts w:ascii="Symbol" w:hAnsi="Symbol"/>
      </w:rPr>
    </w:lvl>
  </w:abstractNum>
  <w:abstractNum w:abstractNumId="9" w15:restartNumberingAfterBreak="0">
    <w:nsid w:val="3AFF0B8D"/>
    <w:multiLevelType w:val="hybridMultilevel"/>
    <w:tmpl w:val="59DA7D7C"/>
    <w:lvl w:ilvl="0" w:tplc="F7447106">
      <w:numFmt w:val="bullet"/>
      <w:lvlText w:val="-"/>
      <w:lvlJc w:val="left"/>
      <w:pPr>
        <w:ind w:left="1440" w:hanging="360"/>
      </w:pPr>
      <w:rPr>
        <w:rFonts w:ascii="Times New Roman" w:eastAsia="Times New Roman" w:hAnsi="Times New Roman" w:cs="Times New Roman"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3CF00E18"/>
    <w:multiLevelType w:val="singleLevel"/>
    <w:tmpl w:val="4E1A982C"/>
    <w:lvl w:ilvl="0">
      <w:start w:val="1"/>
      <w:numFmt w:val="bullet"/>
      <w:pStyle w:val="a0"/>
      <w:lvlText w:val=""/>
      <w:lvlJc w:val="left"/>
      <w:pPr>
        <w:tabs>
          <w:tab w:val="num" w:pos="283"/>
        </w:tabs>
        <w:ind w:left="283" w:hanging="283"/>
      </w:pPr>
      <w:rPr>
        <w:rFonts w:ascii="Symbol" w:hAnsi="Symbol"/>
      </w:rPr>
    </w:lvl>
  </w:abstractNum>
  <w:abstractNum w:abstractNumId="11" w15:restartNumberingAfterBreak="0">
    <w:nsid w:val="46113D4F"/>
    <w:multiLevelType w:val="singleLevel"/>
    <w:tmpl w:val="A3323CB8"/>
    <w:lvl w:ilvl="0">
      <w:start w:val="1"/>
      <w:numFmt w:val="bullet"/>
      <w:pStyle w:val="ListDash3"/>
      <w:lvlText w:val="–"/>
      <w:lvlJc w:val="left"/>
      <w:pPr>
        <w:tabs>
          <w:tab w:val="num" w:pos="1485"/>
        </w:tabs>
        <w:ind w:left="1485" w:hanging="283"/>
      </w:pPr>
      <w:rPr>
        <w:rFonts w:ascii="Times New Roman" w:hAnsi="Times New Roman"/>
      </w:rPr>
    </w:lvl>
  </w:abstractNum>
  <w:abstractNum w:abstractNumId="12" w15:restartNumberingAfterBreak="0">
    <w:nsid w:val="54D10AB0"/>
    <w:multiLevelType w:val="singleLevel"/>
    <w:tmpl w:val="5B50620E"/>
    <w:lvl w:ilvl="0">
      <w:start w:val="1"/>
      <w:numFmt w:val="bullet"/>
      <w:pStyle w:val="ListDash4"/>
      <w:lvlText w:val="–"/>
      <w:lvlJc w:val="left"/>
      <w:pPr>
        <w:tabs>
          <w:tab w:val="num" w:pos="1485"/>
        </w:tabs>
        <w:ind w:left="1485" w:hanging="283"/>
      </w:pPr>
      <w:rPr>
        <w:rFonts w:ascii="Times New Roman" w:hAnsi="Times New Roman"/>
      </w:rPr>
    </w:lvl>
  </w:abstractNum>
  <w:abstractNum w:abstractNumId="13" w15:restartNumberingAfterBreak="0">
    <w:nsid w:val="5D83418D"/>
    <w:multiLevelType w:val="hybridMultilevel"/>
    <w:tmpl w:val="22380084"/>
    <w:lvl w:ilvl="0" w:tplc="0402000F">
      <w:start w:val="1"/>
      <w:numFmt w:val="decimal"/>
      <w:lvlText w:val="%1."/>
      <w:lvlJc w:val="left"/>
      <w:pPr>
        <w:ind w:left="720" w:hanging="360"/>
      </w:pPr>
      <w:rPr>
        <w:rFonts w:hint="default"/>
        <w:b w:val="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15:restartNumberingAfterBreak="0">
    <w:nsid w:val="5E0D6286"/>
    <w:multiLevelType w:val="singleLevel"/>
    <w:tmpl w:val="73F059BE"/>
    <w:lvl w:ilvl="0">
      <w:start w:val="1"/>
      <w:numFmt w:val="bullet"/>
      <w:pStyle w:val="ListDash2"/>
      <w:lvlText w:val="–"/>
      <w:lvlJc w:val="left"/>
      <w:pPr>
        <w:tabs>
          <w:tab w:val="num" w:pos="1243"/>
        </w:tabs>
        <w:ind w:left="1243" w:hanging="283"/>
      </w:pPr>
      <w:rPr>
        <w:rFonts w:ascii="Times New Roman" w:hAnsi="Times New Roman"/>
        <w:lang w:val="bg-BG"/>
      </w:rPr>
    </w:lvl>
  </w:abstractNum>
  <w:abstractNum w:abstractNumId="15" w15:restartNumberingAfterBreak="0">
    <w:nsid w:val="6057433F"/>
    <w:multiLevelType w:val="singleLevel"/>
    <w:tmpl w:val="3D5ECD48"/>
    <w:lvl w:ilvl="0">
      <w:start w:val="1"/>
      <w:numFmt w:val="bullet"/>
      <w:pStyle w:val="ListDash1"/>
      <w:lvlText w:val="–"/>
      <w:lvlJc w:val="left"/>
      <w:pPr>
        <w:tabs>
          <w:tab w:val="num" w:pos="765"/>
        </w:tabs>
        <w:ind w:left="765" w:hanging="283"/>
      </w:pPr>
      <w:rPr>
        <w:rFonts w:ascii="Times New Roman" w:hAnsi="Times New Roman"/>
      </w:rPr>
    </w:lvl>
  </w:abstractNum>
  <w:abstractNum w:abstractNumId="16" w15:restartNumberingAfterBreak="0">
    <w:nsid w:val="620F2440"/>
    <w:multiLevelType w:val="singleLevel"/>
    <w:tmpl w:val="6860A420"/>
    <w:lvl w:ilvl="0">
      <w:start w:val="1"/>
      <w:numFmt w:val="bullet"/>
      <w:pStyle w:val="30"/>
      <w:lvlText w:val=""/>
      <w:lvlJc w:val="left"/>
      <w:pPr>
        <w:tabs>
          <w:tab w:val="num" w:pos="1485"/>
        </w:tabs>
        <w:ind w:left="1485" w:hanging="283"/>
      </w:pPr>
      <w:rPr>
        <w:rFonts w:ascii="Symbol" w:hAnsi="Symbol"/>
      </w:rPr>
    </w:lvl>
  </w:abstractNum>
  <w:abstractNum w:abstractNumId="17" w15:restartNumberingAfterBreak="0">
    <w:nsid w:val="6D286BCF"/>
    <w:multiLevelType w:val="multilevel"/>
    <w:tmpl w:val="03A4F348"/>
    <w:lvl w:ilvl="0">
      <w:start w:val="1"/>
      <w:numFmt w:val="decimal"/>
      <w:pStyle w:val="1"/>
      <w:suff w:val="nothing"/>
      <w:lvlText w:val="%1"/>
      <w:lvlJc w:val="left"/>
      <w:pPr>
        <w:ind w:left="480" w:hanging="480"/>
      </w:pPr>
      <w:rPr>
        <w:rFonts w:hint="default"/>
        <w:color w:val="auto"/>
      </w:rPr>
    </w:lvl>
    <w:lvl w:ilvl="1">
      <w:start w:val="1"/>
      <w:numFmt w:val="decimal"/>
      <w:pStyle w:val="21"/>
      <w:lvlText w:val="11.%2."/>
      <w:lvlJc w:val="left"/>
      <w:pPr>
        <w:tabs>
          <w:tab w:val="num" w:pos="720"/>
        </w:tabs>
        <w:ind w:left="720" w:hanging="720"/>
      </w:pPr>
      <w:rPr>
        <w:rFonts w:hint="default"/>
      </w:rPr>
    </w:lvl>
    <w:lvl w:ilvl="2">
      <w:start w:val="1"/>
      <w:numFmt w:val="lowerLetter"/>
      <w:lvlText w:val="%3)"/>
      <w:lvlJc w:val="left"/>
      <w:pPr>
        <w:tabs>
          <w:tab w:val="num" w:pos="1560"/>
        </w:tabs>
        <w:ind w:left="1560" w:hanging="360"/>
      </w:pPr>
      <w:rPr>
        <w:rFonts w:hint="default"/>
        <w:color w:val="auto"/>
      </w:rPr>
    </w:lvl>
    <w:lvl w:ilvl="3">
      <w:start w:val="1"/>
      <w:numFmt w:val="decimal"/>
      <w:pStyle w:val="4"/>
      <w:lvlText w:val="%1.%2.%3.%4."/>
      <w:lvlJc w:val="left"/>
      <w:pPr>
        <w:tabs>
          <w:tab w:val="num" w:pos="1920"/>
        </w:tabs>
        <w:ind w:left="1920" w:hanging="72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6DF118C0"/>
    <w:multiLevelType w:val="singleLevel"/>
    <w:tmpl w:val="B90C8B88"/>
    <w:lvl w:ilvl="0">
      <w:start w:val="1"/>
      <w:numFmt w:val="bullet"/>
      <w:pStyle w:val="40"/>
      <w:lvlText w:val=""/>
      <w:lvlJc w:val="left"/>
      <w:pPr>
        <w:tabs>
          <w:tab w:val="num" w:pos="1485"/>
        </w:tabs>
        <w:ind w:left="1485" w:hanging="283"/>
      </w:pPr>
      <w:rPr>
        <w:rFonts w:ascii="Symbol" w:hAnsi="Symbol"/>
      </w:rPr>
    </w:lvl>
  </w:abstractNum>
  <w:abstractNum w:abstractNumId="19" w15:restartNumberingAfterBreak="0">
    <w:nsid w:val="722304D7"/>
    <w:multiLevelType w:val="multilevel"/>
    <w:tmpl w:val="9DE2758E"/>
    <w:lvl w:ilvl="0">
      <w:start w:val="1"/>
      <w:numFmt w:val="decimal"/>
      <w:pStyle w:val="41"/>
      <w:lvlText w:val="(%1)"/>
      <w:lvlJc w:val="left"/>
      <w:pPr>
        <w:tabs>
          <w:tab w:val="num" w:pos="1911"/>
        </w:tabs>
        <w:ind w:left="1911" w:hanging="709"/>
      </w:pPr>
    </w:lvl>
    <w:lvl w:ilvl="1">
      <w:start w:val="1"/>
      <w:numFmt w:val="lowerLetter"/>
      <w:pStyle w:val="ListNumber4Level2"/>
      <w:lvlText w:val="(%2)"/>
      <w:lvlJc w:val="left"/>
      <w:pPr>
        <w:tabs>
          <w:tab w:val="num" w:pos="2619"/>
        </w:tabs>
        <w:ind w:left="2619" w:hanging="708"/>
      </w:pPr>
    </w:lvl>
    <w:lvl w:ilvl="2">
      <w:start w:val="1"/>
      <w:numFmt w:val="bullet"/>
      <w:pStyle w:val="ListNumber4Level3"/>
      <w:lvlText w:val="–"/>
      <w:lvlJc w:val="left"/>
      <w:pPr>
        <w:tabs>
          <w:tab w:val="num" w:pos="3328"/>
        </w:tabs>
        <w:ind w:left="3328" w:hanging="709"/>
      </w:pPr>
      <w:rPr>
        <w:rFonts w:ascii="Times New Roman" w:hAnsi="Times New Roman"/>
      </w:rPr>
    </w:lvl>
    <w:lvl w:ilvl="3">
      <w:start w:val="1"/>
      <w:numFmt w:val="bullet"/>
      <w:pStyle w:val="ListNumber4Level4"/>
      <w:lvlText w:val=""/>
      <w:lvlJc w:val="left"/>
      <w:pPr>
        <w:tabs>
          <w:tab w:val="num" w:pos="4037"/>
        </w:tabs>
        <w:ind w:left="403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
  </w:num>
  <w:num w:numId="2">
    <w:abstractNumId w:val="0"/>
  </w:num>
  <w:num w:numId="3">
    <w:abstractNumId w:val="17"/>
  </w:num>
  <w:num w:numId="4">
    <w:abstractNumId w:val="10"/>
  </w:num>
  <w:num w:numId="5">
    <w:abstractNumId w:val="4"/>
  </w:num>
  <w:num w:numId="6">
    <w:abstractNumId w:val="8"/>
  </w:num>
  <w:num w:numId="7">
    <w:abstractNumId w:val="16"/>
  </w:num>
  <w:num w:numId="8">
    <w:abstractNumId w:val="18"/>
  </w:num>
  <w:num w:numId="9">
    <w:abstractNumId w:val="6"/>
  </w:num>
  <w:num w:numId="10">
    <w:abstractNumId w:val="15"/>
  </w:num>
  <w:num w:numId="11">
    <w:abstractNumId w:val="14"/>
  </w:num>
  <w:num w:numId="12">
    <w:abstractNumId w:val="11"/>
  </w:num>
  <w:num w:numId="13">
    <w:abstractNumId w:val="12"/>
  </w:num>
  <w:num w:numId="14">
    <w:abstractNumId w:val="3"/>
  </w:num>
  <w:num w:numId="15">
    <w:abstractNumId w:val="7"/>
  </w:num>
  <w:num w:numId="16">
    <w:abstractNumId w:val="2"/>
  </w:num>
  <w:num w:numId="17">
    <w:abstractNumId w:val="5"/>
  </w:num>
  <w:num w:numId="18">
    <w:abstractNumId w:val="19"/>
  </w:num>
  <w:num w:numId="19">
    <w:abstractNumId w:val="9"/>
  </w:num>
  <w:num w:numId="20">
    <w:abstractNumId w:val="17"/>
  </w:num>
  <w:num w:numId="21">
    <w:abstractNumId w:val="17"/>
  </w:num>
  <w:num w:numId="22">
    <w:abstractNumId w:val="13"/>
  </w:num>
  <w:numIdMacAtCleanup w:val="1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Потребител на Windows">
    <w15:presenceInfo w15:providerId="None" w15:userId="Потребител на Windows"/>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93E"/>
    <w:rsid w:val="00001283"/>
    <w:rsid w:val="00007C99"/>
    <w:rsid w:val="000158B7"/>
    <w:rsid w:val="00024D9E"/>
    <w:rsid w:val="00027B56"/>
    <w:rsid w:val="00035A99"/>
    <w:rsid w:val="000425AE"/>
    <w:rsid w:val="000439EA"/>
    <w:rsid w:val="000470DF"/>
    <w:rsid w:val="00047DDE"/>
    <w:rsid w:val="000510AA"/>
    <w:rsid w:val="00052A09"/>
    <w:rsid w:val="0005404E"/>
    <w:rsid w:val="00054395"/>
    <w:rsid w:val="00056B2E"/>
    <w:rsid w:val="00061DAA"/>
    <w:rsid w:val="000622A2"/>
    <w:rsid w:val="0006260D"/>
    <w:rsid w:val="0006493A"/>
    <w:rsid w:val="00064A1C"/>
    <w:rsid w:val="00066A02"/>
    <w:rsid w:val="0006774D"/>
    <w:rsid w:val="00071E10"/>
    <w:rsid w:val="00074A1E"/>
    <w:rsid w:val="00087151"/>
    <w:rsid w:val="0009026C"/>
    <w:rsid w:val="00090FB2"/>
    <w:rsid w:val="0009117F"/>
    <w:rsid w:val="0009151D"/>
    <w:rsid w:val="00092CE1"/>
    <w:rsid w:val="00096078"/>
    <w:rsid w:val="000A1317"/>
    <w:rsid w:val="000A3F8E"/>
    <w:rsid w:val="000A4495"/>
    <w:rsid w:val="000A4C98"/>
    <w:rsid w:val="000B2973"/>
    <w:rsid w:val="000B6B1F"/>
    <w:rsid w:val="000B7E9B"/>
    <w:rsid w:val="000C4B2C"/>
    <w:rsid w:val="000C7EEB"/>
    <w:rsid w:val="000E2763"/>
    <w:rsid w:val="000E2A31"/>
    <w:rsid w:val="000E3A3F"/>
    <w:rsid w:val="000E6C6C"/>
    <w:rsid w:val="000E70BD"/>
    <w:rsid w:val="000E729A"/>
    <w:rsid w:val="000F1A76"/>
    <w:rsid w:val="000F2497"/>
    <w:rsid w:val="000F2B05"/>
    <w:rsid w:val="000F33F0"/>
    <w:rsid w:val="000F4347"/>
    <w:rsid w:val="000F54AC"/>
    <w:rsid w:val="000F6033"/>
    <w:rsid w:val="00100E64"/>
    <w:rsid w:val="00103818"/>
    <w:rsid w:val="00106CFA"/>
    <w:rsid w:val="00110B98"/>
    <w:rsid w:val="00112366"/>
    <w:rsid w:val="0011354C"/>
    <w:rsid w:val="00114494"/>
    <w:rsid w:val="00115211"/>
    <w:rsid w:val="001173C2"/>
    <w:rsid w:val="0011796C"/>
    <w:rsid w:val="00123737"/>
    <w:rsid w:val="00124004"/>
    <w:rsid w:val="0012727C"/>
    <w:rsid w:val="00127AB7"/>
    <w:rsid w:val="00141C22"/>
    <w:rsid w:val="001438FD"/>
    <w:rsid w:val="0014543A"/>
    <w:rsid w:val="00155658"/>
    <w:rsid w:val="00161006"/>
    <w:rsid w:val="0016304A"/>
    <w:rsid w:val="00165293"/>
    <w:rsid w:val="001679EB"/>
    <w:rsid w:val="00170BB4"/>
    <w:rsid w:val="001728DB"/>
    <w:rsid w:val="0017690D"/>
    <w:rsid w:val="00185E3D"/>
    <w:rsid w:val="001862C4"/>
    <w:rsid w:val="00193151"/>
    <w:rsid w:val="00193363"/>
    <w:rsid w:val="001A1058"/>
    <w:rsid w:val="001A406B"/>
    <w:rsid w:val="001A64E2"/>
    <w:rsid w:val="001A6F41"/>
    <w:rsid w:val="001A7EBB"/>
    <w:rsid w:val="001B0EF1"/>
    <w:rsid w:val="001B23A8"/>
    <w:rsid w:val="001B6880"/>
    <w:rsid w:val="001B7567"/>
    <w:rsid w:val="001C7C98"/>
    <w:rsid w:val="001D27F4"/>
    <w:rsid w:val="001D3429"/>
    <w:rsid w:val="001E1867"/>
    <w:rsid w:val="001E2293"/>
    <w:rsid w:val="001F4262"/>
    <w:rsid w:val="001F4926"/>
    <w:rsid w:val="001F55C5"/>
    <w:rsid w:val="002076CD"/>
    <w:rsid w:val="00211B80"/>
    <w:rsid w:val="002122C9"/>
    <w:rsid w:val="00223A0F"/>
    <w:rsid w:val="002320AF"/>
    <w:rsid w:val="0023264C"/>
    <w:rsid w:val="002327C0"/>
    <w:rsid w:val="00232EC0"/>
    <w:rsid w:val="00236B71"/>
    <w:rsid w:val="002424EC"/>
    <w:rsid w:val="00243EA3"/>
    <w:rsid w:val="002466CD"/>
    <w:rsid w:val="00247BCF"/>
    <w:rsid w:val="00251CD6"/>
    <w:rsid w:val="00253899"/>
    <w:rsid w:val="002538AC"/>
    <w:rsid w:val="00262825"/>
    <w:rsid w:val="00263E7A"/>
    <w:rsid w:val="0026701A"/>
    <w:rsid w:val="002673FE"/>
    <w:rsid w:val="00267BCE"/>
    <w:rsid w:val="002708DA"/>
    <w:rsid w:val="00271A93"/>
    <w:rsid w:val="002737F8"/>
    <w:rsid w:val="002739B1"/>
    <w:rsid w:val="00273FBE"/>
    <w:rsid w:val="0027477E"/>
    <w:rsid w:val="00275C19"/>
    <w:rsid w:val="002763F7"/>
    <w:rsid w:val="002808D4"/>
    <w:rsid w:val="00281A67"/>
    <w:rsid w:val="00281C22"/>
    <w:rsid w:val="00285A16"/>
    <w:rsid w:val="0029566B"/>
    <w:rsid w:val="002A2FBA"/>
    <w:rsid w:val="002A4DD7"/>
    <w:rsid w:val="002A5834"/>
    <w:rsid w:val="002A610B"/>
    <w:rsid w:val="002B4805"/>
    <w:rsid w:val="002C227E"/>
    <w:rsid w:val="002C3B70"/>
    <w:rsid w:val="002C5A74"/>
    <w:rsid w:val="002C5FFF"/>
    <w:rsid w:val="002C6F17"/>
    <w:rsid w:val="002D0F54"/>
    <w:rsid w:val="002D1C7A"/>
    <w:rsid w:val="002D33EE"/>
    <w:rsid w:val="002D42CF"/>
    <w:rsid w:val="002D451F"/>
    <w:rsid w:val="002D529A"/>
    <w:rsid w:val="002D555E"/>
    <w:rsid w:val="002D6E2B"/>
    <w:rsid w:val="002E0F02"/>
    <w:rsid w:val="002E3932"/>
    <w:rsid w:val="002E6803"/>
    <w:rsid w:val="002E77E2"/>
    <w:rsid w:val="002E7BEA"/>
    <w:rsid w:val="002F3A67"/>
    <w:rsid w:val="002F4B50"/>
    <w:rsid w:val="002F7158"/>
    <w:rsid w:val="00301399"/>
    <w:rsid w:val="003128A5"/>
    <w:rsid w:val="003224AA"/>
    <w:rsid w:val="00324AA3"/>
    <w:rsid w:val="00325189"/>
    <w:rsid w:val="00325E24"/>
    <w:rsid w:val="00330590"/>
    <w:rsid w:val="00331DFD"/>
    <w:rsid w:val="0033233D"/>
    <w:rsid w:val="00333A65"/>
    <w:rsid w:val="00335301"/>
    <w:rsid w:val="0034214E"/>
    <w:rsid w:val="003617DC"/>
    <w:rsid w:val="0036318E"/>
    <w:rsid w:val="00364681"/>
    <w:rsid w:val="00367BED"/>
    <w:rsid w:val="003726B7"/>
    <w:rsid w:val="003730DE"/>
    <w:rsid w:val="003758DA"/>
    <w:rsid w:val="00382052"/>
    <w:rsid w:val="003841E5"/>
    <w:rsid w:val="00387771"/>
    <w:rsid w:val="00392DBD"/>
    <w:rsid w:val="00394D37"/>
    <w:rsid w:val="003A0942"/>
    <w:rsid w:val="003A3432"/>
    <w:rsid w:val="003B4432"/>
    <w:rsid w:val="003B48D3"/>
    <w:rsid w:val="003B5EA6"/>
    <w:rsid w:val="003B6151"/>
    <w:rsid w:val="003B62E2"/>
    <w:rsid w:val="003B6AC8"/>
    <w:rsid w:val="003B7F40"/>
    <w:rsid w:val="003C2263"/>
    <w:rsid w:val="003C3578"/>
    <w:rsid w:val="003D24D3"/>
    <w:rsid w:val="003D4E69"/>
    <w:rsid w:val="003D64D1"/>
    <w:rsid w:val="003D6F2C"/>
    <w:rsid w:val="003E1123"/>
    <w:rsid w:val="003E1186"/>
    <w:rsid w:val="003E618C"/>
    <w:rsid w:val="003F0D1E"/>
    <w:rsid w:val="003F4E06"/>
    <w:rsid w:val="003F60C7"/>
    <w:rsid w:val="004031DC"/>
    <w:rsid w:val="0040607B"/>
    <w:rsid w:val="004079B1"/>
    <w:rsid w:val="00410670"/>
    <w:rsid w:val="00412511"/>
    <w:rsid w:val="0041262C"/>
    <w:rsid w:val="004244E1"/>
    <w:rsid w:val="00427BDE"/>
    <w:rsid w:val="00430178"/>
    <w:rsid w:val="00432F34"/>
    <w:rsid w:val="00432F76"/>
    <w:rsid w:val="00440AE9"/>
    <w:rsid w:val="00443828"/>
    <w:rsid w:val="0044539E"/>
    <w:rsid w:val="00446FB1"/>
    <w:rsid w:val="00451178"/>
    <w:rsid w:val="00451A08"/>
    <w:rsid w:val="00453687"/>
    <w:rsid w:val="00454B87"/>
    <w:rsid w:val="00455330"/>
    <w:rsid w:val="00457FFE"/>
    <w:rsid w:val="0046042D"/>
    <w:rsid w:val="00460D70"/>
    <w:rsid w:val="0046496F"/>
    <w:rsid w:val="00471FA4"/>
    <w:rsid w:val="0047215A"/>
    <w:rsid w:val="00473A74"/>
    <w:rsid w:val="00480370"/>
    <w:rsid w:val="00493C88"/>
    <w:rsid w:val="00494A28"/>
    <w:rsid w:val="00496172"/>
    <w:rsid w:val="004964A8"/>
    <w:rsid w:val="004A1AEE"/>
    <w:rsid w:val="004A5300"/>
    <w:rsid w:val="004A72FB"/>
    <w:rsid w:val="004B0D3A"/>
    <w:rsid w:val="004B4670"/>
    <w:rsid w:val="004B5584"/>
    <w:rsid w:val="004B57D7"/>
    <w:rsid w:val="004C17C2"/>
    <w:rsid w:val="004C7BF5"/>
    <w:rsid w:val="004D1ABB"/>
    <w:rsid w:val="004D4898"/>
    <w:rsid w:val="004D6BAC"/>
    <w:rsid w:val="004E09B2"/>
    <w:rsid w:val="004E227B"/>
    <w:rsid w:val="004E5DCE"/>
    <w:rsid w:val="004F14A2"/>
    <w:rsid w:val="004F14F8"/>
    <w:rsid w:val="004F36D5"/>
    <w:rsid w:val="004F61D9"/>
    <w:rsid w:val="004F751F"/>
    <w:rsid w:val="004F7A7C"/>
    <w:rsid w:val="0050018A"/>
    <w:rsid w:val="00502D15"/>
    <w:rsid w:val="005053CC"/>
    <w:rsid w:val="00507625"/>
    <w:rsid w:val="00511B2E"/>
    <w:rsid w:val="00515D9F"/>
    <w:rsid w:val="005167AF"/>
    <w:rsid w:val="00517544"/>
    <w:rsid w:val="00521521"/>
    <w:rsid w:val="005217EF"/>
    <w:rsid w:val="00523519"/>
    <w:rsid w:val="005300FB"/>
    <w:rsid w:val="005319D2"/>
    <w:rsid w:val="00534B52"/>
    <w:rsid w:val="0054446E"/>
    <w:rsid w:val="00546AFA"/>
    <w:rsid w:val="00552F91"/>
    <w:rsid w:val="00553AC8"/>
    <w:rsid w:val="00555EDB"/>
    <w:rsid w:val="005577E8"/>
    <w:rsid w:val="00557D6F"/>
    <w:rsid w:val="00560783"/>
    <w:rsid w:val="00560FB3"/>
    <w:rsid w:val="005634EC"/>
    <w:rsid w:val="00565D33"/>
    <w:rsid w:val="00565DC5"/>
    <w:rsid w:val="00571542"/>
    <w:rsid w:val="0057534E"/>
    <w:rsid w:val="00575367"/>
    <w:rsid w:val="005757E4"/>
    <w:rsid w:val="0057685D"/>
    <w:rsid w:val="00577C4E"/>
    <w:rsid w:val="00582DFD"/>
    <w:rsid w:val="005845E4"/>
    <w:rsid w:val="00584F9E"/>
    <w:rsid w:val="005864B2"/>
    <w:rsid w:val="005869DB"/>
    <w:rsid w:val="00590888"/>
    <w:rsid w:val="00592C8C"/>
    <w:rsid w:val="00593CED"/>
    <w:rsid w:val="0059412F"/>
    <w:rsid w:val="005954E2"/>
    <w:rsid w:val="005963DC"/>
    <w:rsid w:val="005974E8"/>
    <w:rsid w:val="005A1623"/>
    <w:rsid w:val="005A31DC"/>
    <w:rsid w:val="005A589A"/>
    <w:rsid w:val="005A7532"/>
    <w:rsid w:val="005B7BC5"/>
    <w:rsid w:val="005C0091"/>
    <w:rsid w:val="005C217F"/>
    <w:rsid w:val="005C4123"/>
    <w:rsid w:val="005C729E"/>
    <w:rsid w:val="005D0377"/>
    <w:rsid w:val="005D0D83"/>
    <w:rsid w:val="005D236D"/>
    <w:rsid w:val="005D3C68"/>
    <w:rsid w:val="005D4071"/>
    <w:rsid w:val="005D7302"/>
    <w:rsid w:val="005E0B77"/>
    <w:rsid w:val="005E172F"/>
    <w:rsid w:val="005E1D28"/>
    <w:rsid w:val="005E50CD"/>
    <w:rsid w:val="005F0C7E"/>
    <w:rsid w:val="005F2DFE"/>
    <w:rsid w:val="005F3062"/>
    <w:rsid w:val="005F37B0"/>
    <w:rsid w:val="005F3FDA"/>
    <w:rsid w:val="006003F1"/>
    <w:rsid w:val="006054F6"/>
    <w:rsid w:val="00610AFE"/>
    <w:rsid w:val="00611253"/>
    <w:rsid w:val="00611D91"/>
    <w:rsid w:val="00613C2A"/>
    <w:rsid w:val="0062107C"/>
    <w:rsid w:val="00621BE4"/>
    <w:rsid w:val="006273D1"/>
    <w:rsid w:val="0063062F"/>
    <w:rsid w:val="00632FB2"/>
    <w:rsid w:val="00635DC9"/>
    <w:rsid w:val="006369A9"/>
    <w:rsid w:val="006468EB"/>
    <w:rsid w:val="006508A3"/>
    <w:rsid w:val="00651641"/>
    <w:rsid w:val="00651810"/>
    <w:rsid w:val="0065193E"/>
    <w:rsid w:val="00657370"/>
    <w:rsid w:val="00663F34"/>
    <w:rsid w:val="00667BF6"/>
    <w:rsid w:val="00676931"/>
    <w:rsid w:val="006801AC"/>
    <w:rsid w:val="006812DB"/>
    <w:rsid w:val="006828C9"/>
    <w:rsid w:val="00682D88"/>
    <w:rsid w:val="00685257"/>
    <w:rsid w:val="006919F8"/>
    <w:rsid w:val="00692C26"/>
    <w:rsid w:val="00693789"/>
    <w:rsid w:val="00694332"/>
    <w:rsid w:val="0069469F"/>
    <w:rsid w:val="00694AE5"/>
    <w:rsid w:val="00694D62"/>
    <w:rsid w:val="00697FBE"/>
    <w:rsid w:val="006A2AEE"/>
    <w:rsid w:val="006A725A"/>
    <w:rsid w:val="006B583F"/>
    <w:rsid w:val="006B7C00"/>
    <w:rsid w:val="006C1F43"/>
    <w:rsid w:val="006C65E5"/>
    <w:rsid w:val="006C7F4B"/>
    <w:rsid w:val="006D79DD"/>
    <w:rsid w:val="006D7DB9"/>
    <w:rsid w:val="006E06B0"/>
    <w:rsid w:val="006E1468"/>
    <w:rsid w:val="006E1CE1"/>
    <w:rsid w:val="006E1E53"/>
    <w:rsid w:val="006E4F52"/>
    <w:rsid w:val="006E6F58"/>
    <w:rsid w:val="006E7A3B"/>
    <w:rsid w:val="006F07C3"/>
    <w:rsid w:val="006F0FBB"/>
    <w:rsid w:val="00700C53"/>
    <w:rsid w:val="00702004"/>
    <w:rsid w:val="00702EC0"/>
    <w:rsid w:val="00703696"/>
    <w:rsid w:val="0070451D"/>
    <w:rsid w:val="00705DDD"/>
    <w:rsid w:val="00710C69"/>
    <w:rsid w:val="00711E89"/>
    <w:rsid w:val="00712945"/>
    <w:rsid w:val="00713104"/>
    <w:rsid w:val="00713782"/>
    <w:rsid w:val="00716269"/>
    <w:rsid w:val="0072057E"/>
    <w:rsid w:val="00720A1E"/>
    <w:rsid w:val="00721B6C"/>
    <w:rsid w:val="00721E4F"/>
    <w:rsid w:val="00724FB4"/>
    <w:rsid w:val="00725D68"/>
    <w:rsid w:val="007267F0"/>
    <w:rsid w:val="00731B57"/>
    <w:rsid w:val="0073298A"/>
    <w:rsid w:val="007361EB"/>
    <w:rsid w:val="00757CCF"/>
    <w:rsid w:val="00760ED5"/>
    <w:rsid w:val="00764B51"/>
    <w:rsid w:val="00767C11"/>
    <w:rsid w:val="0077139D"/>
    <w:rsid w:val="00774769"/>
    <w:rsid w:val="00777292"/>
    <w:rsid w:val="00777C13"/>
    <w:rsid w:val="007812C6"/>
    <w:rsid w:val="007813B5"/>
    <w:rsid w:val="00783E6C"/>
    <w:rsid w:val="007842E0"/>
    <w:rsid w:val="007845DE"/>
    <w:rsid w:val="00785D21"/>
    <w:rsid w:val="00787CB8"/>
    <w:rsid w:val="00790851"/>
    <w:rsid w:val="00791776"/>
    <w:rsid w:val="00791EAC"/>
    <w:rsid w:val="007962D2"/>
    <w:rsid w:val="0079732C"/>
    <w:rsid w:val="007A5B36"/>
    <w:rsid w:val="007B20EC"/>
    <w:rsid w:val="007B47B0"/>
    <w:rsid w:val="007B6619"/>
    <w:rsid w:val="007C158D"/>
    <w:rsid w:val="007C7AAD"/>
    <w:rsid w:val="007D0B01"/>
    <w:rsid w:val="007D30EB"/>
    <w:rsid w:val="007D5599"/>
    <w:rsid w:val="007D6557"/>
    <w:rsid w:val="007E3CE2"/>
    <w:rsid w:val="007E3D27"/>
    <w:rsid w:val="007F1B97"/>
    <w:rsid w:val="007F3D3A"/>
    <w:rsid w:val="007F3E9A"/>
    <w:rsid w:val="007F5FB8"/>
    <w:rsid w:val="00807CE4"/>
    <w:rsid w:val="00810520"/>
    <w:rsid w:val="00812A14"/>
    <w:rsid w:val="00813962"/>
    <w:rsid w:val="0081429F"/>
    <w:rsid w:val="00815E5F"/>
    <w:rsid w:val="0082613C"/>
    <w:rsid w:val="00830662"/>
    <w:rsid w:val="00836680"/>
    <w:rsid w:val="00840B68"/>
    <w:rsid w:val="00841B09"/>
    <w:rsid w:val="00844BE2"/>
    <w:rsid w:val="008527A9"/>
    <w:rsid w:val="00853B0F"/>
    <w:rsid w:val="00856C73"/>
    <w:rsid w:val="0085785F"/>
    <w:rsid w:val="00862198"/>
    <w:rsid w:val="008651F9"/>
    <w:rsid w:val="00871204"/>
    <w:rsid w:val="00875972"/>
    <w:rsid w:val="00880F3D"/>
    <w:rsid w:val="00882C41"/>
    <w:rsid w:val="00883788"/>
    <w:rsid w:val="0088414A"/>
    <w:rsid w:val="0088537C"/>
    <w:rsid w:val="00886D5A"/>
    <w:rsid w:val="008930A0"/>
    <w:rsid w:val="00894F93"/>
    <w:rsid w:val="008957CD"/>
    <w:rsid w:val="00896573"/>
    <w:rsid w:val="00897634"/>
    <w:rsid w:val="008A3466"/>
    <w:rsid w:val="008A6C2C"/>
    <w:rsid w:val="008B09E2"/>
    <w:rsid w:val="008B17E9"/>
    <w:rsid w:val="008B6199"/>
    <w:rsid w:val="008B768F"/>
    <w:rsid w:val="008C5F38"/>
    <w:rsid w:val="008D3FF4"/>
    <w:rsid w:val="008D6DD9"/>
    <w:rsid w:val="008E2225"/>
    <w:rsid w:val="008E55D3"/>
    <w:rsid w:val="008F1A6E"/>
    <w:rsid w:val="008F5B89"/>
    <w:rsid w:val="009021BE"/>
    <w:rsid w:val="00902611"/>
    <w:rsid w:val="00903753"/>
    <w:rsid w:val="00911513"/>
    <w:rsid w:val="009179FE"/>
    <w:rsid w:val="00922D0D"/>
    <w:rsid w:val="00924243"/>
    <w:rsid w:val="00924323"/>
    <w:rsid w:val="0093370D"/>
    <w:rsid w:val="00937AA9"/>
    <w:rsid w:val="00940B5C"/>
    <w:rsid w:val="00941C81"/>
    <w:rsid w:val="00941F2D"/>
    <w:rsid w:val="009446CD"/>
    <w:rsid w:val="00946289"/>
    <w:rsid w:val="009527E0"/>
    <w:rsid w:val="00954B1F"/>
    <w:rsid w:val="00957235"/>
    <w:rsid w:val="00957510"/>
    <w:rsid w:val="00961553"/>
    <w:rsid w:val="00964B91"/>
    <w:rsid w:val="0096580E"/>
    <w:rsid w:val="0097502E"/>
    <w:rsid w:val="00975614"/>
    <w:rsid w:val="00975C57"/>
    <w:rsid w:val="009764F4"/>
    <w:rsid w:val="009778A6"/>
    <w:rsid w:val="0098206A"/>
    <w:rsid w:val="00982E75"/>
    <w:rsid w:val="0099141B"/>
    <w:rsid w:val="009933C9"/>
    <w:rsid w:val="009937ED"/>
    <w:rsid w:val="00997502"/>
    <w:rsid w:val="009A2CC9"/>
    <w:rsid w:val="009A4284"/>
    <w:rsid w:val="009A4E13"/>
    <w:rsid w:val="009A54D0"/>
    <w:rsid w:val="009A5DA2"/>
    <w:rsid w:val="009B40F0"/>
    <w:rsid w:val="009B663A"/>
    <w:rsid w:val="009C6C41"/>
    <w:rsid w:val="009D35B0"/>
    <w:rsid w:val="009D61C8"/>
    <w:rsid w:val="009D75B0"/>
    <w:rsid w:val="009D7B54"/>
    <w:rsid w:val="009E098B"/>
    <w:rsid w:val="009E5B28"/>
    <w:rsid w:val="009F13E7"/>
    <w:rsid w:val="009F5A00"/>
    <w:rsid w:val="009F5E89"/>
    <w:rsid w:val="009F675C"/>
    <w:rsid w:val="00A00EA3"/>
    <w:rsid w:val="00A04606"/>
    <w:rsid w:val="00A0791A"/>
    <w:rsid w:val="00A14265"/>
    <w:rsid w:val="00A16C16"/>
    <w:rsid w:val="00A16C74"/>
    <w:rsid w:val="00A23667"/>
    <w:rsid w:val="00A23B8D"/>
    <w:rsid w:val="00A25C98"/>
    <w:rsid w:val="00A322BA"/>
    <w:rsid w:val="00A33900"/>
    <w:rsid w:val="00A37164"/>
    <w:rsid w:val="00A40D11"/>
    <w:rsid w:val="00A41667"/>
    <w:rsid w:val="00A4533D"/>
    <w:rsid w:val="00A51C71"/>
    <w:rsid w:val="00A564B1"/>
    <w:rsid w:val="00A72566"/>
    <w:rsid w:val="00A74EDC"/>
    <w:rsid w:val="00A75306"/>
    <w:rsid w:val="00A83A1B"/>
    <w:rsid w:val="00A847E5"/>
    <w:rsid w:val="00A84CFF"/>
    <w:rsid w:val="00A91946"/>
    <w:rsid w:val="00A926BB"/>
    <w:rsid w:val="00AA26D9"/>
    <w:rsid w:val="00AA43F2"/>
    <w:rsid w:val="00AA7803"/>
    <w:rsid w:val="00AB30A9"/>
    <w:rsid w:val="00AC13CA"/>
    <w:rsid w:val="00AC6D9E"/>
    <w:rsid w:val="00AC753E"/>
    <w:rsid w:val="00AD77A9"/>
    <w:rsid w:val="00AE17C5"/>
    <w:rsid w:val="00AE1C6D"/>
    <w:rsid w:val="00AE3128"/>
    <w:rsid w:val="00AE4241"/>
    <w:rsid w:val="00AE64F7"/>
    <w:rsid w:val="00AF1AAF"/>
    <w:rsid w:val="00AF5F5A"/>
    <w:rsid w:val="00AF76DC"/>
    <w:rsid w:val="00B005D3"/>
    <w:rsid w:val="00B05F2A"/>
    <w:rsid w:val="00B0669C"/>
    <w:rsid w:val="00B1163D"/>
    <w:rsid w:val="00B222AD"/>
    <w:rsid w:val="00B32586"/>
    <w:rsid w:val="00B33A99"/>
    <w:rsid w:val="00B33FCB"/>
    <w:rsid w:val="00B35103"/>
    <w:rsid w:val="00B36AD7"/>
    <w:rsid w:val="00B44E43"/>
    <w:rsid w:val="00B453F1"/>
    <w:rsid w:val="00B46B3A"/>
    <w:rsid w:val="00B5000B"/>
    <w:rsid w:val="00B504BE"/>
    <w:rsid w:val="00B5558D"/>
    <w:rsid w:val="00B60FAD"/>
    <w:rsid w:val="00B61CE8"/>
    <w:rsid w:val="00B61E08"/>
    <w:rsid w:val="00B63A9D"/>
    <w:rsid w:val="00B65055"/>
    <w:rsid w:val="00B70B81"/>
    <w:rsid w:val="00B73733"/>
    <w:rsid w:val="00B76947"/>
    <w:rsid w:val="00B82CFF"/>
    <w:rsid w:val="00B85E0C"/>
    <w:rsid w:val="00B93ED4"/>
    <w:rsid w:val="00B95F78"/>
    <w:rsid w:val="00BA152A"/>
    <w:rsid w:val="00BA21A3"/>
    <w:rsid w:val="00BA2789"/>
    <w:rsid w:val="00BA45C1"/>
    <w:rsid w:val="00BB18FD"/>
    <w:rsid w:val="00BB4174"/>
    <w:rsid w:val="00BB4455"/>
    <w:rsid w:val="00BB6FB3"/>
    <w:rsid w:val="00BC0D33"/>
    <w:rsid w:val="00BC5B10"/>
    <w:rsid w:val="00BD271C"/>
    <w:rsid w:val="00BD3EBB"/>
    <w:rsid w:val="00BD63C4"/>
    <w:rsid w:val="00BE28E1"/>
    <w:rsid w:val="00BE558A"/>
    <w:rsid w:val="00BF0EB3"/>
    <w:rsid w:val="00BF1A7B"/>
    <w:rsid w:val="00BF5775"/>
    <w:rsid w:val="00BF7865"/>
    <w:rsid w:val="00BF7DD8"/>
    <w:rsid w:val="00C00C47"/>
    <w:rsid w:val="00C0129F"/>
    <w:rsid w:val="00C01B86"/>
    <w:rsid w:val="00C037AA"/>
    <w:rsid w:val="00C04B51"/>
    <w:rsid w:val="00C056F6"/>
    <w:rsid w:val="00C07091"/>
    <w:rsid w:val="00C12ECE"/>
    <w:rsid w:val="00C178A3"/>
    <w:rsid w:val="00C20FF7"/>
    <w:rsid w:val="00C2226C"/>
    <w:rsid w:val="00C24F7B"/>
    <w:rsid w:val="00C25F20"/>
    <w:rsid w:val="00C30332"/>
    <w:rsid w:val="00C4021D"/>
    <w:rsid w:val="00C43693"/>
    <w:rsid w:val="00C439F8"/>
    <w:rsid w:val="00C457B0"/>
    <w:rsid w:val="00C46038"/>
    <w:rsid w:val="00C4693A"/>
    <w:rsid w:val="00C47874"/>
    <w:rsid w:val="00C521CA"/>
    <w:rsid w:val="00C53854"/>
    <w:rsid w:val="00C5450D"/>
    <w:rsid w:val="00C54B10"/>
    <w:rsid w:val="00C54F84"/>
    <w:rsid w:val="00C5662D"/>
    <w:rsid w:val="00C70049"/>
    <w:rsid w:val="00C705B4"/>
    <w:rsid w:val="00C72958"/>
    <w:rsid w:val="00C76E83"/>
    <w:rsid w:val="00C80496"/>
    <w:rsid w:val="00C81021"/>
    <w:rsid w:val="00C8241C"/>
    <w:rsid w:val="00C84638"/>
    <w:rsid w:val="00C87258"/>
    <w:rsid w:val="00C87290"/>
    <w:rsid w:val="00C92BA0"/>
    <w:rsid w:val="00C93CF8"/>
    <w:rsid w:val="00C9540E"/>
    <w:rsid w:val="00C96B95"/>
    <w:rsid w:val="00CA1A54"/>
    <w:rsid w:val="00CA33A0"/>
    <w:rsid w:val="00CB1988"/>
    <w:rsid w:val="00CB7711"/>
    <w:rsid w:val="00CC0032"/>
    <w:rsid w:val="00CC2502"/>
    <w:rsid w:val="00CC2E7E"/>
    <w:rsid w:val="00CC3F2E"/>
    <w:rsid w:val="00CC572F"/>
    <w:rsid w:val="00CC7FC3"/>
    <w:rsid w:val="00CD1A95"/>
    <w:rsid w:val="00CD4104"/>
    <w:rsid w:val="00CE7856"/>
    <w:rsid w:val="00CF2F80"/>
    <w:rsid w:val="00CF4EE5"/>
    <w:rsid w:val="00D00CFB"/>
    <w:rsid w:val="00D01EAD"/>
    <w:rsid w:val="00D02344"/>
    <w:rsid w:val="00D04940"/>
    <w:rsid w:val="00D071D0"/>
    <w:rsid w:val="00D15D32"/>
    <w:rsid w:val="00D323B2"/>
    <w:rsid w:val="00D3394F"/>
    <w:rsid w:val="00D35515"/>
    <w:rsid w:val="00D36816"/>
    <w:rsid w:val="00D36E7B"/>
    <w:rsid w:val="00D4174A"/>
    <w:rsid w:val="00D42B42"/>
    <w:rsid w:val="00D4503F"/>
    <w:rsid w:val="00D476D8"/>
    <w:rsid w:val="00D51A82"/>
    <w:rsid w:val="00D541E6"/>
    <w:rsid w:val="00D546D4"/>
    <w:rsid w:val="00D54BDA"/>
    <w:rsid w:val="00D54C65"/>
    <w:rsid w:val="00D55B88"/>
    <w:rsid w:val="00D55D8D"/>
    <w:rsid w:val="00D6164B"/>
    <w:rsid w:val="00D62BE1"/>
    <w:rsid w:val="00D675EE"/>
    <w:rsid w:val="00D71223"/>
    <w:rsid w:val="00D744C9"/>
    <w:rsid w:val="00D81690"/>
    <w:rsid w:val="00D85371"/>
    <w:rsid w:val="00D85C09"/>
    <w:rsid w:val="00D85CB5"/>
    <w:rsid w:val="00D94377"/>
    <w:rsid w:val="00D95369"/>
    <w:rsid w:val="00D96CC4"/>
    <w:rsid w:val="00DA4A17"/>
    <w:rsid w:val="00DA7165"/>
    <w:rsid w:val="00DB3F6A"/>
    <w:rsid w:val="00DC1191"/>
    <w:rsid w:val="00DC2D7B"/>
    <w:rsid w:val="00DC31AE"/>
    <w:rsid w:val="00DC6C4A"/>
    <w:rsid w:val="00DC7377"/>
    <w:rsid w:val="00DE0CB5"/>
    <w:rsid w:val="00DE2A38"/>
    <w:rsid w:val="00DE3A3A"/>
    <w:rsid w:val="00DE3AF2"/>
    <w:rsid w:val="00DE7637"/>
    <w:rsid w:val="00DF0BD1"/>
    <w:rsid w:val="00DF4CD0"/>
    <w:rsid w:val="00DF576F"/>
    <w:rsid w:val="00E048EE"/>
    <w:rsid w:val="00E0540F"/>
    <w:rsid w:val="00E064E2"/>
    <w:rsid w:val="00E07DEE"/>
    <w:rsid w:val="00E142C1"/>
    <w:rsid w:val="00E1447E"/>
    <w:rsid w:val="00E144D8"/>
    <w:rsid w:val="00E157D7"/>
    <w:rsid w:val="00E2173C"/>
    <w:rsid w:val="00E268EB"/>
    <w:rsid w:val="00E26A7E"/>
    <w:rsid w:val="00E31334"/>
    <w:rsid w:val="00E33888"/>
    <w:rsid w:val="00E342DD"/>
    <w:rsid w:val="00E36A0E"/>
    <w:rsid w:val="00E403C3"/>
    <w:rsid w:val="00E452A6"/>
    <w:rsid w:val="00E50604"/>
    <w:rsid w:val="00E51313"/>
    <w:rsid w:val="00E57030"/>
    <w:rsid w:val="00E57E3A"/>
    <w:rsid w:val="00E62235"/>
    <w:rsid w:val="00E64A32"/>
    <w:rsid w:val="00E75BB6"/>
    <w:rsid w:val="00E81487"/>
    <w:rsid w:val="00E828F3"/>
    <w:rsid w:val="00E87339"/>
    <w:rsid w:val="00E876AC"/>
    <w:rsid w:val="00E90265"/>
    <w:rsid w:val="00E90796"/>
    <w:rsid w:val="00E93BCC"/>
    <w:rsid w:val="00E94D98"/>
    <w:rsid w:val="00E95BA7"/>
    <w:rsid w:val="00E96689"/>
    <w:rsid w:val="00E97193"/>
    <w:rsid w:val="00E979B3"/>
    <w:rsid w:val="00EA0B9B"/>
    <w:rsid w:val="00EA1270"/>
    <w:rsid w:val="00EA60A3"/>
    <w:rsid w:val="00EB7D96"/>
    <w:rsid w:val="00EC1DD6"/>
    <w:rsid w:val="00EC3269"/>
    <w:rsid w:val="00EC3E60"/>
    <w:rsid w:val="00ED2CA9"/>
    <w:rsid w:val="00ED4882"/>
    <w:rsid w:val="00ED53F1"/>
    <w:rsid w:val="00EE6223"/>
    <w:rsid w:val="00EE6A5C"/>
    <w:rsid w:val="00EF0D35"/>
    <w:rsid w:val="00EF54EC"/>
    <w:rsid w:val="00EF5D80"/>
    <w:rsid w:val="00EF70F5"/>
    <w:rsid w:val="00F01EC5"/>
    <w:rsid w:val="00F05E2E"/>
    <w:rsid w:val="00F0687D"/>
    <w:rsid w:val="00F068A6"/>
    <w:rsid w:val="00F06A18"/>
    <w:rsid w:val="00F111DE"/>
    <w:rsid w:val="00F15455"/>
    <w:rsid w:val="00F15E96"/>
    <w:rsid w:val="00F2275F"/>
    <w:rsid w:val="00F30222"/>
    <w:rsid w:val="00F32632"/>
    <w:rsid w:val="00F33AC4"/>
    <w:rsid w:val="00F36D18"/>
    <w:rsid w:val="00F37440"/>
    <w:rsid w:val="00F402D8"/>
    <w:rsid w:val="00F4073D"/>
    <w:rsid w:val="00F41CD1"/>
    <w:rsid w:val="00F47727"/>
    <w:rsid w:val="00F54C4E"/>
    <w:rsid w:val="00F5754F"/>
    <w:rsid w:val="00F575F2"/>
    <w:rsid w:val="00F66E40"/>
    <w:rsid w:val="00F71581"/>
    <w:rsid w:val="00F72470"/>
    <w:rsid w:val="00F76224"/>
    <w:rsid w:val="00F770CA"/>
    <w:rsid w:val="00F81F24"/>
    <w:rsid w:val="00F850AB"/>
    <w:rsid w:val="00F95BE2"/>
    <w:rsid w:val="00F9730C"/>
    <w:rsid w:val="00F97F29"/>
    <w:rsid w:val="00FA1191"/>
    <w:rsid w:val="00FA13C9"/>
    <w:rsid w:val="00FA2C19"/>
    <w:rsid w:val="00FA35CB"/>
    <w:rsid w:val="00FA71C9"/>
    <w:rsid w:val="00FA7726"/>
    <w:rsid w:val="00FB04C1"/>
    <w:rsid w:val="00FB155C"/>
    <w:rsid w:val="00FB27D4"/>
    <w:rsid w:val="00FB4BF9"/>
    <w:rsid w:val="00FB68C1"/>
    <w:rsid w:val="00FB6D96"/>
    <w:rsid w:val="00FC201A"/>
    <w:rsid w:val="00FC318A"/>
    <w:rsid w:val="00FC3828"/>
    <w:rsid w:val="00FC3A0E"/>
    <w:rsid w:val="00FD22C2"/>
    <w:rsid w:val="00FD3AF2"/>
    <w:rsid w:val="00FE2819"/>
    <w:rsid w:val="00FE3318"/>
    <w:rsid w:val="00FF0897"/>
    <w:rsid w:val="00FF218B"/>
    <w:rsid w:val="00FF29F3"/>
    <w:rsid w:val="00FF4A76"/>
    <w:rsid w:val="00FF6AD0"/>
    <w:rsid w:val="00FF6D3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09E586D"/>
  <w15:docId w15:val="{23D520C9-F977-409E-8009-1941BD4158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Pr>
      <w:sz w:val="24"/>
      <w:szCs w:val="24"/>
    </w:rPr>
  </w:style>
  <w:style w:type="paragraph" w:styleId="1">
    <w:name w:val="heading 1"/>
    <w:basedOn w:val="a1"/>
    <w:next w:val="Text1"/>
    <w:link w:val="10"/>
    <w:qFormat/>
    <w:rsid w:val="00862198"/>
    <w:pPr>
      <w:keepNext/>
      <w:numPr>
        <w:numId w:val="3"/>
      </w:numPr>
      <w:spacing w:before="240" w:after="240"/>
      <w:jc w:val="both"/>
      <w:outlineLvl w:val="0"/>
    </w:pPr>
    <w:rPr>
      <w:b/>
      <w:smallCaps/>
      <w:kern w:val="28"/>
      <w:szCs w:val="20"/>
      <w:lang w:val="en-GB" w:eastAsia="en-GB"/>
    </w:rPr>
  </w:style>
  <w:style w:type="paragraph" w:styleId="21">
    <w:name w:val="heading 2"/>
    <w:basedOn w:val="a1"/>
    <w:next w:val="Text2"/>
    <w:link w:val="22"/>
    <w:qFormat/>
    <w:rsid w:val="00862198"/>
    <w:pPr>
      <w:keepNext/>
      <w:numPr>
        <w:ilvl w:val="1"/>
        <w:numId w:val="3"/>
      </w:numPr>
      <w:spacing w:after="240"/>
      <w:jc w:val="both"/>
      <w:outlineLvl w:val="1"/>
    </w:pPr>
    <w:rPr>
      <w:b/>
      <w:szCs w:val="20"/>
      <w:lang w:val="en-GB" w:eastAsia="en-GB"/>
    </w:rPr>
  </w:style>
  <w:style w:type="paragraph" w:styleId="31">
    <w:name w:val="heading 3"/>
    <w:basedOn w:val="a1"/>
    <w:next w:val="Text3"/>
    <w:link w:val="32"/>
    <w:qFormat/>
    <w:rsid w:val="00862198"/>
    <w:pPr>
      <w:keepNext/>
      <w:spacing w:after="240"/>
      <w:jc w:val="both"/>
      <w:outlineLvl w:val="2"/>
    </w:pPr>
    <w:rPr>
      <w:i/>
      <w:szCs w:val="20"/>
      <w:lang w:val="en-GB" w:eastAsia="en-GB"/>
    </w:rPr>
  </w:style>
  <w:style w:type="paragraph" w:styleId="4">
    <w:name w:val="heading 4"/>
    <w:basedOn w:val="a1"/>
    <w:next w:val="Text4"/>
    <w:link w:val="42"/>
    <w:qFormat/>
    <w:rsid w:val="00862198"/>
    <w:pPr>
      <w:keepNext/>
      <w:numPr>
        <w:ilvl w:val="3"/>
        <w:numId w:val="3"/>
      </w:numPr>
      <w:spacing w:after="240"/>
      <w:jc w:val="both"/>
      <w:outlineLvl w:val="3"/>
    </w:pPr>
    <w:rPr>
      <w:szCs w:val="20"/>
      <w:lang w:val="en-GB" w:eastAsia="en-GB"/>
    </w:rPr>
  </w:style>
  <w:style w:type="paragraph" w:styleId="51">
    <w:name w:val="heading 5"/>
    <w:basedOn w:val="a1"/>
    <w:next w:val="a1"/>
    <w:link w:val="52"/>
    <w:qFormat/>
    <w:rsid w:val="00862198"/>
    <w:pPr>
      <w:tabs>
        <w:tab w:val="num" w:pos="0"/>
      </w:tabs>
      <w:spacing w:before="240" w:after="60"/>
      <w:jc w:val="both"/>
      <w:outlineLvl w:val="4"/>
    </w:pPr>
    <w:rPr>
      <w:rFonts w:ascii="Arial" w:hAnsi="Arial"/>
      <w:sz w:val="22"/>
      <w:szCs w:val="20"/>
      <w:lang w:val="en-GB" w:eastAsia="en-GB"/>
    </w:rPr>
  </w:style>
  <w:style w:type="paragraph" w:styleId="6">
    <w:name w:val="heading 6"/>
    <w:basedOn w:val="a1"/>
    <w:next w:val="a1"/>
    <w:link w:val="60"/>
    <w:qFormat/>
    <w:rsid w:val="00862198"/>
    <w:pPr>
      <w:tabs>
        <w:tab w:val="num" w:pos="0"/>
      </w:tabs>
      <w:spacing w:before="240" w:after="60"/>
      <w:jc w:val="both"/>
      <w:outlineLvl w:val="5"/>
    </w:pPr>
    <w:rPr>
      <w:rFonts w:ascii="Arial" w:hAnsi="Arial"/>
      <w:i/>
      <w:sz w:val="22"/>
      <w:szCs w:val="20"/>
      <w:lang w:val="en-GB" w:eastAsia="en-GB"/>
    </w:rPr>
  </w:style>
  <w:style w:type="paragraph" w:styleId="7">
    <w:name w:val="heading 7"/>
    <w:basedOn w:val="a1"/>
    <w:next w:val="a1"/>
    <w:link w:val="70"/>
    <w:qFormat/>
    <w:rsid w:val="00862198"/>
    <w:pPr>
      <w:tabs>
        <w:tab w:val="num" w:pos="0"/>
      </w:tabs>
      <w:spacing w:before="240" w:after="60"/>
      <w:jc w:val="both"/>
      <w:outlineLvl w:val="6"/>
    </w:pPr>
    <w:rPr>
      <w:rFonts w:ascii="Arial" w:hAnsi="Arial"/>
      <w:sz w:val="20"/>
      <w:szCs w:val="20"/>
      <w:lang w:val="en-GB" w:eastAsia="en-GB"/>
    </w:rPr>
  </w:style>
  <w:style w:type="paragraph" w:styleId="8">
    <w:name w:val="heading 8"/>
    <w:basedOn w:val="a1"/>
    <w:next w:val="a1"/>
    <w:link w:val="80"/>
    <w:qFormat/>
    <w:rsid w:val="00862198"/>
    <w:pPr>
      <w:tabs>
        <w:tab w:val="num" w:pos="0"/>
      </w:tabs>
      <w:spacing w:before="240" w:after="60"/>
      <w:jc w:val="both"/>
      <w:outlineLvl w:val="7"/>
    </w:pPr>
    <w:rPr>
      <w:rFonts w:ascii="Arial" w:hAnsi="Arial"/>
      <w:i/>
      <w:sz w:val="20"/>
      <w:szCs w:val="20"/>
      <w:lang w:val="en-GB" w:eastAsia="en-GB"/>
    </w:rPr>
  </w:style>
  <w:style w:type="paragraph" w:styleId="9">
    <w:name w:val="heading 9"/>
    <w:basedOn w:val="a1"/>
    <w:next w:val="a1"/>
    <w:link w:val="90"/>
    <w:qFormat/>
    <w:rsid w:val="00862198"/>
    <w:pPr>
      <w:tabs>
        <w:tab w:val="num" w:pos="0"/>
      </w:tabs>
      <w:spacing w:before="240" w:after="60"/>
      <w:jc w:val="both"/>
      <w:outlineLvl w:val="8"/>
    </w:pPr>
    <w:rPr>
      <w:rFonts w:ascii="Arial" w:hAnsi="Arial"/>
      <w:i/>
      <w:sz w:val="18"/>
      <w:szCs w:val="20"/>
      <w:lang w:val="en-GB" w:eastAsia="en-GB"/>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Balloon Text"/>
    <w:basedOn w:val="a1"/>
    <w:link w:val="a6"/>
    <w:rsid w:val="00D476D8"/>
    <w:rPr>
      <w:rFonts w:ascii="Tahoma" w:hAnsi="Tahoma" w:cs="Tahoma"/>
      <w:sz w:val="16"/>
      <w:szCs w:val="16"/>
    </w:rPr>
  </w:style>
  <w:style w:type="character" w:customStyle="1" w:styleId="a6">
    <w:name w:val="Изнесен текст Знак"/>
    <w:basedOn w:val="a2"/>
    <w:link w:val="a5"/>
    <w:rsid w:val="00D476D8"/>
    <w:rPr>
      <w:rFonts w:ascii="Tahoma" w:hAnsi="Tahoma" w:cs="Tahoma"/>
      <w:sz w:val="16"/>
      <w:szCs w:val="16"/>
    </w:rPr>
  </w:style>
  <w:style w:type="paragraph" w:styleId="a7">
    <w:name w:val="header"/>
    <w:basedOn w:val="a1"/>
    <w:link w:val="a8"/>
    <w:rsid w:val="00C5450D"/>
    <w:pPr>
      <w:tabs>
        <w:tab w:val="center" w:pos="4536"/>
        <w:tab w:val="right" w:pos="9072"/>
      </w:tabs>
    </w:pPr>
  </w:style>
  <w:style w:type="character" w:customStyle="1" w:styleId="a8">
    <w:name w:val="Горен колонтитул Знак"/>
    <w:basedOn w:val="a2"/>
    <w:link w:val="a7"/>
    <w:rsid w:val="00C5450D"/>
    <w:rPr>
      <w:sz w:val="24"/>
      <w:szCs w:val="24"/>
    </w:rPr>
  </w:style>
  <w:style w:type="paragraph" w:styleId="a9">
    <w:name w:val="footer"/>
    <w:basedOn w:val="a1"/>
    <w:link w:val="aa"/>
    <w:uiPriority w:val="99"/>
    <w:rsid w:val="00C5450D"/>
    <w:pPr>
      <w:tabs>
        <w:tab w:val="center" w:pos="4536"/>
        <w:tab w:val="right" w:pos="9072"/>
      </w:tabs>
    </w:pPr>
  </w:style>
  <w:style w:type="character" w:customStyle="1" w:styleId="aa">
    <w:name w:val="Долен колонтитул Знак"/>
    <w:basedOn w:val="a2"/>
    <w:link w:val="a9"/>
    <w:uiPriority w:val="99"/>
    <w:rsid w:val="00C5450D"/>
    <w:rPr>
      <w:sz w:val="24"/>
      <w:szCs w:val="24"/>
    </w:rPr>
  </w:style>
  <w:style w:type="character" w:styleId="ab">
    <w:name w:val="Hyperlink"/>
    <w:basedOn w:val="a2"/>
    <w:rsid w:val="004E09B2"/>
    <w:rPr>
      <w:color w:val="0000FF" w:themeColor="hyperlink"/>
      <w:u w:val="single"/>
    </w:rPr>
  </w:style>
  <w:style w:type="character" w:customStyle="1" w:styleId="10">
    <w:name w:val="Заглавие 1 Знак"/>
    <w:basedOn w:val="a2"/>
    <w:link w:val="1"/>
    <w:rsid w:val="00862198"/>
    <w:rPr>
      <w:b/>
      <w:smallCaps/>
      <w:kern w:val="28"/>
      <w:sz w:val="24"/>
      <w:lang w:val="en-GB" w:eastAsia="en-GB"/>
    </w:rPr>
  </w:style>
  <w:style w:type="character" w:customStyle="1" w:styleId="22">
    <w:name w:val="Заглавие 2 Знак"/>
    <w:basedOn w:val="a2"/>
    <w:link w:val="21"/>
    <w:rsid w:val="00862198"/>
    <w:rPr>
      <w:b/>
      <w:sz w:val="24"/>
      <w:lang w:val="en-GB" w:eastAsia="en-GB"/>
    </w:rPr>
  </w:style>
  <w:style w:type="character" w:customStyle="1" w:styleId="32">
    <w:name w:val="Заглавие 3 Знак"/>
    <w:basedOn w:val="a2"/>
    <w:link w:val="31"/>
    <w:rsid w:val="00862198"/>
    <w:rPr>
      <w:i/>
      <w:sz w:val="24"/>
      <w:lang w:val="en-GB" w:eastAsia="en-GB"/>
    </w:rPr>
  </w:style>
  <w:style w:type="character" w:customStyle="1" w:styleId="42">
    <w:name w:val="Заглавие 4 Знак"/>
    <w:basedOn w:val="a2"/>
    <w:link w:val="4"/>
    <w:rsid w:val="00862198"/>
    <w:rPr>
      <w:sz w:val="24"/>
      <w:lang w:val="en-GB" w:eastAsia="en-GB"/>
    </w:rPr>
  </w:style>
  <w:style w:type="character" w:customStyle="1" w:styleId="52">
    <w:name w:val="Заглавие 5 Знак"/>
    <w:basedOn w:val="a2"/>
    <w:link w:val="51"/>
    <w:rsid w:val="00862198"/>
    <w:rPr>
      <w:rFonts w:ascii="Arial" w:hAnsi="Arial"/>
      <w:sz w:val="22"/>
      <w:lang w:val="en-GB" w:eastAsia="en-GB"/>
    </w:rPr>
  </w:style>
  <w:style w:type="character" w:customStyle="1" w:styleId="60">
    <w:name w:val="Заглавие 6 Знак"/>
    <w:basedOn w:val="a2"/>
    <w:link w:val="6"/>
    <w:rsid w:val="00862198"/>
    <w:rPr>
      <w:rFonts w:ascii="Arial" w:hAnsi="Arial"/>
      <w:i/>
      <w:sz w:val="22"/>
      <w:lang w:val="en-GB" w:eastAsia="en-GB"/>
    </w:rPr>
  </w:style>
  <w:style w:type="character" w:customStyle="1" w:styleId="70">
    <w:name w:val="Заглавие 7 Знак"/>
    <w:basedOn w:val="a2"/>
    <w:link w:val="7"/>
    <w:rsid w:val="00862198"/>
    <w:rPr>
      <w:rFonts w:ascii="Arial" w:hAnsi="Arial"/>
      <w:lang w:val="en-GB" w:eastAsia="en-GB"/>
    </w:rPr>
  </w:style>
  <w:style w:type="character" w:customStyle="1" w:styleId="80">
    <w:name w:val="Заглавие 8 Знак"/>
    <w:basedOn w:val="a2"/>
    <w:link w:val="8"/>
    <w:rsid w:val="00862198"/>
    <w:rPr>
      <w:rFonts w:ascii="Arial" w:hAnsi="Arial"/>
      <w:i/>
      <w:lang w:val="en-GB" w:eastAsia="en-GB"/>
    </w:rPr>
  </w:style>
  <w:style w:type="character" w:customStyle="1" w:styleId="90">
    <w:name w:val="Заглавие 9 Знак"/>
    <w:basedOn w:val="a2"/>
    <w:link w:val="9"/>
    <w:rsid w:val="00862198"/>
    <w:rPr>
      <w:rFonts w:ascii="Arial" w:hAnsi="Arial"/>
      <w:i/>
      <w:sz w:val="18"/>
      <w:lang w:val="en-GB" w:eastAsia="en-GB"/>
    </w:rPr>
  </w:style>
  <w:style w:type="paragraph" w:customStyle="1" w:styleId="Address">
    <w:name w:val="Address"/>
    <w:basedOn w:val="a1"/>
    <w:rsid w:val="00862198"/>
    <w:rPr>
      <w:szCs w:val="20"/>
      <w:lang w:val="en-GB" w:eastAsia="en-GB"/>
    </w:rPr>
  </w:style>
  <w:style w:type="paragraph" w:customStyle="1" w:styleId="AddressTL">
    <w:name w:val="AddressTL"/>
    <w:basedOn w:val="a1"/>
    <w:next w:val="a1"/>
    <w:rsid w:val="00862198"/>
    <w:pPr>
      <w:spacing w:after="720"/>
    </w:pPr>
    <w:rPr>
      <w:szCs w:val="20"/>
      <w:lang w:val="en-GB" w:eastAsia="en-GB"/>
    </w:rPr>
  </w:style>
  <w:style w:type="paragraph" w:customStyle="1" w:styleId="AddressTR">
    <w:name w:val="AddressTR"/>
    <w:basedOn w:val="a1"/>
    <w:next w:val="a1"/>
    <w:rsid w:val="00862198"/>
    <w:pPr>
      <w:spacing w:after="720"/>
      <w:ind w:left="5103"/>
    </w:pPr>
    <w:rPr>
      <w:szCs w:val="20"/>
      <w:lang w:val="en-GB" w:eastAsia="en-GB"/>
    </w:rPr>
  </w:style>
  <w:style w:type="paragraph" w:styleId="ac">
    <w:name w:val="Block Text"/>
    <w:basedOn w:val="a1"/>
    <w:rsid w:val="00862198"/>
    <w:pPr>
      <w:spacing w:after="120"/>
      <w:ind w:left="1440" w:right="1440"/>
      <w:jc w:val="both"/>
    </w:pPr>
    <w:rPr>
      <w:szCs w:val="20"/>
      <w:lang w:val="en-GB" w:eastAsia="en-GB"/>
    </w:rPr>
  </w:style>
  <w:style w:type="paragraph" w:styleId="ad">
    <w:name w:val="Body Text"/>
    <w:basedOn w:val="a1"/>
    <w:link w:val="ae"/>
    <w:rsid w:val="00862198"/>
    <w:pPr>
      <w:spacing w:after="120"/>
      <w:jc w:val="both"/>
    </w:pPr>
    <w:rPr>
      <w:szCs w:val="20"/>
      <w:lang w:val="en-GB" w:eastAsia="en-GB"/>
    </w:rPr>
  </w:style>
  <w:style w:type="character" w:customStyle="1" w:styleId="ae">
    <w:name w:val="Основен текст Знак"/>
    <w:basedOn w:val="a2"/>
    <w:link w:val="ad"/>
    <w:rsid w:val="00862198"/>
    <w:rPr>
      <w:sz w:val="24"/>
      <w:lang w:val="en-GB" w:eastAsia="en-GB"/>
    </w:rPr>
  </w:style>
  <w:style w:type="paragraph" w:styleId="23">
    <w:name w:val="Body Text 2"/>
    <w:basedOn w:val="a1"/>
    <w:link w:val="24"/>
    <w:rsid w:val="00862198"/>
    <w:pPr>
      <w:spacing w:after="120" w:line="480" w:lineRule="auto"/>
      <w:jc w:val="both"/>
    </w:pPr>
    <w:rPr>
      <w:szCs w:val="20"/>
      <w:lang w:val="en-GB" w:eastAsia="en-GB"/>
    </w:rPr>
  </w:style>
  <w:style w:type="character" w:customStyle="1" w:styleId="24">
    <w:name w:val="Основен текст 2 Знак"/>
    <w:basedOn w:val="a2"/>
    <w:link w:val="23"/>
    <w:rsid w:val="00862198"/>
    <w:rPr>
      <w:sz w:val="24"/>
      <w:lang w:val="en-GB" w:eastAsia="en-GB"/>
    </w:rPr>
  </w:style>
  <w:style w:type="paragraph" w:styleId="33">
    <w:name w:val="Body Text 3"/>
    <w:basedOn w:val="a1"/>
    <w:link w:val="34"/>
    <w:rsid w:val="00862198"/>
    <w:pPr>
      <w:spacing w:after="120"/>
      <w:jc w:val="both"/>
    </w:pPr>
    <w:rPr>
      <w:sz w:val="16"/>
      <w:szCs w:val="20"/>
      <w:lang w:val="en-GB" w:eastAsia="en-GB"/>
    </w:rPr>
  </w:style>
  <w:style w:type="character" w:customStyle="1" w:styleId="34">
    <w:name w:val="Основен текст 3 Знак"/>
    <w:basedOn w:val="a2"/>
    <w:link w:val="33"/>
    <w:rsid w:val="00862198"/>
    <w:rPr>
      <w:sz w:val="16"/>
      <w:lang w:val="en-GB" w:eastAsia="en-GB"/>
    </w:rPr>
  </w:style>
  <w:style w:type="paragraph" w:styleId="af">
    <w:name w:val="Body Text First Indent"/>
    <w:basedOn w:val="ad"/>
    <w:link w:val="af0"/>
    <w:rsid w:val="00862198"/>
    <w:pPr>
      <w:ind w:firstLine="210"/>
    </w:pPr>
  </w:style>
  <w:style w:type="character" w:customStyle="1" w:styleId="af0">
    <w:name w:val="Основен текст отстъп първи ред Знак"/>
    <w:basedOn w:val="ae"/>
    <w:link w:val="af"/>
    <w:rsid w:val="00862198"/>
    <w:rPr>
      <w:sz w:val="24"/>
      <w:lang w:val="en-GB" w:eastAsia="en-GB"/>
    </w:rPr>
  </w:style>
  <w:style w:type="paragraph" w:styleId="af1">
    <w:name w:val="Body Text Indent"/>
    <w:basedOn w:val="a1"/>
    <w:link w:val="af2"/>
    <w:rsid w:val="00862198"/>
    <w:pPr>
      <w:spacing w:after="120"/>
      <w:ind w:left="283"/>
      <w:jc w:val="both"/>
    </w:pPr>
    <w:rPr>
      <w:szCs w:val="20"/>
      <w:lang w:val="en-GB" w:eastAsia="en-GB"/>
    </w:rPr>
  </w:style>
  <w:style w:type="character" w:customStyle="1" w:styleId="af2">
    <w:name w:val="Основен текст с отстъп Знак"/>
    <w:basedOn w:val="a2"/>
    <w:link w:val="af1"/>
    <w:rsid w:val="00862198"/>
    <w:rPr>
      <w:sz w:val="24"/>
      <w:lang w:val="en-GB" w:eastAsia="en-GB"/>
    </w:rPr>
  </w:style>
  <w:style w:type="paragraph" w:styleId="25">
    <w:name w:val="Body Text First Indent 2"/>
    <w:basedOn w:val="af1"/>
    <w:link w:val="26"/>
    <w:rsid w:val="00862198"/>
    <w:pPr>
      <w:ind w:firstLine="210"/>
    </w:pPr>
  </w:style>
  <w:style w:type="character" w:customStyle="1" w:styleId="26">
    <w:name w:val="Основен текст отстъп първи ред 2 Знак"/>
    <w:basedOn w:val="af2"/>
    <w:link w:val="25"/>
    <w:rsid w:val="00862198"/>
    <w:rPr>
      <w:sz w:val="24"/>
      <w:lang w:val="en-GB" w:eastAsia="en-GB"/>
    </w:rPr>
  </w:style>
  <w:style w:type="paragraph" w:styleId="27">
    <w:name w:val="Body Text Indent 2"/>
    <w:basedOn w:val="a1"/>
    <w:link w:val="28"/>
    <w:rsid w:val="00862198"/>
    <w:pPr>
      <w:spacing w:after="120" w:line="480" w:lineRule="auto"/>
      <w:ind w:left="283"/>
      <w:jc w:val="both"/>
    </w:pPr>
    <w:rPr>
      <w:szCs w:val="20"/>
      <w:lang w:val="en-GB" w:eastAsia="en-GB"/>
    </w:rPr>
  </w:style>
  <w:style w:type="character" w:customStyle="1" w:styleId="28">
    <w:name w:val="Основен текст с отстъп 2 Знак"/>
    <w:basedOn w:val="a2"/>
    <w:link w:val="27"/>
    <w:rsid w:val="00862198"/>
    <w:rPr>
      <w:sz w:val="24"/>
      <w:lang w:val="en-GB" w:eastAsia="en-GB"/>
    </w:rPr>
  </w:style>
  <w:style w:type="paragraph" w:styleId="35">
    <w:name w:val="Body Text Indent 3"/>
    <w:basedOn w:val="a1"/>
    <w:link w:val="36"/>
    <w:rsid w:val="00862198"/>
    <w:pPr>
      <w:spacing w:after="120"/>
      <w:ind w:left="283"/>
      <w:jc w:val="both"/>
    </w:pPr>
    <w:rPr>
      <w:sz w:val="16"/>
      <w:szCs w:val="20"/>
      <w:lang w:val="en-GB" w:eastAsia="en-GB"/>
    </w:rPr>
  </w:style>
  <w:style w:type="character" w:customStyle="1" w:styleId="36">
    <w:name w:val="Основен текст с отстъп 3 Знак"/>
    <w:basedOn w:val="a2"/>
    <w:link w:val="35"/>
    <w:rsid w:val="00862198"/>
    <w:rPr>
      <w:sz w:val="16"/>
      <w:lang w:val="en-GB" w:eastAsia="en-GB"/>
    </w:rPr>
  </w:style>
  <w:style w:type="paragraph" w:styleId="af3">
    <w:name w:val="caption"/>
    <w:basedOn w:val="a1"/>
    <w:next w:val="a1"/>
    <w:qFormat/>
    <w:rsid w:val="00862198"/>
    <w:pPr>
      <w:spacing w:before="120" w:after="120"/>
      <w:jc w:val="both"/>
    </w:pPr>
    <w:rPr>
      <w:b/>
      <w:szCs w:val="20"/>
      <w:lang w:val="en-GB" w:eastAsia="en-GB"/>
    </w:rPr>
  </w:style>
  <w:style w:type="paragraph" w:customStyle="1" w:styleId="ChapterTitle">
    <w:name w:val="ChapterTitle"/>
    <w:basedOn w:val="a1"/>
    <w:next w:val="SectionTitle"/>
    <w:rsid w:val="00862198"/>
    <w:pPr>
      <w:keepNext/>
      <w:spacing w:after="480"/>
      <w:jc w:val="center"/>
    </w:pPr>
    <w:rPr>
      <w:b/>
      <w:sz w:val="32"/>
      <w:szCs w:val="20"/>
      <w:lang w:val="en-GB" w:eastAsia="en-GB"/>
    </w:rPr>
  </w:style>
  <w:style w:type="paragraph" w:styleId="af4">
    <w:name w:val="Closing"/>
    <w:basedOn w:val="a1"/>
    <w:link w:val="af5"/>
    <w:rsid w:val="00862198"/>
    <w:pPr>
      <w:spacing w:after="240"/>
      <w:ind w:left="4252"/>
      <w:jc w:val="both"/>
    </w:pPr>
    <w:rPr>
      <w:szCs w:val="20"/>
      <w:lang w:val="en-GB" w:eastAsia="en-GB"/>
    </w:rPr>
  </w:style>
  <w:style w:type="character" w:customStyle="1" w:styleId="af5">
    <w:name w:val="Заключителна фраза Знак"/>
    <w:basedOn w:val="a2"/>
    <w:link w:val="af4"/>
    <w:rsid w:val="00862198"/>
    <w:rPr>
      <w:sz w:val="24"/>
      <w:lang w:val="en-GB" w:eastAsia="en-GB"/>
    </w:rPr>
  </w:style>
  <w:style w:type="paragraph" w:styleId="af6">
    <w:name w:val="annotation text"/>
    <w:basedOn w:val="a1"/>
    <w:link w:val="af7"/>
    <w:semiHidden/>
    <w:rsid w:val="00862198"/>
    <w:pPr>
      <w:spacing w:after="240"/>
      <w:jc w:val="both"/>
    </w:pPr>
    <w:rPr>
      <w:sz w:val="20"/>
      <w:szCs w:val="20"/>
      <w:lang w:val="en-GB" w:eastAsia="en-GB"/>
    </w:rPr>
  </w:style>
  <w:style w:type="character" w:customStyle="1" w:styleId="af7">
    <w:name w:val="Текст на коментар Знак"/>
    <w:basedOn w:val="a2"/>
    <w:link w:val="af6"/>
    <w:semiHidden/>
    <w:rsid w:val="00862198"/>
    <w:rPr>
      <w:lang w:val="en-GB" w:eastAsia="en-GB"/>
    </w:rPr>
  </w:style>
  <w:style w:type="paragraph" w:styleId="af8">
    <w:name w:val="Date"/>
    <w:basedOn w:val="a1"/>
    <w:next w:val="References"/>
    <w:link w:val="af9"/>
    <w:rsid w:val="00862198"/>
    <w:pPr>
      <w:ind w:left="5103" w:right="-567"/>
    </w:pPr>
    <w:rPr>
      <w:szCs w:val="20"/>
      <w:lang w:val="en-GB" w:eastAsia="en-GB"/>
    </w:rPr>
  </w:style>
  <w:style w:type="character" w:customStyle="1" w:styleId="af9">
    <w:name w:val="Дата Знак"/>
    <w:basedOn w:val="a2"/>
    <w:link w:val="af8"/>
    <w:rsid w:val="00862198"/>
    <w:rPr>
      <w:sz w:val="24"/>
      <w:lang w:val="en-GB" w:eastAsia="en-GB"/>
    </w:rPr>
  </w:style>
  <w:style w:type="paragraph" w:styleId="afa">
    <w:name w:val="Document Map"/>
    <w:basedOn w:val="a1"/>
    <w:link w:val="afb"/>
    <w:semiHidden/>
    <w:rsid w:val="00862198"/>
    <w:pPr>
      <w:shd w:val="clear" w:color="auto" w:fill="000080"/>
      <w:spacing w:after="240"/>
      <w:jc w:val="both"/>
    </w:pPr>
    <w:rPr>
      <w:rFonts w:ascii="Tahoma" w:hAnsi="Tahoma"/>
      <w:szCs w:val="20"/>
      <w:lang w:val="en-GB" w:eastAsia="en-GB"/>
    </w:rPr>
  </w:style>
  <w:style w:type="character" w:customStyle="1" w:styleId="afb">
    <w:name w:val="План на документа Знак"/>
    <w:basedOn w:val="a2"/>
    <w:link w:val="afa"/>
    <w:semiHidden/>
    <w:rsid w:val="00862198"/>
    <w:rPr>
      <w:rFonts w:ascii="Tahoma" w:hAnsi="Tahoma"/>
      <w:sz w:val="24"/>
      <w:shd w:val="clear" w:color="auto" w:fill="000080"/>
      <w:lang w:val="en-GB" w:eastAsia="en-GB"/>
    </w:rPr>
  </w:style>
  <w:style w:type="paragraph" w:customStyle="1" w:styleId="DoubSign">
    <w:name w:val="DoubSign"/>
    <w:basedOn w:val="a1"/>
    <w:next w:val="Enclosures"/>
    <w:rsid w:val="00862198"/>
    <w:pPr>
      <w:tabs>
        <w:tab w:val="left" w:pos="5103"/>
      </w:tabs>
      <w:spacing w:before="1200"/>
    </w:pPr>
    <w:rPr>
      <w:szCs w:val="20"/>
      <w:lang w:val="en-GB" w:eastAsia="en-GB"/>
    </w:rPr>
  </w:style>
  <w:style w:type="paragraph" w:customStyle="1" w:styleId="Enclosures">
    <w:name w:val="Enclosures"/>
    <w:basedOn w:val="a1"/>
    <w:rsid w:val="00862198"/>
    <w:pPr>
      <w:keepNext/>
      <w:keepLines/>
      <w:tabs>
        <w:tab w:val="left" w:pos="5642"/>
      </w:tabs>
      <w:spacing w:before="480"/>
      <w:ind w:left="1191" w:hanging="1191"/>
    </w:pPr>
    <w:rPr>
      <w:szCs w:val="20"/>
      <w:lang w:val="en-GB" w:eastAsia="en-GB"/>
    </w:rPr>
  </w:style>
  <w:style w:type="paragraph" w:styleId="afc">
    <w:name w:val="endnote text"/>
    <w:basedOn w:val="a1"/>
    <w:link w:val="afd"/>
    <w:semiHidden/>
    <w:rsid w:val="00862198"/>
    <w:pPr>
      <w:spacing w:after="240"/>
      <w:jc w:val="both"/>
    </w:pPr>
    <w:rPr>
      <w:sz w:val="20"/>
      <w:szCs w:val="20"/>
      <w:lang w:val="en-GB" w:eastAsia="en-GB"/>
    </w:rPr>
  </w:style>
  <w:style w:type="character" w:customStyle="1" w:styleId="afd">
    <w:name w:val="Текст на бележка в края Знак"/>
    <w:basedOn w:val="a2"/>
    <w:link w:val="afc"/>
    <w:semiHidden/>
    <w:rsid w:val="00862198"/>
    <w:rPr>
      <w:lang w:val="en-GB" w:eastAsia="en-GB"/>
    </w:rPr>
  </w:style>
  <w:style w:type="paragraph" w:styleId="afe">
    <w:name w:val="envelope address"/>
    <w:basedOn w:val="a1"/>
    <w:rsid w:val="00862198"/>
    <w:pPr>
      <w:framePr w:w="7920" w:h="1980" w:hRule="exact" w:hSpace="180" w:wrap="auto" w:hAnchor="page" w:xAlign="center" w:yAlign="bottom"/>
      <w:jc w:val="both"/>
    </w:pPr>
    <w:rPr>
      <w:szCs w:val="20"/>
      <w:lang w:val="en-GB" w:eastAsia="en-GB"/>
    </w:rPr>
  </w:style>
  <w:style w:type="paragraph" w:styleId="aff">
    <w:name w:val="envelope return"/>
    <w:basedOn w:val="a1"/>
    <w:rsid w:val="00862198"/>
    <w:pPr>
      <w:jc w:val="both"/>
    </w:pPr>
    <w:rPr>
      <w:sz w:val="20"/>
      <w:szCs w:val="20"/>
      <w:lang w:val="en-GB" w:eastAsia="en-GB"/>
    </w:rPr>
  </w:style>
  <w:style w:type="paragraph" w:styleId="aff0">
    <w:name w:val="footnote text"/>
    <w:basedOn w:val="a1"/>
    <w:link w:val="aff1"/>
    <w:semiHidden/>
    <w:rsid w:val="00862198"/>
    <w:pPr>
      <w:spacing w:after="240"/>
      <w:ind w:left="357" w:hanging="357"/>
      <w:jc w:val="both"/>
    </w:pPr>
    <w:rPr>
      <w:sz w:val="20"/>
      <w:szCs w:val="20"/>
      <w:lang w:val="en-GB" w:eastAsia="en-GB"/>
    </w:rPr>
  </w:style>
  <w:style w:type="character" w:customStyle="1" w:styleId="aff1">
    <w:name w:val="Текст под линия Знак"/>
    <w:basedOn w:val="a2"/>
    <w:link w:val="aff0"/>
    <w:semiHidden/>
    <w:rsid w:val="00862198"/>
    <w:rPr>
      <w:lang w:val="en-GB" w:eastAsia="en-GB"/>
    </w:rPr>
  </w:style>
  <w:style w:type="paragraph" w:styleId="11">
    <w:name w:val="index 1"/>
    <w:basedOn w:val="a1"/>
    <w:next w:val="a1"/>
    <w:autoRedefine/>
    <w:semiHidden/>
    <w:rsid w:val="00862198"/>
    <w:pPr>
      <w:spacing w:after="240"/>
      <w:ind w:left="240" w:hanging="240"/>
      <w:jc w:val="both"/>
    </w:pPr>
    <w:rPr>
      <w:szCs w:val="20"/>
      <w:lang w:val="en-GB" w:eastAsia="en-GB"/>
    </w:rPr>
  </w:style>
  <w:style w:type="paragraph" w:styleId="29">
    <w:name w:val="index 2"/>
    <w:basedOn w:val="a1"/>
    <w:next w:val="a1"/>
    <w:autoRedefine/>
    <w:semiHidden/>
    <w:rsid w:val="00862198"/>
    <w:pPr>
      <w:spacing w:after="240"/>
      <w:ind w:left="480" w:hanging="240"/>
      <w:jc w:val="both"/>
    </w:pPr>
    <w:rPr>
      <w:szCs w:val="20"/>
      <w:lang w:val="en-GB" w:eastAsia="en-GB"/>
    </w:rPr>
  </w:style>
  <w:style w:type="paragraph" w:styleId="37">
    <w:name w:val="index 3"/>
    <w:basedOn w:val="a1"/>
    <w:next w:val="a1"/>
    <w:autoRedefine/>
    <w:semiHidden/>
    <w:rsid w:val="00862198"/>
    <w:pPr>
      <w:spacing w:after="240"/>
      <w:ind w:left="720" w:hanging="240"/>
      <w:jc w:val="both"/>
    </w:pPr>
    <w:rPr>
      <w:szCs w:val="20"/>
      <w:lang w:val="en-GB" w:eastAsia="en-GB"/>
    </w:rPr>
  </w:style>
  <w:style w:type="paragraph" w:styleId="43">
    <w:name w:val="index 4"/>
    <w:basedOn w:val="a1"/>
    <w:next w:val="a1"/>
    <w:autoRedefine/>
    <w:semiHidden/>
    <w:rsid w:val="00862198"/>
    <w:pPr>
      <w:spacing w:after="240"/>
      <w:ind w:left="960" w:hanging="240"/>
      <w:jc w:val="both"/>
    </w:pPr>
    <w:rPr>
      <w:szCs w:val="20"/>
      <w:lang w:val="en-GB" w:eastAsia="en-GB"/>
    </w:rPr>
  </w:style>
  <w:style w:type="paragraph" w:styleId="53">
    <w:name w:val="index 5"/>
    <w:basedOn w:val="a1"/>
    <w:next w:val="a1"/>
    <w:autoRedefine/>
    <w:semiHidden/>
    <w:rsid w:val="00862198"/>
    <w:pPr>
      <w:spacing w:after="240"/>
      <w:ind w:left="1200" w:hanging="240"/>
      <w:jc w:val="both"/>
    </w:pPr>
    <w:rPr>
      <w:szCs w:val="20"/>
      <w:lang w:val="en-GB" w:eastAsia="en-GB"/>
    </w:rPr>
  </w:style>
  <w:style w:type="paragraph" w:styleId="61">
    <w:name w:val="index 6"/>
    <w:basedOn w:val="a1"/>
    <w:next w:val="a1"/>
    <w:autoRedefine/>
    <w:semiHidden/>
    <w:rsid w:val="00862198"/>
    <w:pPr>
      <w:spacing w:after="240"/>
      <w:ind w:left="1440" w:hanging="240"/>
      <w:jc w:val="both"/>
    </w:pPr>
    <w:rPr>
      <w:szCs w:val="20"/>
      <w:lang w:val="en-GB" w:eastAsia="en-GB"/>
    </w:rPr>
  </w:style>
  <w:style w:type="paragraph" w:styleId="71">
    <w:name w:val="index 7"/>
    <w:basedOn w:val="a1"/>
    <w:next w:val="a1"/>
    <w:autoRedefine/>
    <w:semiHidden/>
    <w:rsid w:val="00862198"/>
    <w:pPr>
      <w:spacing w:after="240"/>
      <w:ind w:left="1680" w:hanging="240"/>
      <w:jc w:val="both"/>
    </w:pPr>
    <w:rPr>
      <w:szCs w:val="20"/>
      <w:lang w:val="en-GB" w:eastAsia="en-GB"/>
    </w:rPr>
  </w:style>
  <w:style w:type="paragraph" w:styleId="81">
    <w:name w:val="index 8"/>
    <w:basedOn w:val="a1"/>
    <w:next w:val="a1"/>
    <w:autoRedefine/>
    <w:semiHidden/>
    <w:rsid w:val="00862198"/>
    <w:pPr>
      <w:spacing w:after="240"/>
      <w:ind w:left="1920" w:hanging="240"/>
      <w:jc w:val="both"/>
    </w:pPr>
    <w:rPr>
      <w:szCs w:val="20"/>
      <w:lang w:val="en-GB" w:eastAsia="en-GB"/>
    </w:rPr>
  </w:style>
  <w:style w:type="paragraph" w:styleId="91">
    <w:name w:val="index 9"/>
    <w:basedOn w:val="a1"/>
    <w:next w:val="a1"/>
    <w:autoRedefine/>
    <w:semiHidden/>
    <w:rsid w:val="00862198"/>
    <w:pPr>
      <w:spacing w:after="240"/>
      <w:ind w:left="2160" w:hanging="240"/>
      <w:jc w:val="both"/>
    </w:pPr>
    <w:rPr>
      <w:szCs w:val="20"/>
      <w:lang w:val="en-GB" w:eastAsia="en-GB"/>
    </w:rPr>
  </w:style>
  <w:style w:type="paragraph" w:styleId="aff2">
    <w:name w:val="index heading"/>
    <w:basedOn w:val="a1"/>
    <w:next w:val="11"/>
    <w:semiHidden/>
    <w:rsid w:val="00862198"/>
    <w:pPr>
      <w:spacing w:after="240"/>
      <w:jc w:val="both"/>
    </w:pPr>
    <w:rPr>
      <w:rFonts w:ascii="Arial" w:hAnsi="Arial"/>
      <w:b/>
      <w:szCs w:val="20"/>
      <w:lang w:val="en-GB" w:eastAsia="en-GB"/>
    </w:rPr>
  </w:style>
  <w:style w:type="paragraph" w:styleId="aff3">
    <w:name w:val="List"/>
    <w:basedOn w:val="a1"/>
    <w:rsid w:val="00862198"/>
    <w:pPr>
      <w:spacing w:after="240"/>
      <w:ind w:left="283" w:hanging="283"/>
      <w:jc w:val="both"/>
    </w:pPr>
    <w:rPr>
      <w:szCs w:val="20"/>
      <w:lang w:val="en-GB" w:eastAsia="en-GB"/>
    </w:rPr>
  </w:style>
  <w:style w:type="paragraph" w:styleId="2a">
    <w:name w:val="List 2"/>
    <w:basedOn w:val="a1"/>
    <w:rsid w:val="00862198"/>
    <w:pPr>
      <w:spacing w:after="240"/>
      <w:ind w:left="566" w:hanging="283"/>
      <w:jc w:val="both"/>
    </w:pPr>
    <w:rPr>
      <w:szCs w:val="20"/>
      <w:lang w:val="en-GB" w:eastAsia="en-GB"/>
    </w:rPr>
  </w:style>
  <w:style w:type="paragraph" w:styleId="38">
    <w:name w:val="List 3"/>
    <w:basedOn w:val="a1"/>
    <w:rsid w:val="00862198"/>
    <w:pPr>
      <w:spacing w:after="240"/>
      <w:ind w:left="849" w:hanging="283"/>
      <w:jc w:val="both"/>
    </w:pPr>
    <w:rPr>
      <w:szCs w:val="20"/>
      <w:lang w:val="en-GB" w:eastAsia="en-GB"/>
    </w:rPr>
  </w:style>
  <w:style w:type="paragraph" w:styleId="44">
    <w:name w:val="List 4"/>
    <w:basedOn w:val="a1"/>
    <w:rsid w:val="00862198"/>
    <w:pPr>
      <w:spacing w:after="240"/>
      <w:ind w:left="1132" w:hanging="283"/>
      <w:jc w:val="both"/>
    </w:pPr>
    <w:rPr>
      <w:szCs w:val="20"/>
      <w:lang w:val="en-GB" w:eastAsia="en-GB"/>
    </w:rPr>
  </w:style>
  <w:style w:type="paragraph" w:styleId="54">
    <w:name w:val="List 5"/>
    <w:basedOn w:val="a1"/>
    <w:rsid w:val="00862198"/>
    <w:pPr>
      <w:spacing w:after="240"/>
      <w:ind w:left="1415" w:hanging="283"/>
      <w:jc w:val="both"/>
    </w:pPr>
    <w:rPr>
      <w:szCs w:val="20"/>
      <w:lang w:val="en-GB" w:eastAsia="en-GB"/>
    </w:rPr>
  </w:style>
  <w:style w:type="paragraph" w:styleId="a0">
    <w:name w:val="List Bullet"/>
    <w:basedOn w:val="a1"/>
    <w:rsid w:val="00862198"/>
    <w:pPr>
      <w:numPr>
        <w:numId w:val="4"/>
      </w:numPr>
      <w:spacing w:after="240"/>
      <w:jc w:val="both"/>
    </w:pPr>
    <w:rPr>
      <w:szCs w:val="20"/>
      <w:lang w:val="en-GB" w:eastAsia="en-US"/>
    </w:rPr>
  </w:style>
  <w:style w:type="paragraph" w:styleId="20">
    <w:name w:val="List Bullet 2"/>
    <w:basedOn w:val="Text2"/>
    <w:rsid w:val="00862198"/>
    <w:pPr>
      <w:numPr>
        <w:numId w:val="6"/>
      </w:numPr>
      <w:tabs>
        <w:tab w:val="clear" w:pos="2161"/>
      </w:tabs>
    </w:pPr>
    <w:rPr>
      <w:lang w:eastAsia="en-US"/>
    </w:rPr>
  </w:style>
  <w:style w:type="paragraph" w:styleId="30">
    <w:name w:val="List Bullet 3"/>
    <w:basedOn w:val="Text3"/>
    <w:rsid w:val="00862198"/>
    <w:pPr>
      <w:numPr>
        <w:numId w:val="7"/>
      </w:numPr>
      <w:tabs>
        <w:tab w:val="clear" w:pos="2302"/>
      </w:tabs>
    </w:pPr>
    <w:rPr>
      <w:lang w:eastAsia="en-US"/>
    </w:rPr>
  </w:style>
  <w:style w:type="paragraph" w:styleId="40">
    <w:name w:val="List Bullet 4"/>
    <w:basedOn w:val="Text4"/>
    <w:rsid w:val="00862198"/>
    <w:pPr>
      <w:numPr>
        <w:numId w:val="8"/>
      </w:numPr>
      <w:tabs>
        <w:tab w:val="clear" w:pos="2302"/>
      </w:tabs>
    </w:pPr>
    <w:rPr>
      <w:lang w:eastAsia="en-US"/>
    </w:rPr>
  </w:style>
  <w:style w:type="paragraph" w:styleId="50">
    <w:name w:val="List Bullet 5"/>
    <w:basedOn w:val="a1"/>
    <w:autoRedefine/>
    <w:rsid w:val="00862198"/>
    <w:pPr>
      <w:numPr>
        <w:numId w:val="1"/>
      </w:numPr>
      <w:spacing w:after="240"/>
      <w:jc w:val="both"/>
    </w:pPr>
    <w:rPr>
      <w:szCs w:val="20"/>
      <w:lang w:val="en-GB" w:eastAsia="en-GB"/>
    </w:rPr>
  </w:style>
  <w:style w:type="paragraph" w:styleId="aff4">
    <w:name w:val="List Continue"/>
    <w:basedOn w:val="a1"/>
    <w:rsid w:val="00862198"/>
    <w:pPr>
      <w:spacing w:after="120"/>
      <w:ind w:left="283"/>
      <w:jc w:val="both"/>
    </w:pPr>
    <w:rPr>
      <w:szCs w:val="20"/>
      <w:lang w:val="en-GB" w:eastAsia="en-GB"/>
    </w:rPr>
  </w:style>
  <w:style w:type="paragraph" w:styleId="2b">
    <w:name w:val="List Continue 2"/>
    <w:basedOn w:val="a1"/>
    <w:rsid w:val="00862198"/>
    <w:pPr>
      <w:spacing w:after="120"/>
      <w:ind w:left="566"/>
      <w:jc w:val="both"/>
    </w:pPr>
    <w:rPr>
      <w:szCs w:val="20"/>
      <w:lang w:val="en-GB" w:eastAsia="en-GB"/>
    </w:rPr>
  </w:style>
  <w:style w:type="paragraph" w:styleId="39">
    <w:name w:val="List Continue 3"/>
    <w:basedOn w:val="a1"/>
    <w:rsid w:val="00862198"/>
    <w:pPr>
      <w:spacing w:after="120"/>
      <w:ind w:left="849"/>
      <w:jc w:val="both"/>
    </w:pPr>
    <w:rPr>
      <w:szCs w:val="20"/>
      <w:lang w:val="en-GB" w:eastAsia="en-GB"/>
    </w:rPr>
  </w:style>
  <w:style w:type="paragraph" w:styleId="45">
    <w:name w:val="List Continue 4"/>
    <w:basedOn w:val="a1"/>
    <w:rsid w:val="00862198"/>
    <w:pPr>
      <w:spacing w:after="120"/>
      <w:ind w:left="1132"/>
      <w:jc w:val="both"/>
    </w:pPr>
    <w:rPr>
      <w:szCs w:val="20"/>
      <w:lang w:val="en-GB" w:eastAsia="en-GB"/>
    </w:rPr>
  </w:style>
  <w:style w:type="paragraph" w:styleId="55">
    <w:name w:val="List Continue 5"/>
    <w:basedOn w:val="a1"/>
    <w:rsid w:val="00862198"/>
    <w:pPr>
      <w:spacing w:after="120"/>
      <w:ind w:left="1415"/>
      <w:jc w:val="both"/>
    </w:pPr>
    <w:rPr>
      <w:szCs w:val="20"/>
      <w:lang w:val="en-GB" w:eastAsia="en-GB"/>
    </w:rPr>
  </w:style>
  <w:style w:type="paragraph" w:styleId="a">
    <w:name w:val="List Number"/>
    <w:basedOn w:val="a1"/>
    <w:rsid w:val="00862198"/>
    <w:pPr>
      <w:numPr>
        <w:numId w:val="14"/>
      </w:numPr>
      <w:spacing w:after="240"/>
      <w:jc w:val="both"/>
    </w:pPr>
    <w:rPr>
      <w:szCs w:val="20"/>
      <w:lang w:val="en-GB" w:eastAsia="en-US"/>
    </w:rPr>
  </w:style>
  <w:style w:type="paragraph" w:styleId="2">
    <w:name w:val="List Number 2"/>
    <w:basedOn w:val="Text2"/>
    <w:rsid w:val="00862198"/>
    <w:pPr>
      <w:numPr>
        <w:numId w:val="16"/>
      </w:numPr>
      <w:tabs>
        <w:tab w:val="clear" w:pos="2161"/>
      </w:tabs>
    </w:pPr>
    <w:rPr>
      <w:lang w:eastAsia="en-US"/>
    </w:rPr>
  </w:style>
  <w:style w:type="paragraph" w:styleId="3">
    <w:name w:val="List Number 3"/>
    <w:basedOn w:val="Text3"/>
    <w:rsid w:val="00862198"/>
    <w:pPr>
      <w:numPr>
        <w:numId w:val="17"/>
      </w:numPr>
      <w:tabs>
        <w:tab w:val="clear" w:pos="2302"/>
      </w:tabs>
    </w:pPr>
    <w:rPr>
      <w:lang w:eastAsia="en-US"/>
    </w:rPr>
  </w:style>
  <w:style w:type="paragraph" w:styleId="41">
    <w:name w:val="List Number 4"/>
    <w:basedOn w:val="Text4"/>
    <w:rsid w:val="00862198"/>
    <w:pPr>
      <w:numPr>
        <w:numId w:val="18"/>
      </w:numPr>
      <w:tabs>
        <w:tab w:val="clear" w:pos="2302"/>
      </w:tabs>
    </w:pPr>
    <w:rPr>
      <w:lang w:eastAsia="en-US"/>
    </w:rPr>
  </w:style>
  <w:style w:type="paragraph" w:styleId="5">
    <w:name w:val="List Number 5"/>
    <w:basedOn w:val="a1"/>
    <w:rsid w:val="00862198"/>
    <w:pPr>
      <w:numPr>
        <w:numId w:val="2"/>
      </w:numPr>
      <w:spacing w:after="240"/>
      <w:jc w:val="both"/>
    </w:pPr>
    <w:rPr>
      <w:szCs w:val="20"/>
      <w:lang w:val="en-GB" w:eastAsia="en-GB"/>
    </w:rPr>
  </w:style>
  <w:style w:type="paragraph" w:styleId="aff5">
    <w:name w:val="macro"/>
    <w:link w:val="aff6"/>
    <w:semiHidden/>
    <w:rsid w:val="00862198"/>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GB"/>
    </w:rPr>
  </w:style>
  <w:style w:type="character" w:customStyle="1" w:styleId="aff6">
    <w:name w:val="Текст на макрос Знак"/>
    <w:basedOn w:val="a2"/>
    <w:link w:val="aff5"/>
    <w:semiHidden/>
    <w:rsid w:val="00862198"/>
    <w:rPr>
      <w:rFonts w:ascii="Courier New" w:hAnsi="Courier New"/>
      <w:lang w:val="en-GB" w:eastAsia="en-GB"/>
    </w:rPr>
  </w:style>
  <w:style w:type="paragraph" w:styleId="aff7">
    <w:name w:val="Message Header"/>
    <w:basedOn w:val="a1"/>
    <w:link w:val="aff8"/>
    <w:rsid w:val="00862198"/>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aff8">
    <w:name w:val="Заглавка на съобщение Знак"/>
    <w:basedOn w:val="a2"/>
    <w:link w:val="aff7"/>
    <w:rsid w:val="00862198"/>
    <w:rPr>
      <w:rFonts w:ascii="Arial" w:hAnsi="Arial"/>
      <w:sz w:val="24"/>
      <w:shd w:val="pct20" w:color="auto" w:fill="auto"/>
      <w:lang w:val="en-GB" w:eastAsia="en-GB"/>
    </w:rPr>
  </w:style>
  <w:style w:type="paragraph" w:styleId="aff9">
    <w:name w:val="Normal Indent"/>
    <w:basedOn w:val="a1"/>
    <w:rsid w:val="00862198"/>
    <w:pPr>
      <w:spacing w:after="240"/>
      <w:ind w:left="720"/>
      <w:jc w:val="both"/>
    </w:pPr>
    <w:rPr>
      <w:szCs w:val="20"/>
      <w:lang w:val="en-GB" w:eastAsia="en-GB"/>
    </w:rPr>
  </w:style>
  <w:style w:type="paragraph" w:styleId="affa">
    <w:name w:val="Note Heading"/>
    <w:basedOn w:val="a1"/>
    <w:next w:val="a1"/>
    <w:link w:val="affb"/>
    <w:rsid w:val="00862198"/>
    <w:pPr>
      <w:spacing w:after="240"/>
      <w:jc w:val="both"/>
    </w:pPr>
    <w:rPr>
      <w:szCs w:val="20"/>
      <w:lang w:val="en-GB" w:eastAsia="en-GB"/>
    </w:rPr>
  </w:style>
  <w:style w:type="character" w:customStyle="1" w:styleId="affb">
    <w:name w:val="Заглавие на бележка Знак"/>
    <w:basedOn w:val="a2"/>
    <w:link w:val="affa"/>
    <w:rsid w:val="00862198"/>
    <w:rPr>
      <w:sz w:val="24"/>
      <w:lang w:val="en-GB" w:eastAsia="en-GB"/>
    </w:rPr>
  </w:style>
  <w:style w:type="paragraph" w:customStyle="1" w:styleId="NoteHead">
    <w:name w:val="NoteHead"/>
    <w:basedOn w:val="a1"/>
    <w:next w:val="Subject"/>
    <w:rsid w:val="00862198"/>
    <w:pPr>
      <w:spacing w:before="720" w:after="720"/>
      <w:jc w:val="center"/>
    </w:pPr>
    <w:rPr>
      <w:b/>
      <w:smallCaps/>
      <w:szCs w:val="20"/>
      <w:lang w:val="en-GB" w:eastAsia="en-GB"/>
    </w:rPr>
  </w:style>
  <w:style w:type="paragraph" w:customStyle="1" w:styleId="NoteList">
    <w:name w:val="NoteList"/>
    <w:basedOn w:val="a1"/>
    <w:next w:val="Subject"/>
    <w:rsid w:val="00862198"/>
    <w:pPr>
      <w:tabs>
        <w:tab w:val="left" w:pos="5823"/>
      </w:tabs>
      <w:spacing w:before="720" w:after="720"/>
      <w:ind w:left="5104" w:hanging="3119"/>
    </w:pPr>
    <w:rPr>
      <w:b/>
      <w:smallCaps/>
      <w:szCs w:val="20"/>
      <w:lang w:val="en-GB" w:eastAsia="en-GB"/>
    </w:rPr>
  </w:style>
  <w:style w:type="paragraph" w:customStyle="1" w:styleId="NumPar1">
    <w:name w:val="NumPar 1"/>
    <w:basedOn w:val="1"/>
    <w:next w:val="Text1"/>
    <w:rsid w:val="00862198"/>
    <w:pPr>
      <w:keepNext w:val="0"/>
      <w:spacing w:before="0"/>
      <w:ind w:left="483" w:hanging="483"/>
      <w:outlineLvl w:val="9"/>
    </w:pPr>
    <w:rPr>
      <w:b w:val="0"/>
      <w:smallCaps w:val="0"/>
    </w:rPr>
  </w:style>
  <w:style w:type="paragraph" w:customStyle="1" w:styleId="NumPar2">
    <w:name w:val="NumPar 2"/>
    <w:basedOn w:val="21"/>
    <w:next w:val="Text2"/>
    <w:rsid w:val="00862198"/>
    <w:pPr>
      <w:keepNext w:val="0"/>
      <w:outlineLvl w:val="9"/>
    </w:pPr>
    <w:rPr>
      <w:b w:val="0"/>
    </w:rPr>
  </w:style>
  <w:style w:type="paragraph" w:customStyle="1" w:styleId="NumPar3">
    <w:name w:val="NumPar 3"/>
    <w:basedOn w:val="31"/>
    <w:next w:val="Text3"/>
    <w:rsid w:val="00862198"/>
    <w:pPr>
      <w:keepNext w:val="0"/>
      <w:outlineLvl w:val="9"/>
    </w:pPr>
    <w:rPr>
      <w:i w:val="0"/>
    </w:rPr>
  </w:style>
  <w:style w:type="paragraph" w:customStyle="1" w:styleId="NumPar4">
    <w:name w:val="NumPar 4"/>
    <w:basedOn w:val="4"/>
    <w:next w:val="Text4"/>
    <w:rsid w:val="00862198"/>
    <w:pPr>
      <w:keepNext w:val="0"/>
      <w:outlineLvl w:val="9"/>
    </w:pPr>
  </w:style>
  <w:style w:type="paragraph" w:customStyle="1" w:styleId="PartTitle">
    <w:name w:val="PartTitle"/>
    <w:basedOn w:val="a1"/>
    <w:next w:val="ChapterTitle"/>
    <w:rsid w:val="00862198"/>
    <w:pPr>
      <w:keepNext/>
      <w:pageBreakBefore/>
      <w:spacing w:after="480"/>
      <w:jc w:val="center"/>
    </w:pPr>
    <w:rPr>
      <w:b/>
      <w:sz w:val="36"/>
      <w:szCs w:val="20"/>
      <w:lang w:val="en-GB" w:eastAsia="en-GB"/>
    </w:rPr>
  </w:style>
  <w:style w:type="paragraph" w:styleId="affc">
    <w:name w:val="Plain Text"/>
    <w:basedOn w:val="a1"/>
    <w:link w:val="affd"/>
    <w:rsid w:val="00862198"/>
    <w:pPr>
      <w:spacing w:after="240"/>
      <w:jc w:val="both"/>
    </w:pPr>
    <w:rPr>
      <w:rFonts w:ascii="Courier New" w:hAnsi="Courier New"/>
      <w:sz w:val="20"/>
      <w:szCs w:val="20"/>
      <w:lang w:val="en-GB" w:eastAsia="en-GB"/>
    </w:rPr>
  </w:style>
  <w:style w:type="character" w:customStyle="1" w:styleId="affd">
    <w:name w:val="Обикновен текст Знак"/>
    <w:basedOn w:val="a2"/>
    <w:link w:val="affc"/>
    <w:rsid w:val="00862198"/>
    <w:rPr>
      <w:rFonts w:ascii="Courier New" w:hAnsi="Courier New"/>
      <w:lang w:val="en-GB" w:eastAsia="en-GB"/>
    </w:rPr>
  </w:style>
  <w:style w:type="paragraph" w:customStyle="1" w:styleId="References">
    <w:name w:val="References"/>
    <w:basedOn w:val="a1"/>
    <w:next w:val="AddressTR"/>
    <w:rsid w:val="00862198"/>
    <w:pPr>
      <w:spacing w:after="240"/>
      <w:ind w:left="5103"/>
    </w:pPr>
    <w:rPr>
      <w:sz w:val="20"/>
      <w:szCs w:val="20"/>
      <w:lang w:val="en-GB" w:eastAsia="en-GB"/>
    </w:rPr>
  </w:style>
  <w:style w:type="paragraph" w:styleId="affe">
    <w:name w:val="Salutation"/>
    <w:basedOn w:val="a1"/>
    <w:next w:val="a1"/>
    <w:link w:val="afff"/>
    <w:rsid w:val="00862198"/>
    <w:pPr>
      <w:spacing w:after="240"/>
      <w:jc w:val="both"/>
    </w:pPr>
    <w:rPr>
      <w:szCs w:val="20"/>
      <w:lang w:val="en-GB" w:eastAsia="en-GB"/>
    </w:rPr>
  </w:style>
  <w:style w:type="character" w:customStyle="1" w:styleId="afff">
    <w:name w:val="Приветствие Знак"/>
    <w:basedOn w:val="a2"/>
    <w:link w:val="affe"/>
    <w:rsid w:val="00862198"/>
    <w:rPr>
      <w:sz w:val="24"/>
      <w:lang w:val="en-GB" w:eastAsia="en-GB"/>
    </w:rPr>
  </w:style>
  <w:style w:type="paragraph" w:customStyle="1" w:styleId="SectionTitle">
    <w:name w:val="SectionTitle"/>
    <w:basedOn w:val="a1"/>
    <w:next w:val="1"/>
    <w:rsid w:val="00862198"/>
    <w:pPr>
      <w:keepNext/>
      <w:spacing w:after="480"/>
      <w:jc w:val="center"/>
    </w:pPr>
    <w:rPr>
      <w:b/>
      <w:smallCaps/>
      <w:sz w:val="28"/>
      <w:szCs w:val="20"/>
      <w:lang w:val="en-GB" w:eastAsia="en-GB"/>
    </w:rPr>
  </w:style>
  <w:style w:type="paragraph" w:styleId="afff0">
    <w:name w:val="Signature"/>
    <w:basedOn w:val="a1"/>
    <w:next w:val="Enclosures"/>
    <w:link w:val="afff1"/>
    <w:rsid w:val="00862198"/>
    <w:pPr>
      <w:tabs>
        <w:tab w:val="left" w:pos="5103"/>
      </w:tabs>
      <w:spacing w:before="1200"/>
      <w:ind w:left="5103"/>
      <w:jc w:val="center"/>
    </w:pPr>
    <w:rPr>
      <w:szCs w:val="20"/>
      <w:lang w:val="en-GB" w:eastAsia="en-GB"/>
    </w:rPr>
  </w:style>
  <w:style w:type="character" w:customStyle="1" w:styleId="afff1">
    <w:name w:val="Подпис Знак"/>
    <w:basedOn w:val="a2"/>
    <w:link w:val="afff0"/>
    <w:rsid w:val="00862198"/>
    <w:rPr>
      <w:sz w:val="24"/>
      <w:lang w:val="en-GB" w:eastAsia="en-GB"/>
    </w:rPr>
  </w:style>
  <w:style w:type="paragraph" w:customStyle="1" w:styleId="Subject">
    <w:name w:val="Subject"/>
    <w:basedOn w:val="a1"/>
    <w:next w:val="a1"/>
    <w:rsid w:val="00862198"/>
    <w:pPr>
      <w:spacing w:after="480"/>
      <w:ind w:left="1191" w:hanging="1191"/>
    </w:pPr>
    <w:rPr>
      <w:b/>
      <w:szCs w:val="20"/>
      <w:lang w:val="en-GB" w:eastAsia="en-GB"/>
    </w:rPr>
  </w:style>
  <w:style w:type="paragraph" w:styleId="afff2">
    <w:name w:val="Subtitle"/>
    <w:basedOn w:val="a1"/>
    <w:link w:val="afff3"/>
    <w:qFormat/>
    <w:rsid w:val="00862198"/>
    <w:pPr>
      <w:spacing w:after="60"/>
      <w:jc w:val="center"/>
      <w:outlineLvl w:val="1"/>
    </w:pPr>
    <w:rPr>
      <w:rFonts w:ascii="Arial" w:hAnsi="Arial"/>
      <w:szCs w:val="20"/>
      <w:lang w:val="en-GB" w:eastAsia="en-GB"/>
    </w:rPr>
  </w:style>
  <w:style w:type="character" w:customStyle="1" w:styleId="afff3">
    <w:name w:val="Подзаглавие Знак"/>
    <w:basedOn w:val="a2"/>
    <w:link w:val="afff2"/>
    <w:rsid w:val="00862198"/>
    <w:rPr>
      <w:rFonts w:ascii="Arial" w:hAnsi="Arial"/>
      <w:sz w:val="24"/>
      <w:lang w:val="en-GB" w:eastAsia="en-GB"/>
    </w:rPr>
  </w:style>
  <w:style w:type="paragraph" w:customStyle="1" w:styleId="SubTitle1">
    <w:name w:val="SubTitle 1"/>
    <w:basedOn w:val="a1"/>
    <w:next w:val="SubTitle2"/>
    <w:rsid w:val="00862198"/>
    <w:pPr>
      <w:spacing w:after="240"/>
      <w:jc w:val="center"/>
    </w:pPr>
    <w:rPr>
      <w:b/>
      <w:sz w:val="40"/>
      <w:szCs w:val="20"/>
      <w:lang w:val="en-GB" w:eastAsia="en-GB"/>
    </w:rPr>
  </w:style>
  <w:style w:type="paragraph" w:customStyle="1" w:styleId="SubTitle2">
    <w:name w:val="SubTitle 2"/>
    <w:basedOn w:val="a1"/>
    <w:rsid w:val="00862198"/>
    <w:pPr>
      <w:spacing w:after="240"/>
      <w:jc w:val="center"/>
    </w:pPr>
    <w:rPr>
      <w:b/>
      <w:sz w:val="32"/>
      <w:szCs w:val="20"/>
      <w:lang w:val="en-GB" w:eastAsia="en-GB"/>
    </w:rPr>
  </w:style>
  <w:style w:type="paragraph" w:styleId="afff4">
    <w:name w:val="table of authorities"/>
    <w:basedOn w:val="a1"/>
    <w:next w:val="a1"/>
    <w:semiHidden/>
    <w:rsid w:val="00862198"/>
    <w:pPr>
      <w:spacing w:after="240"/>
      <w:ind w:left="240" w:hanging="240"/>
      <w:jc w:val="both"/>
    </w:pPr>
    <w:rPr>
      <w:szCs w:val="20"/>
      <w:lang w:val="en-GB" w:eastAsia="en-GB"/>
    </w:rPr>
  </w:style>
  <w:style w:type="paragraph" w:styleId="afff5">
    <w:name w:val="table of figures"/>
    <w:basedOn w:val="a1"/>
    <w:next w:val="a1"/>
    <w:semiHidden/>
    <w:rsid w:val="00862198"/>
    <w:pPr>
      <w:spacing w:after="240"/>
      <w:ind w:left="480" w:hanging="480"/>
      <w:jc w:val="both"/>
    </w:pPr>
    <w:rPr>
      <w:szCs w:val="20"/>
      <w:lang w:val="en-GB" w:eastAsia="en-GB"/>
    </w:rPr>
  </w:style>
  <w:style w:type="paragraph" w:customStyle="1" w:styleId="Text1">
    <w:name w:val="Text 1"/>
    <w:basedOn w:val="a1"/>
    <w:rsid w:val="00862198"/>
    <w:pPr>
      <w:spacing w:after="240"/>
      <w:ind w:left="482"/>
      <w:jc w:val="both"/>
    </w:pPr>
    <w:rPr>
      <w:szCs w:val="20"/>
      <w:lang w:val="en-GB" w:eastAsia="en-GB"/>
    </w:rPr>
  </w:style>
  <w:style w:type="paragraph" w:customStyle="1" w:styleId="Text2">
    <w:name w:val="Text 2"/>
    <w:basedOn w:val="a1"/>
    <w:rsid w:val="00862198"/>
    <w:pPr>
      <w:tabs>
        <w:tab w:val="left" w:pos="2161"/>
      </w:tabs>
      <w:spacing w:after="240"/>
      <w:ind w:left="1202"/>
      <w:jc w:val="both"/>
    </w:pPr>
    <w:rPr>
      <w:szCs w:val="20"/>
      <w:lang w:val="en-GB" w:eastAsia="en-GB"/>
    </w:rPr>
  </w:style>
  <w:style w:type="paragraph" w:customStyle="1" w:styleId="Text3">
    <w:name w:val="Text 3"/>
    <w:basedOn w:val="a1"/>
    <w:rsid w:val="00862198"/>
    <w:pPr>
      <w:tabs>
        <w:tab w:val="left" w:pos="2302"/>
      </w:tabs>
      <w:spacing w:after="240"/>
      <w:ind w:left="1202"/>
      <w:jc w:val="both"/>
    </w:pPr>
    <w:rPr>
      <w:szCs w:val="20"/>
      <w:lang w:val="en-GB" w:eastAsia="en-GB"/>
    </w:rPr>
  </w:style>
  <w:style w:type="paragraph" w:customStyle="1" w:styleId="Text4">
    <w:name w:val="Text 4"/>
    <w:basedOn w:val="a1"/>
    <w:rsid w:val="00862198"/>
    <w:pPr>
      <w:tabs>
        <w:tab w:val="left" w:pos="2302"/>
      </w:tabs>
      <w:spacing w:after="240"/>
      <w:ind w:left="1202"/>
      <w:jc w:val="both"/>
    </w:pPr>
    <w:rPr>
      <w:szCs w:val="20"/>
      <w:lang w:val="en-GB" w:eastAsia="en-GB"/>
    </w:rPr>
  </w:style>
  <w:style w:type="paragraph" w:styleId="afff6">
    <w:name w:val="Title"/>
    <w:basedOn w:val="a1"/>
    <w:next w:val="SubTitle1"/>
    <w:link w:val="afff7"/>
    <w:qFormat/>
    <w:rsid w:val="00862198"/>
    <w:pPr>
      <w:spacing w:after="480"/>
      <w:jc w:val="center"/>
    </w:pPr>
    <w:rPr>
      <w:b/>
      <w:kern w:val="28"/>
      <w:sz w:val="48"/>
      <w:szCs w:val="20"/>
      <w:lang w:val="en-GB" w:eastAsia="en-GB"/>
    </w:rPr>
  </w:style>
  <w:style w:type="character" w:customStyle="1" w:styleId="afff7">
    <w:name w:val="Заглавие Знак"/>
    <w:basedOn w:val="a2"/>
    <w:link w:val="afff6"/>
    <w:rsid w:val="00862198"/>
    <w:rPr>
      <w:b/>
      <w:kern w:val="28"/>
      <w:sz w:val="48"/>
      <w:lang w:val="en-GB" w:eastAsia="en-GB"/>
    </w:rPr>
  </w:style>
  <w:style w:type="paragraph" w:styleId="afff8">
    <w:name w:val="toa heading"/>
    <w:basedOn w:val="a1"/>
    <w:next w:val="a1"/>
    <w:semiHidden/>
    <w:rsid w:val="00862198"/>
    <w:pPr>
      <w:spacing w:before="120" w:after="240"/>
      <w:jc w:val="both"/>
    </w:pPr>
    <w:rPr>
      <w:rFonts w:ascii="Arial" w:hAnsi="Arial"/>
      <w:b/>
      <w:szCs w:val="20"/>
      <w:lang w:val="en-GB" w:eastAsia="en-GB"/>
    </w:rPr>
  </w:style>
  <w:style w:type="paragraph" w:styleId="12">
    <w:name w:val="toc 1"/>
    <w:basedOn w:val="a1"/>
    <w:next w:val="a1"/>
    <w:semiHidden/>
    <w:rsid w:val="00862198"/>
    <w:pPr>
      <w:tabs>
        <w:tab w:val="right" w:leader="dot" w:pos="8640"/>
      </w:tabs>
      <w:spacing w:before="120" w:after="120"/>
      <w:ind w:left="482" w:right="720" w:hanging="482"/>
      <w:jc w:val="both"/>
    </w:pPr>
    <w:rPr>
      <w:caps/>
      <w:szCs w:val="20"/>
      <w:lang w:val="en-GB" w:eastAsia="en-US"/>
    </w:rPr>
  </w:style>
  <w:style w:type="paragraph" w:styleId="2c">
    <w:name w:val="toc 2"/>
    <w:basedOn w:val="a1"/>
    <w:next w:val="a1"/>
    <w:semiHidden/>
    <w:rsid w:val="00862198"/>
    <w:pPr>
      <w:tabs>
        <w:tab w:val="right" w:leader="dot" w:pos="8640"/>
      </w:tabs>
      <w:spacing w:before="60" w:after="60"/>
      <w:ind w:left="1077" w:right="720" w:hanging="595"/>
      <w:jc w:val="both"/>
    </w:pPr>
    <w:rPr>
      <w:szCs w:val="20"/>
      <w:lang w:val="en-GB" w:eastAsia="en-US"/>
    </w:rPr>
  </w:style>
  <w:style w:type="paragraph" w:styleId="3a">
    <w:name w:val="toc 3"/>
    <w:basedOn w:val="a1"/>
    <w:next w:val="a1"/>
    <w:semiHidden/>
    <w:rsid w:val="00862198"/>
    <w:pPr>
      <w:tabs>
        <w:tab w:val="right" w:leader="dot" w:pos="8640"/>
      </w:tabs>
      <w:spacing w:before="60" w:after="60"/>
      <w:ind w:left="1916" w:right="720" w:hanging="839"/>
      <w:jc w:val="both"/>
    </w:pPr>
    <w:rPr>
      <w:szCs w:val="20"/>
      <w:lang w:val="en-GB" w:eastAsia="en-US"/>
    </w:rPr>
  </w:style>
  <w:style w:type="paragraph" w:styleId="46">
    <w:name w:val="toc 4"/>
    <w:basedOn w:val="a1"/>
    <w:next w:val="a1"/>
    <w:semiHidden/>
    <w:rsid w:val="00862198"/>
    <w:pPr>
      <w:tabs>
        <w:tab w:val="right" w:leader="dot" w:pos="8641"/>
      </w:tabs>
      <w:spacing w:before="60" w:after="60"/>
      <w:ind w:left="2880" w:right="720" w:hanging="964"/>
      <w:jc w:val="both"/>
    </w:pPr>
    <w:rPr>
      <w:szCs w:val="20"/>
      <w:lang w:val="en-GB" w:eastAsia="en-US"/>
    </w:rPr>
  </w:style>
  <w:style w:type="paragraph" w:styleId="56">
    <w:name w:val="toc 5"/>
    <w:basedOn w:val="a1"/>
    <w:next w:val="a1"/>
    <w:semiHidden/>
    <w:rsid w:val="00862198"/>
    <w:pPr>
      <w:tabs>
        <w:tab w:val="right" w:leader="dot" w:pos="8641"/>
      </w:tabs>
      <w:spacing w:before="240" w:after="120"/>
      <w:ind w:right="720"/>
      <w:jc w:val="both"/>
    </w:pPr>
    <w:rPr>
      <w:caps/>
      <w:szCs w:val="20"/>
      <w:lang w:val="en-GB" w:eastAsia="en-US"/>
    </w:rPr>
  </w:style>
  <w:style w:type="paragraph" w:styleId="62">
    <w:name w:val="toc 6"/>
    <w:basedOn w:val="a1"/>
    <w:next w:val="a1"/>
    <w:autoRedefine/>
    <w:semiHidden/>
    <w:rsid w:val="00862198"/>
    <w:pPr>
      <w:spacing w:after="240"/>
      <w:jc w:val="center"/>
    </w:pPr>
    <w:rPr>
      <w:b/>
      <w:sz w:val="20"/>
      <w:szCs w:val="20"/>
      <w:lang w:val="ru-RU" w:eastAsia="en-GB"/>
    </w:rPr>
  </w:style>
  <w:style w:type="paragraph" w:styleId="72">
    <w:name w:val="toc 7"/>
    <w:basedOn w:val="a1"/>
    <w:next w:val="a1"/>
    <w:autoRedefine/>
    <w:semiHidden/>
    <w:rsid w:val="00862198"/>
    <w:pPr>
      <w:spacing w:after="240"/>
      <w:ind w:left="1440"/>
      <w:jc w:val="both"/>
    </w:pPr>
    <w:rPr>
      <w:szCs w:val="20"/>
      <w:lang w:val="en-GB" w:eastAsia="en-GB"/>
    </w:rPr>
  </w:style>
  <w:style w:type="paragraph" w:styleId="82">
    <w:name w:val="toc 8"/>
    <w:basedOn w:val="a1"/>
    <w:next w:val="a1"/>
    <w:autoRedefine/>
    <w:semiHidden/>
    <w:rsid w:val="00862198"/>
    <w:pPr>
      <w:spacing w:after="240"/>
      <w:ind w:left="1680"/>
      <w:jc w:val="both"/>
    </w:pPr>
    <w:rPr>
      <w:szCs w:val="20"/>
      <w:lang w:val="en-GB" w:eastAsia="en-GB"/>
    </w:rPr>
  </w:style>
  <w:style w:type="paragraph" w:styleId="92">
    <w:name w:val="toc 9"/>
    <w:basedOn w:val="a1"/>
    <w:next w:val="a1"/>
    <w:autoRedefine/>
    <w:semiHidden/>
    <w:rsid w:val="00862198"/>
    <w:pPr>
      <w:spacing w:after="240"/>
      <w:ind w:left="1920"/>
      <w:jc w:val="both"/>
    </w:pPr>
    <w:rPr>
      <w:szCs w:val="20"/>
      <w:lang w:val="en-GB" w:eastAsia="en-GB"/>
    </w:rPr>
  </w:style>
  <w:style w:type="paragraph" w:customStyle="1" w:styleId="YReferences">
    <w:name w:val="YReferences"/>
    <w:basedOn w:val="a1"/>
    <w:next w:val="a1"/>
    <w:rsid w:val="00862198"/>
    <w:pPr>
      <w:spacing w:after="480"/>
      <w:ind w:left="1191" w:hanging="1191"/>
      <w:jc w:val="both"/>
    </w:pPr>
    <w:rPr>
      <w:szCs w:val="20"/>
      <w:lang w:val="en-GB" w:eastAsia="en-GB"/>
    </w:rPr>
  </w:style>
  <w:style w:type="paragraph" w:customStyle="1" w:styleId="ZCom">
    <w:name w:val="Z_Com"/>
    <w:basedOn w:val="a1"/>
    <w:next w:val="ZDGName"/>
    <w:rsid w:val="00862198"/>
    <w:pPr>
      <w:widowControl w:val="0"/>
      <w:ind w:right="85"/>
      <w:jc w:val="both"/>
    </w:pPr>
    <w:rPr>
      <w:rFonts w:ascii="Arial" w:hAnsi="Arial"/>
      <w:snapToGrid w:val="0"/>
      <w:szCs w:val="20"/>
      <w:lang w:val="en-GB" w:eastAsia="en-US"/>
    </w:rPr>
  </w:style>
  <w:style w:type="paragraph" w:customStyle="1" w:styleId="ZDGName">
    <w:name w:val="Z_DGName"/>
    <w:basedOn w:val="a1"/>
    <w:rsid w:val="00862198"/>
    <w:pPr>
      <w:widowControl w:val="0"/>
      <w:ind w:right="85"/>
      <w:jc w:val="both"/>
    </w:pPr>
    <w:rPr>
      <w:rFonts w:ascii="Arial" w:hAnsi="Arial"/>
      <w:snapToGrid w:val="0"/>
      <w:sz w:val="16"/>
      <w:szCs w:val="20"/>
      <w:lang w:val="en-GB" w:eastAsia="en-US"/>
    </w:rPr>
  </w:style>
  <w:style w:type="character" w:styleId="afff9">
    <w:name w:val="page number"/>
    <w:basedOn w:val="a2"/>
    <w:rsid w:val="00862198"/>
  </w:style>
  <w:style w:type="character" w:styleId="afffa">
    <w:name w:val="footnote reference"/>
    <w:semiHidden/>
    <w:rsid w:val="00862198"/>
    <w:rPr>
      <w:vertAlign w:val="superscript"/>
    </w:rPr>
  </w:style>
  <w:style w:type="paragraph" w:customStyle="1" w:styleId="Contact">
    <w:name w:val="Contact"/>
    <w:basedOn w:val="a1"/>
    <w:next w:val="a1"/>
    <w:rsid w:val="00862198"/>
    <w:pPr>
      <w:spacing w:after="480"/>
      <w:ind w:left="567" w:hanging="567"/>
    </w:pPr>
    <w:rPr>
      <w:szCs w:val="20"/>
      <w:lang w:val="en-GB" w:eastAsia="en-US"/>
    </w:rPr>
  </w:style>
  <w:style w:type="paragraph" w:customStyle="1" w:styleId="ListBullet1">
    <w:name w:val="List Bullet 1"/>
    <w:basedOn w:val="Text1"/>
    <w:rsid w:val="00862198"/>
    <w:pPr>
      <w:numPr>
        <w:numId w:val="5"/>
      </w:numPr>
    </w:pPr>
    <w:rPr>
      <w:lang w:eastAsia="en-US"/>
    </w:rPr>
  </w:style>
  <w:style w:type="paragraph" w:customStyle="1" w:styleId="ListDash">
    <w:name w:val="List Dash"/>
    <w:basedOn w:val="a1"/>
    <w:rsid w:val="00862198"/>
    <w:pPr>
      <w:numPr>
        <w:numId w:val="9"/>
      </w:numPr>
      <w:spacing w:after="240"/>
      <w:jc w:val="both"/>
    </w:pPr>
    <w:rPr>
      <w:szCs w:val="20"/>
      <w:lang w:val="en-GB" w:eastAsia="en-US"/>
    </w:rPr>
  </w:style>
  <w:style w:type="paragraph" w:customStyle="1" w:styleId="ListDash1">
    <w:name w:val="List Dash 1"/>
    <w:basedOn w:val="Text1"/>
    <w:rsid w:val="00862198"/>
    <w:pPr>
      <w:numPr>
        <w:numId w:val="10"/>
      </w:numPr>
    </w:pPr>
    <w:rPr>
      <w:lang w:eastAsia="en-US"/>
    </w:rPr>
  </w:style>
  <w:style w:type="paragraph" w:customStyle="1" w:styleId="ListDash2">
    <w:name w:val="List Dash 2"/>
    <w:basedOn w:val="Text2"/>
    <w:rsid w:val="00862198"/>
    <w:pPr>
      <w:numPr>
        <w:numId w:val="11"/>
      </w:numPr>
      <w:tabs>
        <w:tab w:val="clear" w:pos="2161"/>
      </w:tabs>
    </w:pPr>
    <w:rPr>
      <w:lang w:eastAsia="en-US"/>
    </w:rPr>
  </w:style>
  <w:style w:type="paragraph" w:customStyle="1" w:styleId="ListDash3">
    <w:name w:val="List Dash 3"/>
    <w:basedOn w:val="Text3"/>
    <w:rsid w:val="00862198"/>
    <w:pPr>
      <w:numPr>
        <w:numId w:val="12"/>
      </w:numPr>
      <w:tabs>
        <w:tab w:val="clear" w:pos="2302"/>
      </w:tabs>
    </w:pPr>
    <w:rPr>
      <w:lang w:eastAsia="en-US"/>
    </w:rPr>
  </w:style>
  <w:style w:type="paragraph" w:customStyle="1" w:styleId="ListDash4">
    <w:name w:val="List Dash 4"/>
    <w:basedOn w:val="Text4"/>
    <w:rsid w:val="00862198"/>
    <w:pPr>
      <w:numPr>
        <w:numId w:val="13"/>
      </w:numPr>
      <w:tabs>
        <w:tab w:val="clear" w:pos="2302"/>
      </w:tabs>
    </w:pPr>
    <w:rPr>
      <w:lang w:eastAsia="en-US"/>
    </w:rPr>
  </w:style>
  <w:style w:type="paragraph" w:customStyle="1" w:styleId="ListNumber1">
    <w:name w:val="List Number 1"/>
    <w:basedOn w:val="Text1"/>
    <w:rsid w:val="00862198"/>
    <w:pPr>
      <w:numPr>
        <w:numId w:val="15"/>
      </w:numPr>
    </w:pPr>
    <w:rPr>
      <w:lang w:eastAsia="en-US"/>
    </w:rPr>
  </w:style>
  <w:style w:type="paragraph" w:customStyle="1" w:styleId="ListNumberLevel2">
    <w:name w:val="List Number (Level 2)"/>
    <w:basedOn w:val="a1"/>
    <w:rsid w:val="00862198"/>
    <w:pPr>
      <w:numPr>
        <w:ilvl w:val="1"/>
        <w:numId w:val="14"/>
      </w:numPr>
      <w:spacing w:after="240"/>
      <w:jc w:val="both"/>
    </w:pPr>
    <w:rPr>
      <w:szCs w:val="20"/>
      <w:lang w:val="en-GB" w:eastAsia="en-US"/>
    </w:rPr>
  </w:style>
  <w:style w:type="paragraph" w:customStyle="1" w:styleId="ListNumber1Level2">
    <w:name w:val="List Number 1 (Level 2)"/>
    <w:basedOn w:val="Text1"/>
    <w:rsid w:val="00862198"/>
    <w:pPr>
      <w:numPr>
        <w:ilvl w:val="1"/>
        <w:numId w:val="15"/>
      </w:numPr>
    </w:pPr>
    <w:rPr>
      <w:lang w:eastAsia="en-US"/>
    </w:rPr>
  </w:style>
  <w:style w:type="paragraph" w:customStyle="1" w:styleId="ListNumber2Level2">
    <w:name w:val="List Number 2 (Level 2)"/>
    <w:basedOn w:val="Text2"/>
    <w:rsid w:val="00862198"/>
    <w:pPr>
      <w:numPr>
        <w:ilvl w:val="1"/>
        <w:numId w:val="16"/>
      </w:numPr>
      <w:tabs>
        <w:tab w:val="clear" w:pos="2161"/>
      </w:tabs>
    </w:pPr>
    <w:rPr>
      <w:lang w:eastAsia="en-US"/>
    </w:rPr>
  </w:style>
  <w:style w:type="paragraph" w:customStyle="1" w:styleId="ListNumber3Level2">
    <w:name w:val="List Number 3 (Level 2)"/>
    <w:basedOn w:val="Text3"/>
    <w:rsid w:val="00862198"/>
    <w:pPr>
      <w:numPr>
        <w:ilvl w:val="1"/>
        <w:numId w:val="17"/>
      </w:numPr>
      <w:tabs>
        <w:tab w:val="clear" w:pos="2302"/>
      </w:tabs>
    </w:pPr>
    <w:rPr>
      <w:lang w:eastAsia="en-US"/>
    </w:rPr>
  </w:style>
  <w:style w:type="paragraph" w:customStyle="1" w:styleId="ListNumber4Level2">
    <w:name w:val="List Number 4 (Level 2)"/>
    <w:basedOn w:val="Text4"/>
    <w:rsid w:val="00862198"/>
    <w:pPr>
      <w:numPr>
        <w:ilvl w:val="1"/>
        <w:numId w:val="18"/>
      </w:numPr>
      <w:tabs>
        <w:tab w:val="clear" w:pos="2302"/>
      </w:tabs>
    </w:pPr>
    <w:rPr>
      <w:lang w:eastAsia="en-US"/>
    </w:rPr>
  </w:style>
  <w:style w:type="paragraph" w:customStyle="1" w:styleId="ListNumberLevel3">
    <w:name w:val="List Number (Level 3)"/>
    <w:basedOn w:val="a1"/>
    <w:rsid w:val="00862198"/>
    <w:pPr>
      <w:numPr>
        <w:ilvl w:val="2"/>
        <w:numId w:val="14"/>
      </w:numPr>
      <w:spacing w:after="240"/>
      <w:jc w:val="both"/>
    </w:pPr>
    <w:rPr>
      <w:szCs w:val="20"/>
      <w:lang w:val="en-GB" w:eastAsia="en-US"/>
    </w:rPr>
  </w:style>
  <w:style w:type="paragraph" w:customStyle="1" w:styleId="ListNumber1Level3">
    <w:name w:val="List Number 1 (Level 3)"/>
    <w:basedOn w:val="Text1"/>
    <w:rsid w:val="00862198"/>
    <w:pPr>
      <w:numPr>
        <w:ilvl w:val="2"/>
        <w:numId w:val="15"/>
      </w:numPr>
    </w:pPr>
    <w:rPr>
      <w:lang w:eastAsia="en-US"/>
    </w:rPr>
  </w:style>
  <w:style w:type="paragraph" w:customStyle="1" w:styleId="ListNumber2Level3">
    <w:name w:val="List Number 2 (Level 3)"/>
    <w:basedOn w:val="Text2"/>
    <w:rsid w:val="00862198"/>
    <w:pPr>
      <w:numPr>
        <w:ilvl w:val="2"/>
        <w:numId w:val="16"/>
      </w:numPr>
      <w:tabs>
        <w:tab w:val="clear" w:pos="2161"/>
      </w:tabs>
    </w:pPr>
    <w:rPr>
      <w:lang w:eastAsia="en-US"/>
    </w:rPr>
  </w:style>
  <w:style w:type="paragraph" w:customStyle="1" w:styleId="ListNumber3Level3">
    <w:name w:val="List Number 3 (Level 3)"/>
    <w:basedOn w:val="Text3"/>
    <w:rsid w:val="00862198"/>
    <w:pPr>
      <w:numPr>
        <w:ilvl w:val="2"/>
        <w:numId w:val="17"/>
      </w:numPr>
      <w:tabs>
        <w:tab w:val="clear" w:pos="2302"/>
      </w:tabs>
    </w:pPr>
    <w:rPr>
      <w:lang w:eastAsia="en-US"/>
    </w:rPr>
  </w:style>
  <w:style w:type="paragraph" w:customStyle="1" w:styleId="ListNumber4Level3">
    <w:name w:val="List Number 4 (Level 3)"/>
    <w:basedOn w:val="Text4"/>
    <w:rsid w:val="00862198"/>
    <w:pPr>
      <w:numPr>
        <w:ilvl w:val="2"/>
        <w:numId w:val="18"/>
      </w:numPr>
      <w:tabs>
        <w:tab w:val="clear" w:pos="2302"/>
      </w:tabs>
    </w:pPr>
    <w:rPr>
      <w:lang w:eastAsia="en-US"/>
    </w:rPr>
  </w:style>
  <w:style w:type="paragraph" w:customStyle="1" w:styleId="ListNumberLevel4">
    <w:name w:val="List Number (Level 4)"/>
    <w:basedOn w:val="a1"/>
    <w:rsid w:val="00862198"/>
    <w:pPr>
      <w:numPr>
        <w:ilvl w:val="3"/>
        <w:numId w:val="14"/>
      </w:numPr>
      <w:spacing w:after="240"/>
      <w:jc w:val="both"/>
    </w:pPr>
    <w:rPr>
      <w:szCs w:val="20"/>
      <w:lang w:val="en-GB" w:eastAsia="en-US"/>
    </w:rPr>
  </w:style>
  <w:style w:type="paragraph" w:customStyle="1" w:styleId="ListNumber1Level4">
    <w:name w:val="List Number 1 (Level 4)"/>
    <w:basedOn w:val="Text1"/>
    <w:rsid w:val="00862198"/>
    <w:pPr>
      <w:numPr>
        <w:ilvl w:val="3"/>
        <w:numId w:val="15"/>
      </w:numPr>
    </w:pPr>
    <w:rPr>
      <w:lang w:eastAsia="en-US"/>
    </w:rPr>
  </w:style>
  <w:style w:type="paragraph" w:customStyle="1" w:styleId="ListNumber2Level4">
    <w:name w:val="List Number 2 (Level 4)"/>
    <w:basedOn w:val="Text2"/>
    <w:rsid w:val="00862198"/>
    <w:pPr>
      <w:numPr>
        <w:ilvl w:val="3"/>
        <w:numId w:val="16"/>
      </w:numPr>
      <w:tabs>
        <w:tab w:val="clear" w:pos="2161"/>
      </w:tabs>
    </w:pPr>
    <w:rPr>
      <w:lang w:eastAsia="en-US"/>
    </w:rPr>
  </w:style>
  <w:style w:type="paragraph" w:customStyle="1" w:styleId="ListNumber3Level4">
    <w:name w:val="List Number 3 (Level 4)"/>
    <w:basedOn w:val="Text3"/>
    <w:rsid w:val="00862198"/>
    <w:pPr>
      <w:numPr>
        <w:ilvl w:val="3"/>
        <w:numId w:val="17"/>
      </w:numPr>
      <w:tabs>
        <w:tab w:val="clear" w:pos="2302"/>
      </w:tabs>
    </w:pPr>
    <w:rPr>
      <w:lang w:eastAsia="en-US"/>
    </w:rPr>
  </w:style>
  <w:style w:type="paragraph" w:customStyle="1" w:styleId="ListNumber4Level4">
    <w:name w:val="List Number 4 (Level 4)"/>
    <w:basedOn w:val="Text4"/>
    <w:rsid w:val="00862198"/>
    <w:pPr>
      <w:numPr>
        <w:ilvl w:val="3"/>
        <w:numId w:val="18"/>
      </w:numPr>
      <w:tabs>
        <w:tab w:val="clear" w:pos="2302"/>
      </w:tabs>
    </w:pPr>
    <w:rPr>
      <w:lang w:eastAsia="en-US"/>
    </w:rPr>
  </w:style>
  <w:style w:type="paragraph" w:styleId="afffb">
    <w:name w:val="TOC Heading"/>
    <w:basedOn w:val="a1"/>
    <w:next w:val="a1"/>
    <w:qFormat/>
    <w:rsid w:val="00862198"/>
    <w:pPr>
      <w:keepNext/>
      <w:spacing w:before="240" w:after="240"/>
      <w:jc w:val="center"/>
    </w:pPr>
    <w:rPr>
      <w:b/>
      <w:szCs w:val="20"/>
      <w:lang w:val="en-GB" w:eastAsia="en-US"/>
    </w:rPr>
  </w:style>
  <w:style w:type="character" w:styleId="afffc">
    <w:name w:val="annotation reference"/>
    <w:semiHidden/>
    <w:rsid w:val="00862198"/>
    <w:rPr>
      <w:sz w:val="16"/>
      <w:szCs w:val="16"/>
    </w:rPr>
  </w:style>
  <w:style w:type="paragraph" w:styleId="afffd">
    <w:name w:val="annotation subject"/>
    <w:basedOn w:val="af6"/>
    <w:next w:val="af6"/>
    <w:link w:val="afffe"/>
    <w:semiHidden/>
    <w:rsid w:val="00862198"/>
    <w:rPr>
      <w:b/>
      <w:bCs/>
    </w:rPr>
  </w:style>
  <w:style w:type="character" w:customStyle="1" w:styleId="afffe">
    <w:name w:val="Предмет на коментар Знак"/>
    <w:basedOn w:val="af7"/>
    <w:link w:val="afffd"/>
    <w:semiHidden/>
    <w:rsid w:val="00862198"/>
    <w:rPr>
      <w:b/>
      <w:bCs/>
      <w:lang w:val="en-GB" w:eastAsia="en-GB"/>
    </w:rPr>
  </w:style>
  <w:style w:type="paragraph" w:customStyle="1" w:styleId="CharCharCharCharCharCharCharCharCharCharCharCharChar">
    <w:name w:val="Char Char Char Char Char Char Char Char Char Char Char Char Char"/>
    <w:basedOn w:val="a1"/>
    <w:rsid w:val="00862198"/>
    <w:pPr>
      <w:tabs>
        <w:tab w:val="left" w:pos="709"/>
      </w:tabs>
    </w:pPr>
    <w:rPr>
      <w:rFonts w:ascii="Tahoma" w:hAnsi="Tahoma"/>
      <w:lang w:val="pl-PL" w:eastAsia="pl-PL"/>
    </w:rPr>
  </w:style>
  <w:style w:type="paragraph" w:styleId="affff">
    <w:name w:val="Normal (Web)"/>
    <w:basedOn w:val="a1"/>
    <w:rsid w:val="00862198"/>
    <w:pPr>
      <w:spacing w:before="100" w:beforeAutospacing="1" w:after="100" w:afterAutospacing="1"/>
    </w:pPr>
    <w:rPr>
      <w:rFonts w:eastAsia="SimSun"/>
      <w:lang w:val="en-US" w:eastAsia="zh-CN"/>
    </w:rPr>
  </w:style>
  <w:style w:type="paragraph" w:customStyle="1" w:styleId="CharChar2CharCharCharCharCharCharCharCharCharCharCharCharCharCharCharCharCharCharCharCharCharCharCharCharCharCharCharCharCharCharCharCharCharCharCharCharChar">
    <w:name w:val="Char Char2 Char Char Char Char Char Char Char Char Char Char Char Char Char Char Char Char Char Char Char Char Char Char Char Char Char Char Char Char Char Char Char Char Char Char Char Char Char"/>
    <w:basedOn w:val="a1"/>
    <w:rsid w:val="00862198"/>
    <w:pPr>
      <w:tabs>
        <w:tab w:val="left" w:pos="709"/>
      </w:tabs>
    </w:pPr>
    <w:rPr>
      <w:rFonts w:ascii="Tahoma" w:hAnsi="Tahoma"/>
      <w:lang w:val="pl-PL" w:eastAsia="pl-PL"/>
    </w:rPr>
  </w:style>
  <w:style w:type="paragraph" w:customStyle="1" w:styleId="CharChar2CharCharCharCharCharCharCharCharCharCharCharCharCharCharCharCharCharCharCharCharCharCharCharCharCharCharCharCharCharCharCharCharCharCharCharCharChar0">
    <w:name w:val="Char Char2 Char Char Char Char Char Char Char Char Char Char Char Char Char Char Char Char Char Char Char Char Char Char Char Char Char Char Char Char Char Char Char Char Char Char Char Char Char"/>
    <w:basedOn w:val="a1"/>
    <w:rsid w:val="00862198"/>
    <w:pPr>
      <w:tabs>
        <w:tab w:val="left" w:pos="709"/>
      </w:tabs>
    </w:pPr>
    <w:rPr>
      <w:rFonts w:ascii="Tahoma" w:hAnsi="Tahoma"/>
      <w:lang w:val="pl-PL" w:eastAsia="pl-PL"/>
    </w:rPr>
  </w:style>
  <w:style w:type="paragraph" w:customStyle="1" w:styleId="CharChar">
    <w:name w:val="Char Знак Знак Char"/>
    <w:basedOn w:val="a1"/>
    <w:rsid w:val="00862198"/>
    <w:pPr>
      <w:tabs>
        <w:tab w:val="left" w:pos="709"/>
      </w:tabs>
    </w:pPr>
    <w:rPr>
      <w:rFonts w:ascii="Tahoma" w:hAnsi="Tahoma"/>
      <w:lang w:val="pl-PL" w:eastAsia="pl-PL"/>
    </w:rPr>
  </w:style>
  <w:style w:type="paragraph" w:customStyle="1" w:styleId="firstline">
    <w:name w:val="firstline"/>
    <w:basedOn w:val="a1"/>
    <w:rsid w:val="00862198"/>
    <w:pPr>
      <w:spacing w:line="240" w:lineRule="atLeast"/>
      <w:ind w:firstLine="640"/>
      <w:jc w:val="both"/>
    </w:pPr>
    <w:rPr>
      <w:color w:val="000000"/>
    </w:rPr>
  </w:style>
  <w:style w:type="paragraph" w:customStyle="1" w:styleId="CharCharCharCharCharCharCharCharCharChar">
    <w:name w:val="Char Char Char Char Char Char Char Char Char Char"/>
    <w:basedOn w:val="a1"/>
    <w:rsid w:val="00862198"/>
    <w:pPr>
      <w:tabs>
        <w:tab w:val="left" w:pos="709"/>
      </w:tabs>
    </w:pPr>
    <w:rPr>
      <w:rFonts w:ascii="Tahoma" w:hAnsi="Tahoma"/>
      <w:lang w:val="pl-PL" w:eastAsia="pl-PL"/>
    </w:rPr>
  </w:style>
  <w:style w:type="paragraph" w:customStyle="1" w:styleId="CharCharCharChar">
    <w:name w:val="Char Char Char Char"/>
    <w:basedOn w:val="a1"/>
    <w:rsid w:val="00862198"/>
    <w:pPr>
      <w:tabs>
        <w:tab w:val="left" w:pos="709"/>
      </w:tabs>
    </w:pPr>
    <w:rPr>
      <w:rFonts w:ascii="Tahoma" w:hAnsi="Tahoma"/>
      <w:lang w:val="pl-PL" w:eastAsia="pl-PL"/>
    </w:rPr>
  </w:style>
  <w:style w:type="paragraph" w:customStyle="1" w:styleId="Index">
    <w:name w:val="Index"/>
    <w:basedOn w:val="a1"/>
    <w:rsid w:val="00862198"/>
    <w:pPr>
      <w:widowControl w:val="0"/>
      <w:suppressLineNumbers/>
      <w:suppressAutoHyphens/>
    </w:pPr>
    <w:rPr>
      <w:rFonts w:eastAsia="HG Mincho Light J"/>
      <w:color w:val="000000"/>
      <w:szCs w:val="20"/>
      <w:lang w:val="en-US"/>
    </w:rPr>
  </w:style>
  <w:style w:type="paragraph" w:customStyle="1" w:styleId="TableContents">
    <w:name w:val="Table Contents"/>
    <w:basedOn w:val="ad"/>
    <w:rsid w:val="00862198"/>
    <w:pPr>
      <w:widowControl w:val="0"/>
      <w:suppressLineNumbers/>
      <w:suppressAutoHyphens/>
      <w:jc w:val="left"/>
    </w:pPr>
    <w:rPr>
      <w:rFonts w:eastAsia="HG Mincho Light J"/>
      <w:color w:val="000000"/>
      <w:lang w:val="en-US" w:eastAsia="bg-BG"/>
    </w:rPr>
  </w:style>
  <w:style w:type="character" w:styleId="affff0">
    <w:name w:val="Strong"/>
    <w:qFormat/>
    <w:rsid w:val="00862198"/>
    <w:rPr>
      <w:b/>
      <w:bCs/>
    </w:rPr>
  </w:style>
  <w:style w:type="paragraph" w:customStyle="1" w:styleId="tableheading">
    <w:name w:val="tableheading"/>
    <w:basedOn w:val="a1"/>
    <w:rsid w:val="00862198"/>
    <w:pPr>
      <w:spacing w:before="100" w:beforeAutospacing="1" w:after="100" w:afterAutospacing="1"/>
    </w:pPr>
  </w:style>
  <w:style w:type="paragraph" w:styleId="affff1">
    <w:name w:val="List Paragraph"/>
    <w:basedOn w:val="a1"/>
    <w:uiPriority w:val="34"/>
    <w:qFormat/>
    <w:rsid w:val="008A6C2C"/>
    <w:pPr>
      <w:ind w:left="720"/>
      <w:contextualSpacing/>
    </w:pPr>
  </w:style>
  <w:style w:type="paragraph" w:styleId="affff2">
    <w:name w:val="Revision"/>
    <w:hidden/>
    <w:uiPriority w:val="99"/>
    <w:semiHidden/>
    <w:rsid w:val="00AC6D9E"/>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131030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javascript:%20NavigateDocument('EU32013R1303" TargetMode="External"/><Relationship Id="rId13" Type="http://schemas.openxmlformats.org/officeDocument/2006/relationships/hyperlink" Target="javascript:%20NavigateDocument('EU32013R1303');"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javascript:%20NavigateDocument('EU32013R1303"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Document('EU32013R1303');" TargetMode="Externa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theme" Target="theme/theme1.xml"/><Relationship Id="rId10" Type="http://schemas.openxmlformats.org/officeDocument/2006/relationships/hyperlink" Target="javascript:%20NavigateDocument('EU32013R1303"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javascript:%20NavigateDocument('EU32013R1303" TargetMode="External"/><Relationship Id="rId14" Type="http://schemas.openxmlformats.org/officeDocument/2006/relationships/hyperlink" Target="javascript:%20Navigate('%D0%B3%D0%BB%D0%B0%D0%B2%D0%B04');" TargetMode="External"/><Relationship Id="rId22" Type="http://schemas.microsoft.com/office/2011/relationships/people" Target="people.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63323-76E1-4EEC-951B-37E29FA21E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5768</Words>
  <Characters>32883</Characters>
  <Application>Microsoft Office Word</Application>
  <DocSecurity>0</DocSecurity>
  <Lines>274</Lines>
  <Paragraphs>77</Paragraphs>
  <ScaleCrop>false</ScaleCrop>
  <HeadingPairs>
    <vt:vector size="2" baseType="variant">
      <vt:variant>
        <vt:lpstr>Title</vt:lpstr>
      </vt:variant>
      <vt:variant>
        <vt:i4>1</vt:i4>
      </vt:variant>
    </vt:vector>
  </HeadingPairs>
  <TitlesOfParts>
    <vt:vector size="1" baseType="lpstr">
      <vt:lpstr/>
    </vt:vector>
  </TitlesOfParts>
  <Company>CM</Company>
  <LinksUpToDate>false</LinksUpToDate>
  <CharactersWithSpaces>38574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Милена Виденова</dc:creator>
  <cp:lastModifiedBy>Потребител на Windows</cp:lastModifiedBy>
  <cp:revision>5</cp:revision>
  <cp:lastPrinted>2016-03-16T09:01:00Z</cp:lastPrinted>
  <dcterms:created xsi:type="dcterms:W3CDTF">2019-02-07T09:57:00Z</dcterms:created>
  <dcterms:modified xsi:type="dcterms:W3CDTF">2019-07-11T08:12:00Z</dcterms:modified>
</cp:coreProperties>
</file>